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0EC" w:rsidRPr="00D309A1" w:rsidRDefault="006D30EC" w:rsidP="00D309A1">
      <w:pPr>
        <w:pStyle w:val="Caption"/>
        <w:spacing w:line="276" w:lineRule="auto"/>
        <w:ind w:left="4820" w:right="140"/>
        <w:jc w:val="both"/>
        <w:rPr>
          <w:i/>
          <w:iCs/>
          <w:color w:val="000000"/>
          <w:sz w:val="24"/>
          <w:szCs w:val="24"/>
          <w:lang w:val="en"/>
        </w:rPr>
      </w:pPr>
      <w:proofErr w:type="spellStart"/>
      <w:r w:rsidRPr="00D309A1">
        <w:rPr>
          <w:rStyle w:val="tm81"/>
          <w:color w:val="000000"/>
          <w:lang w:val="en"/>
        </w:rPr>
        <w:t>Azərbaycan</w:t>
      </w:r>
      <w:proofErr w:type="spellEnd"/>
      <w:r w:rsidRPr="00D309A1">
        <w:rPr>
          <w:rStyle w:val="tm81"/>
          <w:color w:val="000000"/>
          <w:lang w:val="en"/>
        </w:rPr>
        <w:t xml:space="preserve"> </w:t>
      </w:r>
      <w:proofErr w:type="spellStart"/>
      <w:r w:rsidRPr="00D309A1">
        <w:rPr>
          <w:rStyle w:val="tm81"/>
          <w:color w:val="000000"/>
          <w:lang w:val="en"/>
        </w:rPr>
        <w:t>Respublikası</w:t>
      </w:r>
      <w:proofErr w:type="spellEnd"/>
      <w:r w:rsidRPr="00D309A1">
        <w:rPr>
          <w:rStyle w:val="tm81"/>
          <w:color w:val="000000"/>
          <w:lang w:val="en"/>
        </w:rPr>
        <w:t xml:space="preserve"> </w:t>
      </w:r>
      <w:proofErr w:type="spellStart"/>
      <w:r w:rsidRPr="00D309A1">
        <w:rPr>
          <w:rStyle w:val="tm81"/>
          <w:color w:val="000000"/>
          <w:lang w:val="en"/>
        </w:rPr>
        <w:t>İqtisadiyyat</w:t>
      </w:r>
      <w:proofErr w:type="spellEnd"/>
      <w:r w:rsidRPr="00D309A1">
        <w:rPr>
          <w:rStyle w:val="tm81"/>
          <w:color w:val="000000"/>
          <w:lang w:val="en"/>
        </w:rPr>
        <w:t xml:space="preserve"> </w:t>
      </w:r>
      <w:proofErr w:type="spellStart"/>
      <w:r w:rsidRPr="00D309A1">
        <w:rPr>
          <w:rStyle w:val="tm81"/>
          <w:color w:val="000000"/>
          <w:lang w:val="en"/>
        </w:rPr>
        <w:t>Nazirliyi</w:t>
      </w:r>
      <w:proofErr w:type="spellEnd"/>
      <w:r w:rsidRPr="00D309A1">
        <w:rPr>
          <w:rStyle w:val="tm81"/>
          <w:color w:val="000000"/>
          <w:lang w:val="en"/>
        </w:rPr>
        <w:t xml:space="preserve"> </w:t>
      </w:r>
      <w:proofErr w:type="spellStart"/>
      <w:r w:rsidRPr="00D309A1">
        <w:rPr>
          <w:rStyle w:val="tm81"/>
          <w:color w:val="000000"/>
          <w:lang w:val="en"/>
        </w:rPr>
        <w:t>yanında</w:t>
      </w:r>
      <w:proofErr w:type="spellEnd"/>
      <w:r w:rsidRPr="00D309A1">
        <w:rPr>
          <w:rStyle w:val="tm81"/>
          <w:color w:val="000000"/>
          <w:lang w:val="en"/>
        </w:rPr>
        <w:t xml:space="preserve"> </w:t>
      </w:r>
      <w:proofErr w:type="spellStart"/>
      <w:r w:rsidRPr="00D309A1">
        <w:rPr>
          <w:rStyle w:val="tm81"/>
          <w:color w:val="000000"/>
          <w:lang w:val="en"/>
        </w:rPr>
        <w:t>Dövlət</w:t>
      </w:r>
      <w:proofErr w:type="spellEnd"/>
      <w:r w:rsidRPr="00D309A1">
        <w:rPr>
          <w:rStyle w:val="tm81"/>
          <w:color w:val="000000"/>
          <w:lang w:val="en"/>
        </w:rPr>
        <w:t xml:space="preserve"> </w:t>
      </w:r>
      <w:proofErr w:type="spellStart"/>
      <w:r w:rsidRPr="00D309A1">
        <w:rPr>
          <w:rStyle w:val="tm81"/>
          <w:color w:val="000000"/>
          <w:lang w:val="en"/>
        </w:rPr>
        <w:t>Vergi</w:t>
      </w:r>
      <w:proofErr w:type="spellEnd"/>
      <w:r w:rsidRPr="00D309A1">
        <w:rPr>
          <w:rStyle w:val="tm81"/>
          <w:color w:val="000000"/>
          <w:lang w:val="en"/>
        </w:rPr>
        <w:t xml:space="preserve"> </w:t>
      </w:r>
      <w:proofErr w:type="spellStart"/>
      <w:r w:rsidRPr="00D309A1">
        <w:rPr>
          <w:rStyle w:val="tm81"/>
          <w:color w:val="000000"/>
          <w:lang w:val="en"/>
        </w:rPr>
        <w:t>Xidmətinin</w:t>
      </w:r>
      <w:proofErr w:type="spellEnd"/>
      <w:r w:rsidRPr="00D309A1">
        <w:rPr>
          <w:rStyle w:val="tm81"/>
          <w:color w:val="000000"/>
          <w:lang w:val="en"/>
        </w:rPr>
        <w:t xml:space="preserve"> </w:t>
      </w:r>
      <w:r w:rsidR="00E70EE8" w:rsidRPr="00D309A1">
        <w:rPr>
          <w:rStyle w:val="tm81"/>
          <w:color w:val="000000"/>
          <w:lang w:val="en"/>
        </w:rPr>
        <w:t xml:space="preserve">16 </w:t>
      </w:r>
      <w:proofErr w:type="spellStart"/>
      <w:r w:rsidR="00E70EE8" w:rsidRPr="00D309A1">
        <w:rPr>
          <w:rStyle w:val="tm81"/>
          <w:color w:val="000000"/>
          <w:lang w:val="en"/>
        </w:rPr>
        <w:t>fevral</w:t>
      </w:r>
      <w:proofErr w:type="spellEnd"/>
      <w:r w:rsidRPr="00D309A1">
        <w:rPr>
          <w:rStyle w:val="tm81"/>
          <w:color w:val="000000"/>
          <w:lang w:val="en"/>
        </w:rPr>
        <w:t xml:space="preserve"> 2022-ci </w:t>
      </w:r>
      <w:proofErr w:type="spellStart"/>
      <w:r w:rsidRPr="00D309A1">
        <w:rPr>
          <w:rStyle w:val="tm81"/>
          <w:color w:val="000000"/>
          <w:lang w:val="en"/>
        </w:rPr>
        <w:t>il</w:t>
      </w:r>
      <w:proofErr w:type="spellEnd"/>
      <w:r w:rsidRPr="00D309A1">
        <w:rPr>
          <w:rStyle w:val="tm81"/>
          <w:color w:val="000000"/>
          <w:lang w:val="en"/>
        </w:rPr>
        <w:t xml:space="preserve"> </w:t>
      </w:r>
      <w:proofErr w:type="spellStart"/>
      <w:r w:rsidRPr="00D309A1">
        <w:rPr>
          <w:rStyle w:val="tm81"/>
          <w:color w:val="000000"/>
          <w:lang w:val="en"/>
        </w:rPr>
        <w:t>tarixli</w:t>
      </w:r>
      <w:proofErr w:type="spellEnd"/>
      <w:r w:rsidRPr="00D309A1">
        <w:rPr>
          <w:rStyle w:val="tm81"/>
          <w:color w:val="000000"/>
          <w:lang w:val="en"/>
        </w:rPr>
        <w:t xml:space="preserve"> </w:t>
      </w:r>
      <w:r w:rsidR="00E70EE8" w:rsidRPr="00D309A1">
        <w:rPr>
          <w:rStyle w:val="tm81"/>
          <w:color w:val="000000"/>
          <w:lang w:val="en"/>
        </w:rPr>
        <w:t xml:space="preserve">2217040100098600 </w:t>
      </w:r>
      <w:r w:rsidRPr="00D309A1">
        <w:rPr>
          <w:rStyle w:val="tm81"/>
          <w:color w:val="000000"/>
          <w:lang w:val="en"/>
        </w:rPr>
        <w:t xml:space="preserve">№-li </w:t>
      </w:r>
      <w:proofErr w:type="spellStart"/>
      <w:r w:rsidRPr="00D309A1">
        <w:rPr>
          <w:rStyle w:val="tm81"/>
          <w:color w:val="000000"/>
          <w:lang w:val="en"/>
        </w:rPr>
        <w:t>Əmri</w:t>
      </w:r>
      <w:proofErr w:type="spellEnd"/>
      <w:r w:rsidRPr="00D309A1">
        <w:rPr>
          <w:rStyle w:val="tm81"/>
          <w:color w:val="000000"/>
          <w:lang w:val="en"/>
        </w:rPr>
        <w:t xml:space="preserve"> </w:t>
      </w:r>
      <w:proofErr w:type="spellStart"/>
      <w:r w:rsidRPr="00D309A1">
        <w:rPr>
          <w:rStyle w:val="tm81"/>
          <w:color w:val="000000"/>
          <w:lang w:val="en"/>
        </w:rPr>
        <w:t>ilə</w:t>
      </w:r>
      <w:proofErr w:type="spellEnd"/>
      <w:r w:rsidRPr="00D309A1">
        <w:rPr>
          <w:rStyle w:val="tm81"/>
          <w:color w:val="000000"/>
          <w:lang w:val="en"/>
        </w:rPr>
        <w:t xml:space="preserve"> </w:t>
      </w:r>
      <w:proofErr w:type="spellStart"/>
      <w:r w:rsidR="005474D1" w:rsidRPr="00D309A1">
        <w:rPr>
          <w:rStyle w:val="tm81"/>
          <w:color w:val="000000"/>
          <w:lang w:val="en"/>
        </w:rPr>
        <w:t>təsdiq</w:t>
      </w:r>
      <w:proofErr w:type="spellEnd"/>
      <w:r w:rsidR="005474D1" w:rsidRPr="00D309A1">
        <w:rPr>
          <w:rStyle w:val="tm81"/>
          <w:color w:val="000000"/>
          <w:lang w:val="en"/>
        </w:rPr>
        <w:t xml:space="preserve"> </w:t>
      </w:r>
      <w:proofErr w:type="spellStart"/>
      <w:r w:rsidRPr="00D309A1">
        <w:rPr>
          <w:rStyle w:val="tm81"/>
          <w:color w:val="000000"/>
          <w:lang w:val="en"/>
        </w:rPr>
        <w:t>edilmişdir</w:t>
      </w:r>
      <w:proofErr w:type="spellEnd"/>
      <w:r w:rsidRPr="00D309A1">
        <w:rPr>
          <w:rStyle w:val="tm81"/>
          <w:color w:val="000000"/>
          <w:lang w:val="en"/>
        </w:rPr>
        <w:t>.</w:t>
      </w:r>
    </w:p>
    <w:p w:rsidR="0066502B" w:rsidRPr="000847BE" w:rsidRDefault="0066502B" w:rsidP="004518EA">
      <w:pPr>
        <w:pStyle w:val="Caption"/>
        <w:spacing w:line="360" w:lineRule="auto"/>
        <w:ind w:left="57" w:right="-2" w:firstLine="284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4518EA" w:rsidRPr="000847BE" w:rsidRDefault="004518EA" w:rsidP="004518EA">
      <w:pPr>
        <w:pStyle w:val="Caption"/>
        <w:spacing w:line="360" w:lineRule="auto"/>
        <w:ind w:left="57" w:right="-2" w:firstLine="284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D309A1" w:rsidRDefault="00D309A1" w:rsidP="004518EA">
      <w:pPr>
        <w:pStyle w:val="Caption"/>
        <w:spacing w:line="360" w:lineRule="auto"/>
        <w:ind w:right="-2"/>
        <w:rPr>
          <w:rFonts w:ascii="Arial" w:hAnsi="Arial" w:cs="Arial"/>
          <w:b/>
          <w:bCs/>
          <w:szCs w:val="28"/>
          <w:lang w:val="az-Latn-AZ"/>
        </w:rPr>
      </w:pPr>
    </w:p>
    <w:p w:rsidR="004518EA" w:rsidRPr="000847BE" w:rsidRDefault="000847BE" w:rsidP="004518EA">
      <w:pPr>
        <w:pStyle w:val="Caption"/>
        <w:spacing w:line="360" w:lineRule="auto"/>
        <w:ind w:right="-2"/>
        <w:rPr>
          <w:rFonts w:ascii="Arial" w:hAnsi="Arial" w:cs="Arial"/>
          <w:b/>
          <w:bCs/>
          <w:szCs w:val="28"/>
          <w:lang w:val="az-Latn-AZ"/>
        </w:rPr>
      </w:pPr>
      <w:bookmarkStart w:id="0" w:name="_GoBack"/>
      <w:bookmarkEnd w:id="0"/>
      <w:r w:rsidRPr="000847BE">
        <w:rPr>
          <w:rFonts w:ascii="Arial" w:hAnsi="Arial" w:cs="Arial"/>
          <w:b/>
          <w:bCs/>
          <w:szCs w:val="28"/>
          <w:lang w:val="az-Latn-AZ"/>
        </w:rPr>
        <w:t>“</w:t>
      </w:r>
      <w:proofErr w:type="spellStart"/>
      <w:r w:rsidR="004954FD">
        <w:rPr>
          <w:rFonts w:ascii="Arial" w:hAnsi="Arial" w:cs="Arial"/>
          <w:b/>
          <w:bCs/>
          <w:szCs w:val="28"/>
          <w:lang w:val="az-Latn-AZ"/>
        </w:rPr>
        <w:t>Sadələşdirilmiş</w:t>
      </w:r>
      <w:proofErr w:type="spellEnd"/>
      <w:r w:rsidR="0066502B" w:rsidRPr="000847BE">
        <w:rPr>
          <w:rFonts w:ascii="Arial" w:hAnsi="Arial" w:cs="Arial"/>
          <w:b/>
          <w:bCs/>
          <w:szCs w:val="28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bCs/>
          <w:szCs w:val="28"/>
          <w:lang w:val="az-Latn-AZ"/>
        </w:rPr>
        <w:t>vergi</w:t>
      </w:r>
      <w:r w:rsidR="004954FD">
        <w:rPr>
          <w:rFonts w:ascii="Arial" w:hAnsi="Arial" w:cs="Arial"/>
          <w:b/>
          <w:bCs/>
          <w:szCs w:val="28"/>
          <w:lang w:val="az-Latn-AZ"/>
        </w:rPr>
        <w:t>nin</w:t>
      </w:r>
      <w:r w:rsidR="0066502B" w:rsidRPr="000847BE">
        <w:rPr>
          <w:rFonts w:ascii="Arial" w:hAnsi="Arial" w:cs="Arial"/>
          <w:b/>
          <w:bCs/>
          <w:szCs w:val="28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bCs/>
          <w:szCs w:val="28"/>
          <w:lang w:val="az-Latn-AZ"/>
        </w:rPr>
        <w:t>bəyannaməsinə</w:t>
      </w:r>
      <w:r w:rsidR="004518EA" w:rsidRPr="000847BE">
        <w:rPr>
          <w:rFonts w:ascii="Arial" w:hAnsi="Arial" w:cs="Arial"/>
          <w:b/>
          <w:bCs/>
          <w:szCs w:val="28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bCs/>
          <w:szCs w:val="28"/>
          <w:lang w:val="az-Latn-AZ"/>
        </w:rPr>
        <w:t>Əlavə</w:t>
      </w:r>
      <w:r w:rsidR="004518EA" w:rsidRPr="000847BE">
        <w:rPr>
          <w:rFonts w:ascii="Arial" w:hAnsi="Arial" w:cs="Arial"/>
          <w:b/>
          <w:bCs/>
          <w:szCs w:val="28"/>
          <w:lang w:val="az-Latn-AZ"/>
        </w:rPr>
        <w:t xml:space="preserve"> №</w:t>
      </w:r>
      <w:r w:rsidR="004954FD">
        <w:rPr>
          <w:rFonts w:ascii="Arial" w:hAnsi="Arial" w:cs="Arial"/>
          <w:b/>
          <w:bCs/>
          <w:szCs w:val="28"/>
          <w:lang w:val="az-Latn-AZ"/>
        </w:rPr>
        <w:t xml:space="preserve"> 2</w:t>
      </w:r>
      <w:r w:rsidRPr="000847BE">
        <w:rPr>
          <w:rFonts w:ascii="Arial" w:hAnsi="Arial" w:cs="Arial"/>
          <w:b/>
          <w:bCs/>
          <w:szCs w:val="28"/>
          <w:lang w:val="az-Latn-AZ"/>
        </w:rPr>
        <w:t>”</w:t>
      </w:r>
      <w:r w:rsidR="005474D1">
        <w:rPr>
          <w:rFonts w:ascii="Arial" w:hAnsi="Arial" w:cs="Arial"/>
          <w:b/>
          <w:bCs/>
          <w:szCs w:val="28"/>
          <w:lang w:val="az-Latn-AZ"/>
        </w:rPr>
        <w:t>n</w:t>
      </w:r>
      <w:r w:rsidR="00AD4751" w:rsidRPr="000847BE">
        <w:rPr>
          <w:rFonts w:ascii="Arial" w:hAnsi="Arial" w:cs="Arial"/>
          <w:b/>
          <w:bCs/>
          <w:szCs w:val="28"/>
          <w:lang w:val="az-Latn-AZ"/>
        </w:rPr>
        <w:t>in</w:t>
      </w:r>
      <w:r w:rsidR="0066502B" w:rsidRPr="000847BE">
        <w:rPr>
          <w:rFonts w:ascii="Arial" w:hAnsi="Arial" w:cs="Arial"/>
          <w:b/>
          <w:bCs/>
          <w:szCs w:val="28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bCs/>
          <w:szCs w:val="28"/>
          <w:lang w:val="az-Latn-AZ"/>
        </w:rPr>
        <w:t>tərtib</w:t>
      </w:r>
      <w:r w:rsidR="0066502B" w:rsidRPr="000847BE">
        <w:rPr>
          <w:rFonts w:ascii="Arial" w:hAnsi="Arial" w:cs="Arial"/>
          <w:b/>
          <w:bCs/>
          <w:szCs w:val="28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bCs/>
          <w:szCs w:val="28"/>
          <w:lang w:val="az-Latn-AZ"/>
        </w:rPr>
        <w:t>edilməsi</w:t>
      </w:r>
    </w:p>
    <w:p w:rsidR="0066502B" w:rsidRPr="000847BE" w:rsidRDefault="00AD4751" w:rsidP="004518EA">
      <w:pPr>
        <w:pStyle w:val="Caption"/>
        <w:spacing w:line="360" w:lineRule="auto"/>
        <w:ind w:right="-2"/>
        <w:rPr>
          <w:rFonts w:ascii="Arial" w:hAnsi="Arial" w:cs="Arial"/>
          <w:b/>
          <w:szCs w:val="28"/>
          <w:lang w:val="az-Latn-AZ"/>
        </w:rPr>
      </w:pPr>
      <w:r w:rsidRPr="000847BE">
        <w:rPr>
          <w:rFonts w:ascii="Arial" w:hAnsi="Arial" w:cs="Arial"/>
          <w:b/>
          <w:szCs w:val="28"/>
          <w:lang w:val="az-Latn-AZ"/>
        </w:rPr>
        <w:t>Q</w:t>
      </w:r>
      <w:r w:rsidR="0066502B" w:rsidRPr="000847BE">
        <w:rPr>
          <w:rFonts w:ascii="Arial" w:hAnsi="Arial" w:cs="Arial"/>
          <w:b/>
          <w:szCs w:val="28"/>
          <w:lang w:val="az-Latn-AZ"/>
        </w:rPr>
        <w:t xml:space="preserve"> </w:t>
      </w:r>
      <w:r w:rsidR="004518EA" w:rsidRPr="000847BE">
        <w:rPr>
          <w:rFonts w:ascii="Arial" w:hAnsi="Arial" w:cs="Arial"/>
          <w:b/>
          <w:szCs w:val="28"/>
          <w:lang w:val="az-Latn-AZ"/>
        </w:rPr>
        <w:t>A</w:t>
      </w:r>
      <w:r w:rsidR="0066502B" w:rsidRPr="000847BE">
        <w:rPr>
          <w:rFonts w:ascii="Arial" w:hAnsi="Arial" w:cs="Arial"/>
          <w:b/>
          <w:szCs w:val="28"/>
          <w:lang w:val="az-Latn-AZ"/>
        </w:rPr>
        <w:t xml:space="preserve"> </w:t>
      </w:r>
      <w:r w:rsidR="004518EA" w:rsidRPr="000847BE">
        <w:rPr>
          <w:rFonts w:ascii="Arial" w:hAnsi="Arial" w:cs="Arial"/>
          <w:b/>
          <w:szCs w:val="28"/>
          <w:lang w:val="az-Latn-AZ"/>
        </w:rPr>
        <w:t>Y</w:t>
      </w:r>
      <w:r w:rsidR="0066502B" w:rsidRPr="000847BE">
        <w:rPr>
          <w:rFonts w:ascii="Arial" w:hAnsi="Arial" w:cs="Arial"/>
          <w:b/>
          <w:szCs w:val="28"/>
          <w:lang w:val="az-Latn-AZ"/>
        </w:rPr>
        <w:t xml:space="preserve"> </w:t>
      </w:r>
      <w:r w:rsidR="004518EA" w:rsidRPr="000847BE">
        <w:rPr>
          <w:rFonts w:ascii="Arial" w:hAnsi="Arial" w:cs="Arial"/>
          <w:b/>
          <w:szCs w:val="28"/>
          <w:lang w:val="az-Latn-AZ"/>
        </w:rPr>
        <w:t>D</w:t>
      </w:r>
      <w:r w:rsidR="0066502B" w:rsidRPr="000847BE">
        <w:rPr>
          <w:rFonts w:ascii="Arial" w:hAnsi="Arial" w:cs="Arial"/>
          <w:b/>
          <w:szCs w:val="28"/>
          <w:lang w:val="az-Latn-AZ"/>
        </w:rPr>
        <w:t xml:space="preserve"> </w:t>
      </w:r>
      <w:r w:rsidR="004518EA" w:rsidRPr="000847BE">
        <w:rPr>
          <w:rFonts w:ascii="Arial" w:hAnsi="Arial" w:cs="Arial"/>
          <w:b/>
          <w:szCs w:val="28"/>
          <w:lang w:val="az-Latn-AZ"/>
        </w:rPr>
        <w:t>A</w:t>
      </w:r>
      <w:r w:rsidR="0066502B" w:rsidRPr="000847BE">
        <w:rPr>
          <w:rFonts w:ascii="Arial" w:hAnsi="Arial" w:cs="Arial"/>
          <w:b/>
          <w:szCs w:val="28"/>
          <w:lang w:val="az-Latn-AZ"/>
        </w:rPr>
        <w:t xml:space="preserve"> </w:t>
      </w:r>
      <w:r w:rsidR="004518EA" w:rsidRPr="000847BE">
        <w:rPr>
          <w:rFonts w:ascii="Arial" w:hAnsi="Arial" w:cs="Arial"/>
          <w:b/>
          <w:szCs w:val="28"/>
          <w:lang w:val="az-Latn-AZ"/>
        </w:rPr>
        <w:t>S</w:t>
      </w:r>
      <w:r w:rsidR="0066502B" w:rsidRPr="000847BE">
        <w:rPr>
          <w:rFonts w:ascii="Arial" w:hAnsi="Arial" w:cs="Arial"/>
          <w:b/>
          <w:szCs w:val="28"/>
          <w:lang w:val="az-Latn-AZ"/>
        </w:rPr>
        <w:t xml:space="preserve"> </w:t>
      </w:r>
      <w:r w:rsidR="004518EA" w:rsidRPr="000847BE">
        <w:rPr>
          <w:rFonts w:ascii="Arial" w:hAnsi="Arial" w:cs="Arial"/>
          <w:b/>
          <w:szCs w:val="28"/>
          <w:lang w:val="az-Latn-AZ"/>
        </w:rPr>
        <w:t>I</w:t>
      </w:r>
    </w:p>
    <w:p w:rsidR="0066502B" w:rsidRPr="000847BE" w:rsidRDefault="0066502B" w:rsidP="004518EA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</w:p>
    <w:p w:rsidR="004518EA" w:rsidRPr="000847BE" w:rsidRDefault="004518EA" w:rsidP="004518EA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</w:p>
    <w:p w:rsidR="0066502B" w:rsidRPr="000847BE" w:rsidRDefault="004954FD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4954FD">
        <w:rPr>
          <w:rFonts w:ascii="Arial" w:hAnsi="Arial" w:cs="Arial"/>
          <w:sz w:val="24"/>
          <w:szCs w:val="24"/>
          <w:lang w:val="az-Latn-AZ"/>
        </w:rPr>
        <w:t>Bu Əlavə Vergi Məcəll</w:t>
      </w:r>
      <w:r w:rsidR="005474D1">
        <w:rPr>
          <w:rFonts w:ascii="Arial" w:hAnsi="Arial" w:cs="Arial"/>
          <w:sz w:val="24"/>
          <w:szCs w:val="24"/>
          <w:lang w:val="az-Latn-AZ"/>
        </w:rPr>
        <w:t>əsinin 218-ci maddəsinə əsasən s</w:t>
      </w:r>
      <w:r w:rsidRPr="004954FD">
        <w:rPr>
          <w:rFonts w:ascii="Arial" w:hAnsi="Arial" w:cs="Arial"/>
          <w:sz w:val="24"/>
          <w:szCs w:val="24"/>
          <w:lang w:val="az-Latn-AZ"/>
        </w:rPr>
        <w:t xml:space="preserve">adələşdirilmiş verginin  ödəyicisi sayılan vergi ödəyiciləri tərəfindən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bəyannamənin</w:t>
      </w:r>
      <w:r w:rsidR="001917AB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D04C6F">
        <w:rPr>
          <w:rFonts w:ascii="Arial" w:hAnsi="Arial" w:cs="Arial"/>
          <w:b/>
          <w:strike/>
          <w:sz w:val="24"/>
          <w:szCs w:val="24"/>
          <w:lang w:val="az-Latn-AZ"/>
        </w:rPr>
        <w:t>4</w:t>
      </w:r>
      <w:r w:rsidR="00363752" w:rsidRPr="00363752">
        <w:rPr>
          <w:rFonts w:ascii="Arial" w:hAnsi="Arial" w:cs="Arial"/>
          <w:b/>
          <w:sz w:val="24"/>
          <w:szCs w:val="24"/>
          <w:lang w:val="az-Latn-AZ"/>
        </w:rPr>
        <w:t>-cü</w:t>
      </w:r>
      <w:r w:rsidR="00363752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63752" w:rsidRPr="00363752">
        <w:rPr>
          <w:rFonts w:ascii="Arial" w:hAnsi="Arial" w:cs="Arial"/>
          <w:b/>
          <w:sz w:val="24"/>
          <w:szCs w:val="24"/>
          <w:lang w:val="az-Latn-AZ"/>
        </w:rPr>
        <w:t xml:space="preserve">“Daşınan və daşınmaz əmlak </w:t>
      </w:r>
      <w:r w:rsidR="00C57749">
        <w:rPr>
          <w:rFonts w:ascii="Arial" w:hAnsi="Arial" w:cs="Arial"/>
          <w:b/>
          <w:sz w:val="24"/>
          <w:szCs w:val="24"/>
          <w:lang w:val="az-Latn-AZ"/>
        </w:rPr>
        <w:t xml:space="preserve">üçün ödənilən icarə haqqı üzrə </w:t>
      </w:r>
      <w:r w:rsidR="00363752" w:rsidRPr="00363752">
        <w:rPr>
          <w:rFonts w:ascii="Arial" w:hAnsi="Arial" w:cs="Arial"/>
          <w:b/>
          <w:sz w:val="24"/>
          <w:szCs w:val="24"/>
          <w:lang w:val="az-Latn-AZ"/>
        </w:rPr>
        <w:t>ödəmə mənbəyində tutulan verginin hesablanması haqqında məlumat”</w:t>
      </w:r>
      <w:r w:rsidR="00363752" w:rsidRPr="00363752">
        <w:rPr>
          <w:rFonts w:ascii="Arial" w:hAnsi="Arial" w:cs="Arial"/>
          <w:sz w:val="24"/>
          <w:szCs w:val="24"/>
          <w:lang w:val="az-Latn-AZ"/>
        </w:rPr>
        <w:t xml:space="preserve"> bölməsində </w:t>
      </w:r>
      <w:r w:rsidR="00AD4751" w:rsidRPr="00363752">
        <w:rPr>
          <w:rFonts w:ascii="Arial" w:hAnsi="Arial" w:cs="Arial"/>
          <w:sz w:val="24"/>
          <w:szCs w:val="24"/>
          <w:lang w:val="az-Latn-AZ"/>
        </w:rPr>
        <w:t>B</w:t>
      </w:r>
      <w:r w:rsidR="0066502B" w:rsidRPr="00363752">
        <w:rPr>
          <w:rFonts w:ascii="Arial" w:hAnsi="Arial" w:cs="Arial"/>
          <w:sz w:val="24"/>
          <w:szCs w:val="24"/>
          <w:lang w:val="az-Latn-AZ"/>
        </w:rPr>
        <w:t>1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və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363752">
        <w:rPr>
          <w:rFonts w:ascii="Arial" w:hAnsi="Arial" w:cs="Arial"/>
          <w:sz w:val="24"/>
          <w:szCs w:val="24"/>
          <w:lang w:val="az-Latn-AZ"/>
        </w:rPr>
        <w:t>B</w:t>
      </w:r>
      <w:r w:rsidR="0066502B" w:rsidRPr="00363752">
        <w:rPr>
          <w:rFonts w:ascii="Arial" w:hAnsi="Arial" w:cs="Arial"/>
          <w:sz w:val="24"/>
          <w:szCs w:val="24"/>
          <w:lang w:val="az-Latn-AZ"/>
        </w:rPr>
        <w:t>2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xanalarında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hər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-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hansı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məlumat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göstərildiyi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halda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518EA" w:rsidRPr="000847BE">
        <w:rPr>
          <w:rFonts w:ascii="Arial" w:hAnsi="Arial" w:cs="Arial"/>
          <w:sz w:val="24"/>
          <w:szCs w:val="24"/>
          <w:lang w:val="az-Latn-AZ"/>
        </w:rPr>
        <w:t xml:space="preserve">tərtib və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təqdim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edilir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.</w:t>
      </w:r>
    </w:p>
    <w:p w:rsidR="0066502B" w:rsidRPr="000847BE" w:rsidRDefault="00AD4751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sz w:val="24"/>
          <w:szCs w:val="24"/>
          <w:lang w:val="az-Latn-AZ"/>
        </w:rPr>
        <w:t>Əlavədə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qeyd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olunası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məlumat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olmadığı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halda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0847BE">
        <w:rPr>
          <w:rFonts w:ascii="Arial" w:hAnsi="Arial" w:cs="Arial"/>
          <w:sz w:val="24"/>
          <w:szCs w:val="24"/>
          <w:lang w:val="az-Latn-AZ"/>
        </w:rPr>
        <w:t>yəni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bəyannamənin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müvafiq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sət</w:t>
      </w:r>
      <w:r w:rsidR="005474D1">
        <w:rPr>
          <w:rFonts w:ascii="Arial" w:hAnsi="Arial" w:cs="Arial"/>
          <w:sz w:val="24"/>
          <w:szCs w:val="24"/>
          <w:lang w:val="az-Latn-AZ"/>
        </w:rPr>
        <w:t>i</w:t>
      </w:r>
      <w:r w:rsidRPr="000847BE">
        <w:rPr>
          <w:rFonts w:ascii="Arial" w:hAnsi="Arial" w:cs="Arial"/>
          <w:sz w:val="24"/>
          <w:szCs w:val="24"/>
          <w:lang w:val="az-Latn-AZ"/>
        </w:rPr>
        <w:t>rlərində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göstəricilər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qeyd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olunmamışdırsa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Əlavə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təqdim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edilmir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.</w:t>
      </w:r>
    </w:p>
    <w:p w:rsidR="0066502B" w:rsidRPr="000847BE" w:rsidRDefault="00AD4751" w:rsidP="004518EA">
      <w:pPr>
        <w:pStyle w:val="BodyText"/>
        <w:spacing w:line="360" w:lineRule="auto"/>
        <w:ind w:right="-5" w:firstLine="567"/>
        <w:rPr>
          <w:rFonts w:ascii="Arial" w:hAnsi="Arial" w:cs="Arial"/>
          <w:szCs w:val="24"/>
          <w:lang w:val="az-Latn-AZ"/>
        </w:rPr>
      </w:pPr>
      <w:r w:rsidRPr="000847BE">
        <w:rPr>
          <w:rFonts w:ascii="Arial" w:hAnsi="Arial" w:cs="Arial"/>
          <w:szCs w:val="24"/>
          <w:lang w:val="az-Latn-AZ"/>
        </w:rPr>
        <w:t>Əlavə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doldurularkən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qaralamalara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və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düzəlişlərə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yol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verilmir</w:t>
      </w:r>
      <w:r w:rsidR="0066502B" w:rsidRPr="000847BE">
        <w:rPr>
          <w:rFonts w:ascii="Arial" w:hAnsi="Arial" w:cs="Arial"/>
          <w:szCs w:val="24"/>
          <w:lang w:val="az-Latn-AZ"/>
        </w:rPr>
        <w:t>.</w:t>
      </w:r>
    </w:p>
    <w:p w:rsidR="0066502B" w:rsidRPr="000847BE" w:rsidRDefault="00AD4751" w:rsidP="004518EA">
      <w:pPr>
        <w:pStyle w:val="BodyText"/>
        <w:spacing w:line="360" w:lineRule="auto"/>
        <w:ind w:right="-5" w:firstLine="567"/>
        <w:rPr>
          <w:rFonts w:ascii="Arial" w:hAnsi="Arial" w:cs="Arial"/>
          <w:szCs w:val="24"/>
          <w:lang w:val="az-Latn-AZ"/>
        </w:rPr>
      </w:pPr>
      <w:r w:rsidRPr="000847BE">
        <w:rPr>
          <w:rFonts w:ascii="Arial" w:hAnsi="Arial" w:cs="Arial"/>
          <w:szCs w:val="24"/>
          <w:lang w:val="az-Latn-AZ"/>
        </w:rPr>
        <w:t>Təqdim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olunmuş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əlavədə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aparılan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hesablamalardakı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riyazi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səhvlər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vergi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orqanı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tərəfindən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düzəldilir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və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kompyuter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proqram</w:t>
      </w:r>
      <w:r w:rsidR="005474D1">
        <w:rPr>
          <w:rFonts w:ascii="Arial" w:hAnsi="Arial" w:cs="Arial"/>
          <w:szCs w:val="24"/>
          <w:lang w:val="az-Latn-AZ"/>
        </w:rPr>
        <w:t>ı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vasitəsi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ilə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düzgün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hesablanmış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vergi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məbləğləri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birbaşa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baza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göstəricilərinə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daxil</w:t>
      </w:r>
      <w:r w:rsidR="0066502B" w:rsidRPr="000847BE">
        <w:rPr>
          <w:rFonts w:ascii="Arial" w:hAnsi="Arial" w:cs="Arial"/>
          <w:szCs w:val="24"/>
          <w:lang w:val="az-Latn-AZ"/>
        </w:rPr>
        <w:t xml:space="preserve"> </w:t>
      </w:r>
      <w:r w:rsidRPr="000847BE">
        <w:rPr>
          <w:rFonts w:ascii="Arial" w:hAnsi="Arial" w:cs="Arial"/>
          <w:szCs w:val="24"/>
          <w:lang w:val="az-Latn-AZ"/>
        </w:rPr>
        <w:t>edilir</w:t>
      </w:r>
      <w:r w:rsidR="0066502B" w:rsidRPr="000847BE">
        <w:rPr>
          <w:rFonts w:ascii="Arial" w:hAnsi="Arial" w:cs="Arial"/>
          <w:szCs w:val="24"/>
          <w:lang w:val="az-Latn-AZ"/>
        </w:rPr>
        <w:t>.</w:t>
      </w:r>
    </w:p>
    <w:p w:rsidR="0066502B" w:rsidRPr="000847BE" w:rsidRDefault="00AD4751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sz w:val="24"/>
          <w:szCs w:val="24"/>
          <w:lang w:val="az-Latn-AZ"/>
        </w:rPr>
        <w:t>Əlavənin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əvvəlində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göstərilən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“</w:t>
      </w:r>
      <w:r w:rsidRPr="000847BE">
        <w:rPr>
          <w:rFonts w:ascii="Arial" w:hAnsi="Arial" w:cs="Arial"/>
          <w:b/>
          <w:bCs/>
          <w:sz w:val="24"/>
          <w:szCs w:val="24"/>
          <w:lang w:val="az-Latn-AZ"/>
        </w:rPr>
        <w:t>Qeyd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”</w:t>
      </w:r>
      <w:r w:rsidRPr="000847BE">
        <w:rPr>
          <w:rFonts w:ascii="Arial" w:hAnsi="Arial" w:cs="Arial"/>
          <w:sz w:val="24"/>
          <w:szCs w:val="24"/>
          <w:lang w:val="az-Latn-AZ"/>
        </w:rPr>
        <w:t>dəki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“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verilmiş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formanın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tərtib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edilməsi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qaydalarını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oxuyun</w:t>
      </w:r>
      <w:r w:rsidR="000847BE" w:rsidRPr="000847BE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və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0847BE" w:rsidRPr="000847BE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C57749">
        <w:rPr>
          <w:rFonts w:ascii="Arial" w:hAnsi="Arial" w:cs="Arial"/>
          <w:i/>
          <w:iCs/>
          <w:sz w:val="24"/>
          <w:szCs w:val="24"/>
          <w:lang w:val="az-Latn-AZ"/>
        </w:rPr>
        <w:t xml:space="preserve"> +, /, %,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Z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simvollarından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istifadə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etməyin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böyük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çap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hərflərlə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qara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və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ya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göy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diyircəkli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qələmlə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i/>
          <w:iCs/>
          <w:sz w:val="24"/>
          <w:szCs w:val="24"/>
          <w:lang w:val="az-Latn-AZ"/>
        </w:rPr>
        <w:t>doldurun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”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847BE" w:rsidRPr="00D04C6F">
        <w:rPr>
          <w:rFonts w:ascii="Arial" w:hAnsi="Arial" w:cs="Arial"/>
          <w:b/>
          <w:bCs/>
          <w:sz w:val="24"/>
          <w:szCs w:val="24"/>
          <w:lang w:val="az-Latn-AZ"/>
        </w:rPr>
        <w:t>tövsiy</w:t>
      </w:r>
      <w:r w:rsidRPr="00D04C6F">
        <w:rPr>
          <w:rFonts w:ascii="Arial" w:hAnsi="Arial" w:cs="Arial"/>
          <w:b/>
          <w:bCs/>
          <w:sz w:val="24"/>
          <w:szCs w:val="24"/>
          <w:lang w:val="az-Latn-AZ"/>
        </w:rPr>
        <w:t>ələr</w:t>
      </w:r>
      <w:r w:rsidR="00037DC5" w:rsidRPr="00D04C6F">
        <w:rPr>
          <w:rFonts w:ascii="Arial" w:hAnsi="Arial" w:cs="Arial"/>
          <w:b/>
          <w:bCs/>
          <w:sz w:val="24"/>
          <w:szCs w:val="24"/>
          <w:lang w:val="az-Latn-AZ"/>
        </w:rPr>
        <w:t>in</w:t>
      </w:r>
      <w:r w:rsidRPr="00D04C6F">
        <w:rPr>
          <w:rFonts w:ascii="Arial" w:hAnsi="Arial" w:cs="Arial"/>
          <w:b/>
          <w:bCs/>
          <w:sz w:val="24"/>
          <w:szCs w:val="24"/>
          <w:lang w:val="az-Latn-AZ"/>
        </w:rPr>
        <w:t>ə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04C6F">
        <w:rPr>
          <w:rFonts w:ascii="Arial" w:hAnsi="Arial" w:cs="Arial"/>
          <w:sz w:val="24"/>
          <w:szCs w:val="24"/>
          <w:lang w:val="az-Latn-AZ"/>
        </w:rPr>
        <w:t>c</w:t>
      </w:r>
      <w:r w:rsidRPr="000847BE">
        <w:rPr>
          <w:rFonts w:ascii="Arial" w:hAnsi="Arial" w:cs="Arial"/>
          <w:sz w:val="24"/>
          <w:szCs w:val="24"/>
          <w:lang w:val="az-Latn-AZ"/>
        </w:rPr>
        <w:t>iddi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əməl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olunmalıdır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.</w:t>
      </w:r>
    </w:p>
    <w:p w:rsidR="0066502B" w:rsidRPr="000847BE" w:rsidRDefault="00436849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sz w:val="24"/>
          <w:szCs w:val="24"/>
          <w:lang w:val="az-Latn-AZ"/>
        </w:rPr>
        <w:t>-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847BE" w:rsidRPr="000847BE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AD4751" w:rsidRPr="000847BE">
        <w:rPr>
          <w:rFonts w:ascii="Arial" w:hAnsi="Arial" w:cs="Arial"/>
          <w:b/>
          <w:bCs/>
          <w:sz w:val="24"/>
          <w:szCs w:val="24"/>
          <w:lang w:val="az-Latn-AZ"/>
        </w:rPr>
        <w:t>Qeyd</w:t>
      </w:r>
      <w:r w:rsidR="000847BE" w:rsidRPr="000847BE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dən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sonrakı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“</w:t>
      </w:r>
      <w:r w:rsidR="00AD4751" w:rsidRPr="000847BE">
        <w:rPr>
          <w:rFonts w:ascii="Arial" w:hAnsi="Arial" w:cs="Arial"/>
          <w:i/>
          <w:sz w:val="24"/>
          <w:szCs w:val="24"/>
          <w:lang w:val="az-Latn-AZ"/>
        </w:rPr>
        <w:t>Əlavənin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i/>
          <w:iCs/>
          <w:sz w:val="24"/>
          <w:szCs w:val="24"/>
          <w:lang w:val="az-Latn-AZ"/>
        </w:rPr>
        <w:t>təqdim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i/>
          <w:iCs/>
          <w:sz w:val="24"/>
          <w:szCs w:val="24"/>
          <w:lang w:val="az-Latn-AZ"/>
        </w:rPr>
        <w:t>edidiyi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i/>
          <w:iCs/>
          <w:sz w:val="24"/>
          <w:szCs w:val="24"/>
          <w:lang w:val="az-Latn-AZ"/>
        </w:rPr>
        <w:t>vergi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i/>
          <w:iCs/>
          <w:sz w:val="24"/>
          <w:szCs w:val="24"/>
          <w:lang w:val="az-Latn-AZ"/>
        </w:rPr>
        <w:t>orqanının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i/>
          <w:iCs/>
          <w:sz w:val="24"/>
          <w:szCs w:val="24"/>
          <w:lang w:val="az-Latn-AZ"/>
        </w:rPr>
        <w:t>adı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”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sətrin</w:t>
      </w:r>
      <w:r w:rsidR="005474D1">
        <w:rPr>
          <w:rFonts w:ascii="Arial" w:hAnsi="Arial" w:cs="Arial"/>
          <w:sz w:val="24"/>
          <w:szCs w:val="24"/>
          <w:lang w:val="az-Latn-AZ"/>
        </w:rPr>
        <w:t>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xanalarında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böyük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çap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hərfləri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ilə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hər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xanada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bir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hərf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yazmaqla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37DC5" w:rsidRPr="00D04C6F">
        <w:rPr>
          <w:rFonts w:ascii="Arial" w:hAnsi="Arial" w:cs="Arial"/>
          <w:b/>
          <w:sz w:val="24"/>
          <w:szCs w:val="24"/>
          <w:lang w:val="az-Latn-AZ"/>
        </w:rPr>
        <w:t>bəyannamə</w:t>
      </w:r>
      <w:r w:rsidR="001917AB" w:rsidRPr="00D04C6F">
        <w:rPr>
          <w:rFonts w:ascii="Arial" w:hAnsi="Arial" w:cs="Arial"/>
          <w:b/>
          <w:sz w:val="24"/>
          <w:szCs w:val="24"/>
          <w:lang w:val="az-Latn-AZ"/>
        </w:rPr>
        <w:t>ni</w:t>
      </w:r>
      <w:r w:rsidR="00037DC5" w:rsidRPr="00D04C6F">
        <w:rPr>
          <w:rFonts w:ascii="Arial" w:hAnsi="Arial" w:cs="Arial"/>
          <w:b/>
          <w:sz w:val="24"/>
          <w:szCs w:val="24"/>
          <w:lang w:val="az-Latn-AZ"/>
        </w:rPr>
        <w:t xml:space="preserve"> təqdim edən vergi ödəyicisinin</w:t>
      </w:r>
      <w:r w:rsidR="00037DC5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qeydiyyatda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olduğu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vergi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orqanının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adı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gö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stərilməlidir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.</w:t>
      </w:r>
    </w:p>
    <w:p w:rsidR="0066502B" w:rsidRPr="000847BE" w:rsidRDefault="00AD4751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0847BE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66502B" w:rsidRPr="000847BE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</w:p>
    <w:p w:rsidR="0066502B" w:rsidRPr="000847BE" w:rsidRDefault="002E677C" w:rsidP="004518EA">
      <w:pPr>
        <w:pStyle w:val="Caption"/>
        <w:spacing w:line="360" w:lineRule="auto"/>
        <w:ind w:right="-2" w:firstLine="567"/>
        <w:jc w:val="left"/>
        <w:rPr>
          <w:rFonts w:ascii="Arial" w:hAnsi="Arial" w:cs="Arial"/>
          <w:b/>
          <w:bCs/>
          <w:sz w:val="24"/>
          <w:szCs w:val="24"/>
          <w:lang w:val="az-Latn-AZ"/>
        </w:rPr>
      </w:pPr>
      <w:r>
        <w:rPr>
          <w:noProof/>
          <w:lang w:eastAsia="en-US"/>
        </w:rPr>
        <w:drawing>
          <wp:inline distT="0" distB="0" distL="0" distR="0">
            <wp:extent cx="5943600" cy="3238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02B" w:rsidRPr="000847BE" w:rsidRDefault="0066502B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</w:p>
    <w:p w:rsidR="0066502B" w:rsidRPr="000847BE" w:rsidRDefault="00AD4751" w:rsidP="004518EA">
      <w:pPr>
        <w:pStyle w:val="Caption"/>
        <w:spacing w:line="360" w:lineRule="auto"/>
        <w:ind w:right="-2" w:firstLine="567"/>
        <w:rPr>
          <w:rFonts w:ascii="Arial" w:hAnsi="Arial" w:cs="Arial"/>
          <w:b/>
          <w:bCs/>
          <w:sz w:val="24"/>
          <w:szCs w:val="24"/>
          <w:lang w:val="az-Latn-AZ"/>
        </w:rPr>
      </w:pPr>
      <w:r w:rsidRPr="000847BE">
        <w:rPr>
          <w:rFonts w:ascii="Arial" w:hAnsi="Arial" w:cs="Arial"/>
          <w:b/>
          <w:bCs/>
          <w:sz w:val="24"/>
          <w:szCs w:val="24"/>
          <w:lang w:val="az-Latn-AZ"/>
        </w:rPr>
        <w:t>Bölmə</w:t>
      </w:r>
      <w:r w:rsidR="008A0CCD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8A0CCD" w:rsidRPr="00D014D6">
        <w:rPr>
          <w:rFonts w:ascii="Arial" w:hAnsi="Arial" w:cs="Arial"/>
          <w:b/>
          <w:bCs/>
          <w:sz w:val="24"/>
          <w:szCs w:val="24"/>
          <w:lang w:val="az-Latn-AZ"/>
        </w:rPr>
        <w:t>1</w:t>
      </w:r>
      <w:r w:rsidR="0066502B" w:rsidRPr="000847BE">
        <w:rPr>
          <w:rFonts w:ascii="Arial" w:hAnsi="Arial" w:cs="Arial"/>
          <w:b/>
          <w:bCs/>
          <w:sz w:val="24"/>
          <w:szCs w:val="24"/>
          <w:lang w:val="az-Latn-AZ"/>
        </w:rPr>
        <w:t>.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b/>
          <w:bCs/>
          <w:sz w:val="24"/>
          <w:szCs w:val="24"/>
          <w:lang w:val="az-Latn-AZ"/>
        </w:rPr>
        <w:t>Vergi</w:t>
      </w:r>
      <w:r w:rsidR="0066502B" w:rsidRPr="000847BE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b/>
          <w:bCs/>
          <w:sz w:val="24"/>
          <w:szCs w:val="24"/>
          <w:lang w:val="az-Latn-AZ"/>
        </w:rPr>
        <w:t>ödəyicisi</w:t>
      </w:r>
      <w:r w:rsidR="0066502B" w:rsidRPr="000847BE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b/>
          <w:bCs/>
          <w:sz w:val="24"/>
          <w:szCs w:val="24"/>
          <w:lang w:val="az-Latn-AZ"/>
        </w:rPr>
        <w:t>haqqında</w:t>
      </w:r>
      <w:r w:rsidR="0066502B" w:rsidRPr="000847BE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b/>
          <w:bCs/>
          <w:sz w:val="24"/>
          <w:szCs w:val="24"/>
          <w:lang w:val="az-Latn-AZ"/>
        </w:rPr>
        <w:t>ümumi</w:t>
      </w:r>
      <w:r w:rsidR="0066502B" w:rsidRPr="000847BE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b/>
          <w:bCs/>
          <w:sz w:val="24"/>
          <w:szCs w:val="24"/>
          <w:lang w:val="az-Latn-AZ"/>
        </w:rPr>
        <w:t>məlumat</w:t>
      </w:r>
      <w:r w:rsidR="0066502B" w:rsidRPr="000847BE">
        <w:rPr>
          <w:rFonts w:ascii="Arial" w:hAnsi="Arial" w:cs="Arial"/>
          <w:b/>
          <w:bCs/>
          <w:sz w:val="24"/>
          <w:szCs w:val="24"/>
          <w:lang w:val="az-Latn-AZ"/>
        </w:rPr>
        <w:t>.</w:t>
      </w:r>
    </w:p>
    <w:p w:rsidR="0066502B" w:rsidRPr="000847BE" w:rsidRDefault="0066502B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66502B" w:rsidRPr="000847BE" w:rsidRDefault="0066502B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sz w:val="24"/>
          <w:szCs w:val="24"/>
          <w:lang w:val="az-Latn-AZ"/>
        </w:rPr>
        <w:t xml:space="preserve">- </w:t>
      </w:r>
      <w:r w:rsidRPr="000847BE">
        <w:rPr>
          <w:rFonts w:ascii="Arial" w:hAnsi="Arial" w:cs="Arial"/>
          <w:b/>
          <w:i/>
          <w:sz w:val="24"/>
          <w:szCs w:val="24"/>
          <w:lang w:val="az-Latn-AZ"/>
        </w:rPr>
        <w:t>1-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ci</w:t>
      </w:r>
      <w:r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sətrin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“</w:t>
      </w:r>
      <w:r w:rsidR="00AD4751" w:rsidRPr="000847BE">
        <w:rPr>
          <w:rFonts w:ascii="Arial" w:hAnsi="Arial" w:cs="Arial"/>
          <w:b/>
          <w:bCs/>
          <w:sz w:val="24"/>
          <w:szCs w:val="24"/>
          <w:lang w:val="az-Latn-AZ"/>
        </w:rPr>
        <w:t>VÖEN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”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xanalarında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hər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xanada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bir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rəqəmlə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vergi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ödəyicisinin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VÖEN</w:t>
      </w:r>
      <w:r w:rsidRPr="000847BE">
        <w:rPr>
          <w:rFonts w:ascii="Arial" w:hAnsi="Arial" w:cs="Arial"/>
          <w:sz w:val="24"/>
          <w:szCs w:val="24"/>
          <w:lang w:val="az-Latn-AZ"/>
        </w:rPr>
        <w:t>-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i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yazılır</w:t>
      </w:r>
      <w:r w:rsidRPr="000847BE">
        <w:rPr>
          <w:rFonts w:ascii="Arial" w:hAnsi="Arial" w:cs="Arial"/>
          <w:sz w:val="24"/>
          <w:szCs w:val="24"/>
          <w:lang w:val="az-Latn-AZ"/>
        </w:rPr>
        <w:t>;</w:t>
      </w:r>
    </w:p>
    <w:p w:rsidR="0066502B" w:rsidRPr="000847BE" w:rsidRDefault="0066502B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0847BE">
        <w:rPr>
          <w:rFonts w:ascii="Arial" w:hAnsi="Arial" w:cs="Arial"/>
          <w:b/>
          <w:bCs/>
          <w:sz w:val="24"/>
          <w:szCs w:val="24"/>
          <w:lang w:val="az-Latn-AZ"/>
        </w:rPr>
        <w:lastRenderedPageBreak/>
        <w:t xml:space="preserve"> </w:t>
      </w:r>
      <w:r w:rsidR="00AD4751" w:rsidRPr="000847BE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436849" w:rsidRPr="000847BE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</w:p>
    <w:p w:rsidR="0066502B" w:rsidRPr="000847BE" w:rsidRDefault="002E677C" w:rsidP="006D30EC">
      <w:pPr>
        <w:pStyle w:val="Caption"/>
        <w:spacing w:line="360" w:lineRule="auto"/>
        <w:ind w:right="-2" w:firstLine="567"/>
        <w:rPr>
          <w:rFonts w:ascii="Arial" w:hAnsi="Arial" w:cs="Arial"/>
          <w:sz w:val="24"/>
          <w:szCs w:val="24"/>
          <w:lang w:val="az-Latn-AZ"/>
        </w:rPr>
      </w:pPr>
      <w:r>
        <w:rPr>
          <w:noProof/>
          <w:lang w:eastAsia="en-US"/>
        </w:rPr>
        <w:drawing>
          <wp:inline distT="0" distB="0" distL="0" distR="0">
            <wp:extent cx="4543425" cy="3238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02B" w:rsidRPr="000847BE" w:rsidRDefault="0066502B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</w:p>
    <w:p w:rsidR="0066502B" w:rsidRPr="000847BE" w:rsidRDefault="0066502B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sz w:val="24"/>
          <w:szCs w:val="24"/>
          <w:lang w:val="az-Latn-AZ"/>
        </w:rPr>
        <w:t xml:space="preserve">- </w:t>
      </w:r>
      <w:r w:rsidRPr="008A0CCD">
        <w:rPr>
          <w:rFonts w:ascii="Arial" w:hAnsi="Arial" w:cs="Arial"/>
          <w:b/>
          <w:i/>
          <w:sz w:val="24"/>
          <w:szCs w:val="24"/>
          <w:lang w:val="az-Latn-AZ"/>
        </w:rPr>
        <w:t>1</w:t>
      </w:r>
      <w:r w:rsidRPr="000847BE">
        <w:rPr>
          <w:rFonts w:ascii="Arial" w:hAnsi="Arial" w:cs="Arial"/>
          <w:b/>
          <w:i/>
          <w:sz w:val="24"/>
          <w:szCs w:val="24"/>
          <w:lang w:val="az-Latn-AZ"/>
        </w:rPr>
        <w:t>-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ci</w:t>
      </w:r>
      <w:r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sətrin</w:t>
      </w:r>
      <w:r w:rsidRPr="000847BE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0847BE" w:rsidRPr="000847BE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AD4751" w:rsidRPr="000847BE">
        <w:rPr>
          <w:rFonts w:ascii="Arial" w:hAnsi="Arial" w:cs="Arial"/>
          <w:b/>
          <w:bCs/>
          <w:sz w:val="24"/>
          <w:szCs w:val="24"/>
          <w:lang w:val="az-Latn-AZ"/>
        </w:rPr>
        <w:t>Vergi</w:t>
      </w:r>
      <w:r w:rsidRPr="000847BE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bCs/>
          <w:sz w:val="24"/>
          <w:szCs w:val="24"/>
          <w:lang w:val="az-Latn-AZ"/>
        </w:rPr>
        <w:t>dövrü</w:t>
      </w:r>
      <w:r w:rsidR="000847BE" w:rsidRPr="000847BE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="00C5774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bCs/>
          <w:sz w:val="24"/>
          <w:szCs w:val="24"/>
          <w:bdr w:val="single" w:sz="4" w:space="0" w:color="auto"/>
          <w:lang w:val="az-Latn-AZ"/>
        </w:rPr>
        <w:t>B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işarəsindən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sonrakı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altı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rəqəmli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xanalarda</w:t>
      </w:r>
      <w:r w:rsidR="00C5774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əlavənin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hansı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hesabat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rübünə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aid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olmasından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asılı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olaraq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hər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xanada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bir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rəqəmlə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müvafiq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rüb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və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il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yazılır</w:t>
      </w:r>
      <w:r w:rsidRPr="000847BE">
        <w:rPr>
          <w:rFonts w:ascii="Arial" w:hAnsi="Arial" w:cs="Arial"/>
          <w:sz w:val="24"/>
          <w:szCs w:val="24"/>
          <w:lang w:val="az-Latn-AZ"/>
        </w:rPr>
        <w:t>.</w:t>
      </w:r>
    </w:p>
    <w:p w:rsidR="0066502B" w:rsidRPr="000847BE" w:rsidRDefault="00AD4751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66502B" w:rsidRPr="000847BE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  <w:r w:rsidR="0066502B" w:rsidRPr="000847BE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Əgər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bəyannamə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20</w:t>
      </w:r>
      <w:r w:rsidR="006D30EC">
        <w:rPr>
          <w:rFonts w:ascii="Arial" w:hAnsi="Arial" w:cs="Arial"/>
          <w:sz w:val="24"/>
          <w:szCs w:val="24"/>
          <w:lang w:val="az-Latn-AZ"/>
        </w:rPr>
        <w:t>22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-</w:t>
      </w:r>
      <w:r w:rsidRPr="000847BE">
        <w:rPr>
          <w:rFonts w:ascii="Arial" w:hAnsi="Arial" w:cs="Arial"/>
          <w:sz w:val="24"/>
          <w:szCs w:val="24"/>
          <w:lang w:val="az-Latn-AZ"/>
        </w:rPr>
        <w:t>c</w:t>
      </w:r>
      <w:r w:rsidR="00563DFC">
        <w:rPr>
          <w:rFonts w:ascii="Arial" w:hAnsi="Arial" w:cs="Arial"/>
          <w:sz w:val="24"/>
          <w:szCs w:val="24"/>
          <w:lang w:val="az-Latn-AZ"/>
        </w:rPr>
        <w:t>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ilin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D30EC">
        <w:rPr>
          <w:rFonts w:ascii="Arial" w:hAnsi="Arial" w:cs="Arial"/>
          <w:sz w:val="24"/>
          <w:szCs w:val="24"/>
          <w:lang w:val="az-Latn-AZ"/>
        </w:rPr>
        <w:t>1-ci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rübü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üzrə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tərtib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edilirsə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0847BE">
        <w:rPr>
          <w:rFonts w:ascii="Arial" w:hAnsi="Arial" w:cs="Arial"/>
          <w:sz w:val="24"/>
          <w:szCs w:val="24"/>
          <w:lang w:val="az-Latn-AZ"/>
        </w:rPr>
        <w:t>bu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halda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soldan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sağa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doğru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ilk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iki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xanada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b/>
          <w:i/>
          <w:sz w:val="24"/>
          <w:szCs w:val="24"/>
          <w:lang w:val="az-Latn-AZ"/>
        </w:rPr>
        <w:t>rüb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0847BE">
        <w:rPr>
          <w:rFonts w:ascii="Arial" w:hAnsi="Arial" w:cs="Arial"/>
          <w:sz w:val="24"/>
          <w:szCs w:val="24"/>
          <w:lang w:val="az-Latn-AZ"/>
        </w:rPr>
        <w:t>sonuncu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dörd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xanada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isə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b/>
          <w:i/>
          <w:sz w:val="24"/>
          <w:szCs w:val="24"/>
          <w:lang w:val="az-Latn-AZ"/>
        </w:rPr>
        <w:t>il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aşağıdakı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qaydada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yazılır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:</w:t>
      </w:r>
    </w:p>
    <w:p w:rsidR="00436849" w:rsidRPr="000847BE" w:rsidRDefault="00436849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66502B" w:rsidRPr="000847BE" w:rsidRDefault="002E677C" w:rsidP="006D30EC">
      <w:pPr>
        <w:pStyle w:val="Caption"/>
        <w:spacing w:line="360" w:lineRule="auto"/>
        <w:ind w:right="-2" w:firstLine="567"/>
        <w:rPr>
          <w:rFonts w:ascii="Arial" w:hAnsi="Arial" w:cs="Arial"/>
          <w:b/>
          <w:bCs/>
          <w:sz w:val="24"/>
          <w:szCs w:val="24"/>
          <w:lang w:val="az-Latn-AZ"/>
        </w:rPr>
      </w:pPr>
      <w:r>
        <w:rPr>
          <w:noProof/>
          <w:lang w:eastAsia="en-US"/>
        </w:rPr>
        <w:drawing>
          <wp:inline distT="0" distB="0" distL="0" distR="0">
            <wp:extent cx="4229100" cy="523875"/>
            <wp:effectExtent l="0" t="0" r="0" b="9525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02B" w:rsidRPr="000847BE" w:rsidRDefault="0066502B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</w:p>
    <w:p w:rsidR="0066502B" w:rsidRPr="000847BE" w:rsidRDefault="0066502B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</w:p>
    <w:p w:rsidR="0066502B" w:rsidRPr="000847BE" w:rsidRDefault="00AD4751" w:rsidP="004518EA">
      <w:pPr>
        <w:pStyle w:val="Caption"/>
        <w:spacing w:line="360" w:lineRule="auto"/>
        <w:ind w:right="-2" w:firstLine="567"/>
        <w:rPr>
          <w:rFonts w:ascii="Arial" w:hAnsi="Arial" w:cs="Arial"/>
          <w:b/>
          <w:bCs/>
          <w:sz w:val="24"/>
          <w:szCs w:val="24"/>
          <w:lang w:val="az-Latn-AZ"/>
        </w:rPr>
      </w:pPr>
      <w:r w:rsidRPr="000847BE">
        <w:rPr>
          <w:rFonts w:ascii="Arial" w:hAnsi="Arial" w:cs="Arial"/>
          <w:b/>
          <w:bCs/>
          <w:sz w:val="24"/>
          <w:szCs w:val="24"/>
          <w:lang w:val="az-Latn-AZ"/>
        </w:rPr>
        <w:t>Bölmə</w:t>
      </w:r>
      <w:r w:rsidR="0066502B" w:rsidRPr="000847BE">
        <w:rPr>
          <w:rFonts w:ascii="Arial" w:hAnsi="Arial" w:cs="Arial"/>
          <w:b/>
          <w:bCs/>
          <w:sz w:val="24"/>
          <w:szCs w:val="24"/>
          <w:lang w:val="az-Latn-AZ"/>
        </w:rPr>
        <w:t xml:space="preserve"> 2 .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b/>
          <w:sz w:val="24"/>
          <w:szCs w:val="24"/>
          <w:lang w:val="az-Latn-AZ"/>
        </w:rPr>
        <w:t>Ödəmə</w:t>
      </w:r>
      <w:r w:rsidR="0066502B" w:rsidRPr="000847BE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b/>
          <w:sz w:val="24"/>
          <w:szCs w:val="24"/>
          <w:lang w:val="az-Latn-AZ"/>
        </w:rPr>
        <w:t>mənbəyində</w:t>
      </w:r>
      <w:r w:rsidR="0066502B" w:rsidRPr="000847BE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b/>
          <w:sz w:val="24"/>
          <w:szCs w:val="24"/>
          <w:lang w:val="az-Latn-AZ"/>
        </w:rPr>
        <w:t>tutulan</w:t>
      </w:r>
      <w:r w:rsidR="0066502B" w:rsidRPr="000847BE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b/>
          <w:sz w:val="24"/>
          <w:szCs w:val="24"/>
          <w:lang w:val="az-Latn-AZ"/>
        </w:rPr>
        <w:t>vergilərin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b/>
          <w:bCs/>
          <w:sz w:val="24"/>
          <w:szCs w:val="24"/>
          <w:lang w:val="az-Latn-AZ"/>
        </w:rPr>
        <w:t>hesablanması</w:t>
      </w:r>
    </w:p>
    <w:p w:rsidR="0066502B" w:rsidRPr="000847BE" w:rsidRDefault="0066502B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66502B" w:rsidRDefault="00436849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b/>
          <w:bCs/>
          <w:sz w:val="24"/>
          <w:szCs w:val="24"/>
          <w:lang w:val="az-Latn-AZ"/>
        </w:rPr>
        <w:t>-</w:t>
      </w:r>
      <w:r w:rsidR="0066502B" w:rsidRPr="000847BE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Cs/>
          <w:sz w:val="24"/>
          <w:szCs w:val="24"/>
          <w:lang w:val="az-Latn-AZ"/>
        </w:rPr>
        <w:t>Əlavənin</w:t>
      </w:r>
      <w:r w:rsidR="0066502B" w:rsidRPr="000847BE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BC5E37" w:rsidRPr="00D04C6F">
        <w:rPr>
          <w:rFonts w:ascii="Arial" w:hAnsi="Arial" w:cs="Arial"/>
          <w:b/>
          <w:bCs/>
          <w:sz w:val="24"/>
          <w:szCs w:val="24"/>
          <w:lang w:val="az-Latn-AZ"/>
        </w:rPr>
        <w:t>2-ci</w:t>
      </w:r>
      <w:r w:rsidR="00BC5E37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Cs/>
          <w:sz w:val="24"/>
          <w:szCs w:val="24"/>
          <w:lang w:val="az-Latn-AZ"/>
        </w:rPr>
        <w:t>bölməsində</w:t>
      </w:r>
      <w:r w:rsidR="0066502B" w:rsidRPr="000847BE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Cs/>
          <w:sz w:val="24"/>
          <w:szCs w:val="24"/>
          <w:lang w:val="az-Latn-AZ"/>
        </w:rPr>
        <w:t>qeyd</w:t>
      </w:r>
      <w:r w:rsidR="0066502B" w:rsidRPr="000847BE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Cs/>
          <w:sz w:val="24"/>
          <w:szCs w:val="24"/>
          <w:lang w:val="az-Latn-AZ"/>
        </w:rPr>
        <w:t>olunan</w:t>
      </w:r>
      <w:r w:rsidR="0066502B" w:rsidRPr="000847BE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Cs/>
          <w:sz w:val="24"/>
          <w:szCs w:val="24"/>
          <w:lang w:val="az-Latn-AZ"/>
        </w:rPr>
        <w:t>göstəricilər</w:t>
      </w:r>
      <w:r w:rsidR="0066502B" w:rsidRPr="000847BE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üzrə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60763A">
        <w:rPr>
          <w:rFonts w:ascii="Arial" w:hAnsi="Arial" w:cs="Arial"/>
          <w:sz w:val="24"/>
          <w:szCs w:val="24"/>
          <w:bdr w:val="single" w:sz="4" w:space="0" w:color="auto"/>
          <w:lang w:val="az-Latn-AZ"/>
        </w:rPr>
        <w:t>821.1.1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0763A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60763A">
        <w:rPr>
          <w:rFonts w:ascii="Arial" w:hAnsi="Arial" w:cs="Arial"/>
          <w:sz w:val="24"/>
          <w:szCs w:val="24"/>
          <w:bdr w:val="single" w:sz="4" w:space="0" w:color="auto"/>
          <w:lang w:val="az-Latn-AZ"/>
        </w:rPr>
        <w:t>821.1.2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0763A">
        <w:rPr>
          <w:rFonts w:ascii="Arial" w:hAnsi="Arial" w:cs="Arial"/>
          <w:sz w:val="24"/>
          <w:szCs w:val="24"/>
          <w:lang w:val="az-Latn-AZ"/>
        </w:rPr>
        <w:t xml:space="preserve">və </w:t>
      </w:r>
      <w:r w:rsidR="0060763A">
        <w:rPr>
          <w:rFonts w:ascii="Arial" w:hAnsi="Arial" w:cs="Arial"/>
          <w:sz w:val="24"/>
          <w:szCs w:val="24"/>
          <w:bdr w:val="single" w:sz="4" w:space="0" w:color="auto"/>
          <w:lang w:val="az-Latn-AZ"/>
        </w:rPr>
        <w:t>821.2</w:t>
      </w:r>
      <w:r w:rsidR="0060763A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kodlar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994413">
        <w:rPr>
          <w:rFonts w:ascii="Arial" w:hAnsi="Arial" w:cs="Arial"/>
          <w:sz w:val="24"/>
          <w:szCs w:val="24"/>
          <w:lang w:val="az-Latn-AZ"/>
        </w:rPr>
        <w:t>d</w:t>
      </w:r>
      <w:r w:rsidR="00994413" w:rsidRPr="00994413">
        <w:rPr>
          <w:rFonts w:ascii="Arial" w:hAnsi="Arial" w:cs="Arial"/>
          <w:sz w:val="24"/>
          <w:szCs w:val="24"/>
          <w:lang w:val="az-Latn-AZ"/>
        </w:rPr>
        <w:t>aşınan və daşınmaz əmlak üçün icarə haqqı üzrə</w:t>
      </w:r>
      <w:r w:rsidR="0099441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6020A">
        <w:rPr>
          <w:rFonts w:ascii="Arial" w:hAnsi="Arial" w:cs="Arial"/>
          <w:sz w:val="24"/>
          <w:szCs w:val="24"/>
          <w:lang w:val="az-Latn-AZ"/>
        </w:rPr>
        <w:t xml:space="preserve">gəlir əldə edən </w:t>
      </w:r>
      <w:r w:rsidR="00250AB4" w:rsidRPr="000847BE">
        <w:rPr>
          <w:rFonts w:ascii="Arial" w:hAnsi="Arial" w:cs="Arial"/>
          <w:sz w:val="24"/>
          <w:szCs w:val="24"/>
          <w:lang w:val="az-Latn-AZ"/>
        </w:rPr>
        <w:t>hüquqi şəxsin</w:t>
      </w:r>
      <w:r w:rsidR="00C57749">
        <w:rPr>
          <w:rFonts w:ascii="Arial" w:hAnsi="Arial" w:cs="Arial"/>
          <w:sz w:val="24"/>
          <w:szCs w:val="24"/>
          <w:lang w:val="az-Latn-AZ"/>
        </w:rPr>
        <w:t>,</w:t>
      </w:r>
      <w:r w:rsidR="00E63B18">
        <w:rPr>
          <w:rFonts w:ascii="Arial" w:hAnsi="Arial" w:cs="Arial"/>
          <w:sz w:val="24"/>
          <w:szCs w:val="24"/>
          <w:lang w:val="az-Latn-AZ"/>
        </w:rPr>
        <w:t xml:space="preserve"> fərdi sahibkarın, VÖEN-i olmayıb</w:t>
      </w:r>
      <w:r w:rsidR="0076020A">
        <w:rPr>
          <w:rFonts w:ascii="Arial" w:hAnsi="Arial" w:cs="Arial"/>
          <w:sz w:val="24"/>
          <w:szCs w:val="24"/>
          <w:lang w:val="az-Latn-AZ"/>
        </w:rPr>
        <w:t xml:space="preserve"> qeyri-sahbkarlıq fəaliyyətindən gəlir əldə edən fiziki şəxsi</w:t>
      </w:r>
      <w:r w:rsidR="00E63B18">
        <w:rPr>
          <w:rFonts w:ascii="Arial" w:hAnsi="Arial" w:cs="Arial"/>
          <w:sz w:val="24"/>
          <w:szCs w:val="24"/>
          <w:lang w:val="az-Latn-AZ"/>
        </w:rPr>
        <w:t>n</w:t>
      </w:r>
      <w:r w:rsidR="0076020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63B18">
        <w:rPr>
          <w:rFonts w:ascii="Arial" w:hAnsi="Arial" w:cs="Arial"/>
          <w:sz w:val="24"/>
          <w:szCs w:val="24"/>
          <w:lang w:val="az-Latn-AZ"/>
        </w:rPr>
        <w:t>(</w:t>
      </w:r>
      <w:r w:rsidR="00994413">
        <w:rPr>
          <w:rFonts w:ascii="Arial" w:hAnsi="Arial" w:cs="Arial"/>
          <w:sz w:val="24"/>
          <w:szCs w:val="24"/>
          <w:lang w:val="az-Latn-AZ"/>
        </w:rPr>
        <w:t>vətəndaşların</w:t>
      </w:r>
      <w:r w:rsidR="00E63B18">
        <w:rPr>
          <w:rFonts w:ascii="Arial" w:hAnsi="Arial" w:cs="Arial"/>
          <w:sz w:val="24"/>
          <w:szCs w:val="24"/>
          <w:lang w:val="az-Latn-AZ"/>
        </w:rPr>
        <w:t>)</w:t>
      </w:r>
      <w:r w:rsidR="0076020A">
        <w:rPr>
          <w:rFonts w:ascii="Arial" w:hAnsi="Arial" w:cs="Arial"/>
          <w:sz w:val="24"/>
          <w:szCs w:val="24"/>
          <w:lang w:val="az-Latn-AZ"/>
        </w:rPr>
        <w:t xml:space="preserve"> hüquqi statusu</w:t>
      </w:r>
      <w:r w:rsidR="00D72F9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72F93" w:rsidRPr="00D04C6F">
        <w:rPr>
          <w:rFonts w:ascii="Arial" w:hAnsi="Arial" w:cs="Arial"/>
          <w:b/>
          <w:sz w:val="24"/>
          <w:szCs w:val="24"/>
          <w:lang w:val="az-Latn-AZ"/>
        </w:rPr>
        <w:t>(fiziki və ya hüquqi şəxs olması</w:t>
      </w:r>
      <w:r w:rsidR="001917AB" w:rsidRPr="00D04C6F">
        <w:rPr>
          <w:rFonts w:ascii="Arial" w:hAnsi="Arial" w:cs="Arial"/>
          <w:b/>
          <w:sz w:val="24"/>
          <w:szCs w:val="24"/>
          <w:lang w:val="az-Latn-AZ"/>
        </w:rPr>
        <w:t>)</w:t>
      </w:r>
      <w:r w:rsidR="0076020A" w:rsidRPr="00D04C6F">
        <w:rPr>
          <w:rFonts w:ascii="Arial" w:hAnsi="Arial" w:cs="Arial"/>
          <w:sz w:val="24"/>
          <w:szCs w:val="24"/>
          <w:lang w:val="az-Latn-AZ"/>
        </w:rPr>
        <w:t>,</w:t>
      </w:r>
      <w:r w:rsidR="0076020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50AB4" w:rsidRPr="000847BE">
        <w:rPr>
          <w:rFonts w:ascii="Arial" w:hAnsi="Arial" w:cs="Arial"/>
          <w:sz w:val="24"/>
          <w:szCs w:val="24"/>
          <w:lang w:val="az-Latn-AZ"/>
        </w:rPr>
        <w:t>soyadı, adı, atasının adı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,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B607B" w:rsidRPr="00D04C6F">
        <w:rPr>
          <w:rFonts w:ascii="Arial" w:hAnsi="Arial" w:cs="Arial"/>
          <w:sz w:val="24"/>
          <w:szCs w:val="24"/>
          <w:lang w:val="az-Latn-AZ"/>
        </w:rPr>
        <w:t>fiziki şəxsin doğum tarixi,</w:t>
      </w:r>
      <w:r w:rsidR="00EB607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Azərbaycan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Respublikasındakı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və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ya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öz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ölkəsindəki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VÖEN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-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D72F93" w:rsidRPr="00D04C6F">
        <w:rPr>
          <w:rFonts w:ascii="Arial" w:hAnsi="Arial" w:cs="Arial"/>
          <w:b/>
          <w:sz w:val="24"/>
          <w:szCs w:val="24"/>
          <w:lang w:val="az-Latn-AZ"/>
        </w:rPr>
        <w:t>VÖEN-i olmadıqda</w:t>
      </w:r>
      <w:r w:rsidR="00D72F9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D7A56">
        <w:rPr>
          <w:rFonts w:ascii="Arial" w:hAnsi="Arial" w:cs="Arial"/>
          <w:sz w:val="24"/>
          <w:szCs w:val="24"/>
          <w:lang w:val="az-Latn-AZ"/>
        </w:rPr>
        <w:t>FİN</w:t>
      </w:r>
      <w:r w:rsidR="00433F5E">
        <w:rPr>
          <w:rFonts w:ascii="Arial" w:hAnsi="Arial" w:cs="Arial"/>
          <w:sz w:val="24"/>
          <w:szCs w:val="24"/>
          <w:lang w:val="az-Latn-AZ"/>
        </w:rPr>
        <w:t>-i</w:t>
      </w:r>
      <w:r w:rsidR="005D7A56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4767AB" w:rsidRPr="000847BE">
        <w:rPr>
          <w:rFonts w:ascii="Arial" w:hAnsi="Arial" w:cs="Arial"/>
          <w:bCs/>
          <w:sz w:val="24"/>
          <w:szCs w:val="24"/>
          <w:lang w:val="az-Latn-AZ"/>
        </w:rPr>
        <w:t>rezident olduğu ölkənin adı,</w:t>
      </w:r>
      <w:r w:rsidR="004767A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ödənilmiş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gəlir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məbləği</w:t>
      </w:r>
      <w:r w:rsidR="00250AB4" w:rsidRPr="000847BE">
        <w:rPr>
          <w:rFonts w:ascii="Arial" w:hAnsi="Arial" w:cs="Arial"/>
          <w:sz w:val="24"/>
          <w:szCs w:val="24"/>
          <w:lang w:val="az-Latn-AZ"/>
        </w:rPr>
        <w:t xml:space="preserve"> (manatla)</w:t>
      </w:r>
      <w:r w:rsidR="00EB607B" w:rsidRPr="000847BE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tutulmuş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vergi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məbləği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50AB4" w:rsidRPr="000847BE">
        <w:rPr>
          <w:rFonts w:ascii="Arial" w:hAnsi="Arial" w:cs="Arial"/>
          <w:sz w:val="24"/>
          <w:szCs w:val="24"/>
          <w:lang w:val="az-Latn-AZ"/>
        </w:rPr>
        <w:t>(manatla), ödənişin aid olduğu dövr</w:t>
      </w:r>
      <w:r w:rsidR="00E711F5" w:rsidRPr="000847BE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D34CC" w:rsidRPr="000847BE">
        <w:rPr>
          <w:rFonts w:ascii="Arial" w:hAnsi="Arial" w:cs="Arial"/>
          <w:sz w:val="24"/>
          <w:szCs w:val="24"/>
          <w:lang w:val="az-Latn-AZ"/>
        </w:rPr>
        <w:t>i</w:t>
      </w:r>
      <w:r w:rsidR="00E711F5" w:rsidRPr="000847BE">
        <w:rPr>
          <w:rFonts w:ascii="Arial" w:hAnsi="Arial" w:cs="Arial"/>
          <w:iCs/>
          <w:sz w:val="24"/>
          <w:szCs w:val="24"/>
          <w:lang w:val="az-Latn-AZ"/>
        </w:rPr>
        <w:t>şlərin görül</w:t>
      </w:r>
      <w:r w:rsidR="002D34CC" w:rsidRPr="000847BE">
        <w:rPr>
          <w:rFonts w:ascii="Arial" w:hAnsi="Arial" w:cs="Arial"/>
          <w:iCs/>
          <w:sz w:val="24"/>
          <w:szCs w:val="24"/>
          <w:lang w:val="az-Latn-AZ"/>
        </w:rPr>
        <w:t>düyü</w:t>
      </w:r>
      <w:r w:rsidR="00E711F5" w:rsidRPr="000847BE">
        <w:rPr>
          <w:rFonts w:ascii="Arial" w:hAnsi="Arial" w:cs="Arial"/>
          <w:iCs/>
          <w:sz w:val="24"/>
          <w:szCs w:val="24"/>
          <w:lang w:val="az-Latn-AZ"/>
        </w:rPr>
        <w:t>, xidmətlərin göstəril</w:t>
      </w:r>
      <w:r w:rsidR="002D34CC" w:rsidRPr="000847BE">
        <w:rPr>
          <w:rFonts w:ascii="Arial" w:hAnsi="Arial" w:cs="Arial"/>
          <w:iCs/>
          <w:sz w:val="24"/>
          <w:szCs w:val="24"/>
          <w:lang w:val="az-Latn-AZ"/>
        </w:rPr>
        <w:t>diyi ay</w:t>
      </w:r>
      <w:r w:rsidR="00E711F5" w:rsidRPr="000847BE">
        <w:rPr>
          <w:rFonts w:ascii="Arial" w:hAnsi="Arial" w:cs="Arial"/>
          <w:sz w:val="24"/>
          <w:szCs w:val="24"/>
          <w:lang w:val="az-Latn-AZ"/>
        </w:rPr>
        <w:t>)</w:t>
      </w:r>
      <w:r w:rsidR="00250AB4" w:rsidRPr="000847BE">
        <w:rPr>
          <w:rFonts w:ascii="Arial" w:hAnsi="Arial" w:cs="Arial"/>
          <w:sz w:val="24"/>
          <w:szCs w:val="24"/>
          <w:lang w:val="az-Latn-AZ"/>
        </w:rPr>
        <w:t xml:space="preserve"> və ödəniş tarixi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yazılır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.</w:t>
      </w:r>
    </w:p>
    <w:p w:rsidR="002B1A68" w:rsidRPr="000847BE" w:rsidRDefault="002B1A68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Aparılmış əməliyyatlar Əlavədə hər bir </w:t>
      </w:r>
      <w:r w:rsidR="0076020A">
        <w:rPr>
          <w:rFonts w:ascii="Arial" w:hAnsi="Arial" w:cs="Arial"/>
          <w:sz w:val="24"/>
          <w:szCs w:val="24"/>
          <w:lang w:val="az-Latn-AZ"/>
        </w:rPr>
        <w:t xml:space="preserve">ödəniş </w:t>
      </w:r>
      <w:r>
        <w:rPr>
          <w:rFonts w:ascii="Arial" w:hAnsi="Arial" w:cs="Arial"/>
          <w:sz w:val="24"/>
          <w:szCs w:val="24"/>
          <w:lang w:val="az-Latn-AZ"/>
        </w:rPr>
        <w:t>əməliyyatın</w:t>
      </w:r>
      <w:r w:rsidR="0076020A">
        <w:rPr>
          <w:rFonts w:ascii="Arial" w:hAnsi="Arial" w:cs="Arial"/>
          <w:sz w:val="24"/>
          <w:szCs w:val="24"/>
          <w:lang w:val="az-Latn-AZ"/>
        </w:rPr>
        <w:t>ın</w:t>
      </w:r>
      <w:r>
        <w:rPr>
          <w:rFonts w:ascii="Arial" w:hAnsi="Arial" w:cs="Arial"/>
          <w:sz w:val="24"/>
          <w:szCs w:val="24"/>
          <w:lang w:val="az-Latn-AZ"/>
        </w:rPr>
        <w:t xml:space="preserve"> tarixinə uyğun olaraq ayrı-ayrılıqda əks etdirilməlidir.</w:t>
      </w:r>
      <w:r w:rsidR="00827654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66502B" w:rsidRPr="000847BE" w:rsidRDefault="00AD4751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sz w:val="24"/>
          <w:szCs w:val="24"/>
          <w:lang w:val="az-Latn-AZ"/>
        </w:rPr>
        <w:t>Əgər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şəxs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hesabat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dövründə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bir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neçə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göstərici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(</w:t>
      </w:r>
      <w:r w:rsidRPr="000847BE">
        <w:rPr>
          <w:rFonts w:ascii="Arial" w:hAnsi="Arial" w:cs="Arial"/>
          <w:sz w:val="24"/>
          <w:szCs w:val="24"/>
          <w:lang w:val="az-Latn-AZ"/>
        </w:rPr>
        <w:t>kod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0847BE">
        <w:rPr>
          <w:rFonts w:ascii="Arial" w:hAnsi="Arial" w:cs="Arial"/>
          <w:sz w:val="24"/>
          <w:szCs w:val="24"/>
          <w:lang w:val="az-Latn-AZ"/>
        </w:rPr>
        <w:t>üzrə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vergi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tutmuşdursa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0847BE">
        <w:rPr>
          <w:rFonts w:ascii="Arial" w:hAnsi="Arial" w:cs="Arial"/>
          <w:sz w:val="24"/>
          <w:szCs w:val="24"/>
          <w:lang w:val="az-Latn-AZ"/>
        </w:rPr>
        <w:t>bu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halda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hər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bir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göstərici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üzrə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ayrı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-</w:t>
      </w:r>
      <w:r w:rsidRPr="000847BE">
        <w:rPr>
          <w:rFonts w:ascii="Arial" w:hAnsi="Arial" w:cs="Arial"/>
          <w:sz w:val="24"/>
          <w:szCs w:val="24"/>
          <w:lang w:val="az-Latn-AZ"/>
        </w:rPr>
        <w:t>ayrı</w:t>
      </w:r>
      <w:r w:rsidR="0076020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72F93" w:rsidRPr="00D04C6F">
        <w:rPr>
          <w:rFonts w:ascii="Arial" w:hAnsi="Arial" w:cs="Arial"/>
          <w:sz w:val="24"/>
          <w:szCs w:val="24"/>
          <w:lang w:val="az-Latn-AZ"/>
        </w:rPr>
        <w:t>sətirlərdə</w:t>
      </w:r>
      <w:r w:rsidR="00D72F93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göstərilməlidir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. </w:t>
      </w:r>
    </w:p>
    <w:p w:rsidR="0046673F" w:rsidRPr="000847BE" w:rsidRDefault="0046673F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b/>
          <w:bCs/>
          <w:sz w:val="24"/>
          <w:szCs w:val="24"/>
          <w:lang w:val="az-Latn-AZ"/>
        </w:rPr>
        <w:t xml:space="preserve">- </w:t>
      </w:r>
      <w:r w:rsidRPr="000847BE">
        <w:rPr>
          <w:rFonts w:ascii="Arial" w:hAnsi="Arial" w:cs="Arial"/>
          <w:bCs/>
          <w:sz w:val="24"/>
          <w:szCs w:val="24"/>
          <w:lang w:val="az-Latn-AZ"/>
        </w:rPr>
        <w:t>Əlavənin “Rezident olduğu ölkənin adı” sütünunda şəxsin rezident olduğu ölkəsinin adının beynəlxalq abbreviaturası qeyd olunur</w:t>
      </w:r>
      <w:r w:rsidRPr="000847BE">
        <w:rPr>
          <w:rFonts w:ascii="Arial" w:hAnsi="Arial" w:cs="Arial"/>
          <w:sz w:val="24"/>
          <w:szCs w:val="24"/>
          <w:lang w:val="az-Latn-AZ"/>
        </w:rPr>
        <w:t>.</w:t>
      </w:r>
    </w:p>
    <w:p w:rsidR="0066502B" w:rsidRPr="000847BE" w:rsidRDefault="00AD4751" w:rsidP="004518EA">
      <w:pPr>
        <w:pStyle w:val="Caption"/>
        <w:tabs>
          <w:tab w:val="left" w:pos="720"/>
        </w:tabs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66502B" w:rsidRPr="000847BE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  <w:r w:rsidR="008F21E8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Vergi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ödəyicisi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6020A">
        <w:rPr>
          <w:rFonts w:ascii="Arial" w:hAnsi="Arial" w:cs="Arial"/>
          <w:sz w:val="24"/>
          <w:szCs w:val="24"/>
          <w:lang w:val="az-Latn-AZ"/>
        </w:rPr>
        <w:t xml:space="preserve">VÖEN-i olmayan fiziki şəxsə </w:t>
      </w:r>
      <w:r w:rsidR="00A723A0">
        <w:rPr>
          <w:rFonts w:ascii="Arial" w:hAnsi="Arial" w:cs="Arial"/>
          <w:sz w:val="24"/>
          <w:szCs w:val="24"/>
          <w:lang w:val="az-Latn-AZ"/>
        </w:rPr>
        <w:t>(vətəndaşa</w:t>
      </w:r>
      <w:r w:rsidR="00A723A0" w:rsidRPr="00A723A0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6D30EC">
        <w:rPr>
          <w:rFonts w:ascii="Arial" w:hAnsi="Arial" w:cs="Arial"/>
          <w:sz w:val="24"/>
          <w:szCs w:val="24"/>
          <w:lang w:val="az-Latn-AZ"/>
        </w:rPr>
        <w:t>2022</w:t>
      </w:r>
      <w:r w:rsidR="0076020A">
        <w:rPr>
          <w:rFonts w:ascii="Arial" w:hAnsi="Arial" w:cs="Arial"/>
          <w:sz w:val="24"/>
          <w:szCs w:val="24"/>
          <w:lang w:val="az-Latn-AZ"/>
        </w:rPr>
        <w:t xml:space="preserve">-ci ilin </w:t>
      </w:r>
      <w:r w:rsidR="00E63B18">
        <w:rPr>
          <w:rFonts w:ascii="Arial" w:hAnsi="Arial" w:cs="Arial"/>
          <w:sz w:val="24"/>
          <w:szCs w:val="24"/>
          <w:lang w:val="az-Latn-AZ"/>
        </w:rPr>
        <w:t xml:space="preserve">sentyabr </w:t>
      </w:r>
      <w:r w:rsidR="00D014D6">
        <w:rPr>
          <w:rFonts w:ascii="Arial" w:hAnsi="Arial" w:cs="Arial"/>
          <w:sz w:val="24"/>
          <w:szCs w:val="24"/>
          <w:lang w:val="az-Latn-AZ"/>
        </w:rPr>
        <w:t xml:space="preserve">ayı </w:t>
      </w:r>
      <w:r w:rsidR="0076020A">
        <w:rPr>
          <w:rFonts w:ascii="Arial" w:hAnsi="Arial" w:cs="Arial"/>
          <w:sz w:val="24"/>
          <w:szCs w:val="24"/>
          <w:lang w:val="az-Latn-AZ"/>
        </w:rPr>
        <w:t>üçün</w:t>
      </w:r>
      <w:r w:rsidR="00E63B18">
        <w:rPr>
          <w:rFonts w:ascii="Arial" w:hAnsi="Arial" w:cs="Arial"/>
          <w:sz w:val="24"/>
          <w:szCs w:val="24"/>
          <w:lang w:val="az-Latn-AZ"/>
        </w:rPr>
        <w:t xml:space="preserve"> 9000,00 manat</w:t>
      </w:r>
      <w:r w:rsidR="0076020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63B18">
        <w:rPr>
          <w:rFonts w:ascii="Arial" w:hAnsi="Arial" w:cs="Arial"/>
          <w:sz w:val="24"/>
          <w:szCs w:val="24"/>
          <w:lang w:val="az-Latn-AZ"/>
        </w:rPr>
        <w:t>icarə haqqı ödəmiş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və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müvafiq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olaraq</w:t>
      </w:r>
      <w:r w:rsidR="002D6811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63B18">
        <w:rPr>
          <w:rFonts w:ascii="Arial" w:hAnsi="Arial" w:cs="Arial"/>
          <w:sz w:val="24"/>
          <w:szCs w:val="24"/>
          <w:lang w:val="az-Latn-AZ"/>
        </w:rPr>
        <w:t>1</w:t>
      </w:r>
      <w:r w:rsidR="002E7EB3">
        <w:rPr>
          <w:rFonts w:ascii="Arial" w:hAnsi="Arial" w:cs="Arial"/>
          <w:sz w:val="24"/>
          <w:szCs w:val="24"/>
          <w:lang w:val="az-Latn-AZ"/>
        </w:rPr>
        <w:t>2</w:t>
      </w:r>
      <w:r w:rsidR="00E63B18">
        <w:rPr>
          <w:rFonts w:ascii="Arial" w:hAnsi="Arial" w:cs="Arial"/>
          <w:sz w:val="24"/>
          <w:szCs w:val="24"/>
          <w:lang w:val="az-Latn-AZ"/>
        </w:rPr>
        <w:t>6</w:t>
      </w:r>
      <w:r w:rsidR="002D6811" w:rsidRPr="000847BE">
        <w:rPr>
          <w:rFonts w:ascii="Arial" w:hAnsi="Arial" w:cs="Arial"/>
          <w:sz w:val="24"/>
          <w:szCs w:val="24"/>
          <w:lang w:val="az-Latn-AZ"/>
        </w:rPr>
        <w:t>0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,0 </w:t>
      </w:r>
      <w:r w:rsidRPr="000847BE">
        <w:rPr>
          <w:rFonts w:ascii="Arial" w:hAnsi="Arial" w:cs="Arial"/>
          <w:sz w:val="24"/>
          <w:szCs w:val="24"/>
          <w:lang w:val="az-Latn-AZ"/>
        </w:rPr>
        <w:t>manat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məbləğində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vergi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tutmuşdur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. </w:t>
      </w:r>
      <w:r w:rsidRPr="000847BE">
        <w:rPr>
          <w:rFonts w:ascii="Arial" w:hAnsi="Arial" w:cs="Arial"/>
          <w:sz w:val="24"/>
          <w:szCs w:val="24"/>
          <w:lang w:val="az-Latn-AZ"/>
        </w:rPr>
        <w:t>Bu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halda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E7EB3">
        <w:rPr>
          <w:rFonts w:ascii="Arial" w:hAnsi="Arial" w:cs="Arial"/>
          <w:sz w:val="24"/>
          <w:szCs w:val="24"/>
          <w:lang w:val="az-Latn-AZ"/>
        </w:rPr>
        <w:t xml:space="preserve">əməliyyatlar Əlavənin </w:t>
      </w:r>
      <w:r w:rsidRPr="000847BE">
        <w:rPr>
          <w:rFonts w:ascii="Arial" w:hAnsi="Arial" w:cs="Arial"/>
          <w:sz w:val="24"/>
          <w:szCs w:val="24"/>
          <w:lang w:val="az-Latn-AZ"/>
        </w:rPr>
        <w:t>xanalar</w:t>
      </w:r>
      <w:r w:rsidR="002E7EB3">
        <w:rPr>
          <w:rFonts w:ascii="Arial" w:hAnsi="Arial" w:cs="Arial"/>
          <w:sz w:val="24"/>
          <w:szCs w:val="24"/>
          <w:lang w:val="az-Latn-AZ"/>
        </w:rPr>
        <w:t>ında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aşağıdakı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kimi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yazılır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:  </w:t>
      </w:r>
    </w:p>
    <w:p w:rsidR="0066502B" w:rsidRPr="000847BE" w:rsidRDefault="0066502B" w:rsidP="004518EA">
      <w:pPr>
        <w:pStyle w:val="Caption"/>
        <w:tabs>
          <w:tab w:val="left" w:pos="720"/>
        </w:tabs>
        <w:spacing w:line="360" w:lineRule="auto"/>
        <w:ind w:right="5035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sz w:val="24"/>
          <w:szCs w:val="24"/>
          <w:lang w:val="az-Latn-AZ"/>
        </w:rPr>
        <w:t xml:space="preserve">   </w:t>
      </w:r>
    </w:p>
    <w:p w:rsidR="0066502B" w:rsidRPr="000847BE" w:rsidRDefault="002E677C" w:rsidP="00A723A0">
      <w:pPr>
        <w:pStyle w:val="Caption"/>
        <w:tabs>
          <w:tab w:val="left" w:pos="720"/>
        </w:tabs>
        <w:spacing w:line="360" w:lineRule="auto"/>
        <w:ind w:right="-2"/>
        <w:jc w:val="left"/>
        <w:rPr>
          <w:rFonts w:ascii="Arial" w:hAnsi="Arial" w:cs="Arial"/>
          <w:noProof/>
          <w:sz w:val="24"/>
          <w:szCs w:val="24"/>
          <w:lang w:val="az-Latn-AZ" w:eastAsia="en-US"/>
        </w:rPr>
      </w:pPr>
      <w:r>
        <w:rPr>
          <w:noProof/>
          <w:lang w:eastAsia="en-US"/>
        </w:rPr>
        <w:lastRenderedPageBreak/>
        <w:drawing>
          <wp:inline distT="0" distB="0" distL="0" distR="0">
            <wp:extent cx="5943600" cy="1190625"/>
            <wp:effectExtent l="0" t="0" r="0" b="9525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FE0" w:rsidRPr="000847BE" w:rsidRDefault="00A67E0B" w:rsidP="00A723A0">
      <w:pPr>
        <w:pStyle w:val="Caption"/>
        <w:tabs>
          <w:tab w:val="left" w:pos="720"/>
        </w:tabs>
        <w:spacing w:line="360" w:lineRule="auto"/>
        <w:ind w:right="-2"/>
        <w:jc w:val="left"/>
        <w:rPr>
          <w:rFonts w:ascii="Arial" w:hAnsi="Arial" w:cs="Arial"/>
          <w:sz w:val="24"/>
          <w:szCs w:val="24"/>
          <w:lang w:val="az-Latn-AZ"/>
        </w:rPr>
      </w:pPr>
      <w:r w:rsidRPr="00A67E0B">
        <w:rPr>
          <w:noProof/>
          <w:lang w:eastAsia="en-US"/>
        </w:rPr>
        <w:drawing>
          <wp:inline distT="0" distB="0" distL="0" distR="0" wp14:anchorId="1BB657EC" wp14:editId="3D57A89D">
            <wp:extent cx="5943600" cy="1362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02B" w:rsidRPr="000847BE" w:rsidRDefault="0066502B" w:rsidP="00C9680F">
      <w:pPr>
        <w:pStyle w:val="Caption"/>
        <w:tabs>
          <w:tab w:val="left" w:pos="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66502B" w:rsidRPr="000847BE" w:rsidRDefault="00436849" w:rsidP="004518EA">
      <w:pPr>
        <w:pStyle w:val="Caption"/>
        <w:tabs>
          <w:tab w:val="left" w:pos="3544"/>
        </w:tabs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sz w:val="24"/>
          <w:szCs w:val="24"/>
          <w:lang w:val="az-Latn-AZ"/>
        </w:rPr>
        <w:t>-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Əlavənin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63DFC">
        <w:rPr>
          <w:rFonts w:ascii="Arial" w:hAnsi="Arial" w:cs="Arial"/>
          <w:b/>
          <w:sz w:val="24"/>
          <w:szCs w:val="24"/>
          <w:lang w:val="az-Latn-AZ"/>
        </w:rPr>
        <w:t>Sətir kodlar</w:t>
      </w:r>
      <w:r w:rsidR="001917AB" w:rsidRPr="001917AB">
        <w:rPr>
          <w:rFonts w:ascii="Arial" w:hAnsi="Arial" w:cs="Arial"/>
          <w:b/>
          <w:sz w:val="24"/>
          <w:szCs w:val="24"/>
          <w:lang w:val="az-Latn-AZ"/>
        </w:rPr>
        <w:t>ı</w:t>
      </w:r>
      <w:r w:rsidR="0066502B" w:rsidRPr="000847BE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563DFC">
        <w:rPr>
          <w:rFonts w:ascii="Arial" w:hAnsi="Arial" w:cs="Arial"/>
          <w:b/>
          <w:sz w:val="24"/>
          <w:szCs w:val="24"/>
          <w:lang w:val="az-Latn-AZ"/>
        </w:rPr>
        <w:t xml:space="preserve">üzrə </w:t>
      </w:r>
      <w:r w:rsidR="00AD4751" w:rsidRPr="000847BE">
        <w:rPr>
          <w:rFonts w:ascii="Arial" w:hAnsi="Arial" w:cs="Arial"/>
          <w:b/>
          <w:sz w:val="24"/>
          <w:szCs w:val="24"/>
          <w:lang w:val="az-Latn-AZ"/>
        </w:rPr>
        <w:t>cəm</w:t>
      </w:r>
      <w:r w:rsidR="00563DFC">
        <w:rPr>
          <w:rFonts w:ascii="Arial" w:hAnsi="Arial" w:cs="Arial"/>
          <w:b/>
          <w:sz w:val="24"/>
          <w:szCs w:val="24"/>
          <w:lang w:val="az-Latn-AZ"/>
        </w:rPr>
        <w:t>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sətrində</w:t>
      </w:r>
      <w:r w:rsidR="006C3C3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C3C31" w:rsidRPr="00D04C6F">
        <w:rPr>
          <w:rFonts w:ascii="Arial" w:hAnsi="Arial" w:cs="Arial"/>
          <w:b/>
          <w:sz w:val="24"/>
          <w:szCs w:val="24"/>
          <w:lang w:val="az-Latn-AZ"/>
        </w:rPr>
        <w:t>qeyd edilən məbləğ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bdr w:val="single" w:sz="4" w:space="0" w:color="auto"/>
          <w:lang w:val="az-Latn-AZ"/>
        </w:rPr>
        <w:t>B</w:t>
      </w:r>
      <w:r w:rsidR="0066502B" w:rsidRPr="000847BE">
        <w:rPr>
          <w:rFonts w:ascii="Arial" w:hAnsi="Arial" w:cs="Arial"/>
          <w:sz w:val="24"/>
          <w:szCs w:val="24"/>
          <w:bdr w:val="single" w:sz="4" w:space="0" w:color="auto"/>
          <w:lang w:val="az-Latn-AZ"/>
        </w:rPr>
        <w:t>1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və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bdr w:val="single" w:sz="4" w:space="0" w:color="auto"/>
          <w:lang w:val="az-Latn-AZ"/>
        </w:rPr>
        <w:t>B</w:t>
      </w:r>
      <w:r w:rsidR="0066502B" w:rsidRPr="000847BE">
        <w:rPr>
          <w:rFonts w:ascii="Arial" w:hAnsi="Arial" w:cs="Arial"/>
          <w:sz w:val="24"/>
          <w:szCs w:val="24"/>
          <w:bdr w:val="single" w:sz="4" w:space="0" w:color="auto"/>
          <w:lang w:val="az-Latn-AZ"/>
        </w:rPr>
        <w:t>2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xanalarında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sət</w:t>
      </w:r>
      <w:r w:rsidR="00537BC8">
        <w:rPr>
          <w:rFonts w:ascii="Arial" w:hAnsi="Arial" w:cs="Arial"/>
          <w:sz w:val="24"/>
          <w:szCs w:val="24"/>
          <w:lang w:val="az-Latn-AZ"/>
        </w:rPr>
        <w:t>i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rlər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üzrə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cəminə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bərabər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olmalıdır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.</w:t>
      </w:r>
    </w:p>
    <w:p w:rsidR="0066502B" w:rsidRPr="000847BE" w:rsidRDefault="00436849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sz w:val="24"/>
          <w:szCs w:val="24"/>
          <w:lang w:val="az-Latn-AZ"/>
        </w:rPr>
        <w:t>-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Əlavənin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Cs/>
          <w:i/>
          <w:sz w:val="24"/>
          <w:szCs w:val="24"/>
          <w:lang w:val="az-Latn-AZ"/>
        </w:rPr>
        <w:t>Vergi</w:t>
      </w:r>
      <w:r w:rsidR="0066502B" w:rsidRPr="000847BE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Cs/>
          <w:i/>
          <w:sz w:val="24"/>
          <w:szCs w:val="24"/>
          <w:lang w:val="az-Latn-AZ"/>
        </w:rPr>
        <w:t>ödəyicilərinin</w:t>
      </w:r>
      <w:r w:rsidR="0066502B" w:rsidRPr="000847BE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Cs/>
          <w:i/>
          <w:sz w:val="24"/>
          <w:szCs w:val="24"/>
          <w:lang w:val="az-Latn-AZ"/>
        </w:rPr>
        <w:t>məsuliyyəti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i/>
          <w:iCs/>
          <w:sz w:val="24"/>
          <w:szCs w:val="24"/>
          <w:lang w:val="az-Latn-AZ"/>
        </w:rPr>
        <w:t>hissəsində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- </w:t>
      </w:r>
      <w:r w:rsidR="00AD4751" w:rsidRPr="000847BE">
        <w:rPr>
          <w:rFonts w:ascii="Arial" w:hAnsi="Arial" w:cs="Arial"/>
          <w:iCs/>
          <w:sz w:val="24"/>
          <w:szCs w:val="24"/>
          <w:lang w:val="az-Latn-AZ"/>
        </w:rPr>
        <w:t>zolağın</w:t>
      </w:r>
      <w:r w:rsidR="0066502B" w:rsidRPr="000847BE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iCs/>
          <w:sz w:val="24"/>
          <w:szCs w:val="24"/>
          <w:lang w:val="az-Latn-AZ"/>
        </w:rPr>
        <w:t>aşağı</w:t>
      </w:r>
      <w:r w:rsidR="0066502B" w:rsidRPr="000847BE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iCs/>
          <w:sz w:val="24"/>
          <w:szCs w:val="24"/>
          <w:lang w:val="az-Latn-AZ"/>
        </w:rPr>
        <w:t>hissəsində</w:t>
      </w:r>
      <w:r w:rsidR="0066502B" w:rsidRPr="000847BE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iCs/>
          <w:sz w:val="24"/>
          <w:szCs w:val="24"/>
          <w:lang w:val="az-Latn-AZ"/>
        </w:rPr>
        <w:t>sol</w:t>
      </w:r>
      <w:r w:rsidR="0066502B" w:rsidRPr="000847BE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iCs/>
          <w:sz w:val="24"/>
          <w:szCs w:val="24"/>
          <w:lang w:val="az-Latn-AZ"/>
        </w:rPr>
        <w:t>tərəfdən</w:t>
      </w:r>
      <w:r w:rsidR="0066502B" w:rsidRPr="000847BE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iCs/>
          <w:sz w:val="24"/>
          <w:szCs w:val="24"/>
          <w:lang w:val="az-Latn-AZ"/>
        </w:rPr>
        <w:t>sağa</w:t>
      </w:r>
      <w:r w:rsidR="0066502B" w:rsidRPr="000847BE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iCs/>
          <w:sz w:val="24"/>
          <w:szCs w:val="24"/>
          <w:lang w:val="az-Latn-AZ"/>
        </w:rPr>
        <w:t>birincisi</w:t>
      </w:r>
      <w:r w:rsidR="0066502B" w:rsidRPr="000847BE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“</w:t>
      </w:r>
      <w:r w:rsidR="002E677C">
        <w:rPr>
          <w:rFonts w:ascii="Arial" w:hAnsi="Arial" w:cs="Arial"/>
          <w:b/>
          <w:i/>
          <w:sz w:val="24"/>
          <w:szCs w:val="24"/>
          <w:lang w:val="az-Latn-AZ"/>
        </w:rPr>
        <w:t>F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ərdi</w:t>
      </w:r>
      <w:r w:rsidR="0066502B"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sahibkarın</w:t>
      </w:r>
      <w:r w:rsidR="0066502B"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və</w:t>
      </w:r>
      <w:r w:rsidR="0066502B"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ya</w:t>
      </w:r>
      <w:r w:rsidR="0066502B"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hüquqi</w:t>
      </w:r>
      <w:r w:rsidR="0066502B"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şəxsin</w:t>
      </w:r>
      <w:r w:rsidR="0066502B"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b/>
          <w:i/>
          <w:sz w:val="24"/>
          <w:szCs w:val="24"/>
          <w:lang w:val="az-Latn-AZ"/>
        </w:rPr>
        <w:t>rəhbərinin</w:t>
      </w:r>
      <w:r w:rsidR="000847BE" w:rsidRPr="00D04C6F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="00C57749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="00AD4751" w:rsidRPr="00D04C6F">
        <w:rPr>
          <w:rFonts w:ascii="Arial" w:hAnsi="Arial" w:cs="Arial"/>
          <w:iCs/>
          <w:sz w:val="24"/>
          <w:szCs w:val="24"/>
          <w:lang w:val="az-Latn-AZ"/>
        </w:rPr>
        <w:t>ikincisi</w:t>
      </w:r>
      <w:r w:rsidR="0066502B" w:rsidRPr="00D04C6F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0847BE" w:rsidRPr="00D04C6F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2E677C">
        <w:rPr>
          <w:rFonts w:ascii="Arial" w:hAnsi="Arial" w:cs="Arial"/>
          <w:b/>
          <w:i/>
          <w:iCs/>
          <w:sz w:val="24"/>
          <w:szCs w:val="24"/>
          <w:lang w:val="az-Latn-AZ"/>
        </w:rPr>
        <w:t>B</w:t>
      </w:r>
      <w:r w:rsidR="00AD4751" w:rsidRPr="00D04C6F">
        <w:rPr>
          <w:rFonts w:ascii="Arial" w:hAnsi="Arial" w:cs="Arial"/>
          <w:b/>
          <w:i/>
          <w:iCs/>
          <w:sz w:val="24"/>
          <w:szCs w:val="24"/>
          <w:lang w:val="az-Latn-AZ"/>
        </w:rPr>
        <w:t>aş</w:t>
      </w:r>
      <w:r w:rsidR="0066502B" w:rsidRPr="00D04C6F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b/>
          <w:i/>
          <w:iCs/>
          <w:sz w:val="24"/>
          <w:szCs w:val="24"/>
          <w:lang w:val="az-Latn-AZ"/>
        </w:rPr>
        <w:t>mühasibin</w:t>
      </w:r>
      <w:r w:rsidR="000847BE" w:rsidRPr="00D04C6F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="0066502B" w:rsidRPr="00D04C6F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="00AD4751" w:rsidRPr="00D04C6F">
        <w:rPr>
          <w:rFonts w:ascii="Arial" w:hAnsi="Arial" w:cs="Arial"/>
          <w:iCs/>
          <w:sz w:val="24"/>
          <w:szCs w:val="24"/>
          <w:lang w:val="az-Latn-AZ"/>
        </w:rPr>
        <w:t>üçüncüsü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847BE" w:rsidRPr="00D04C6F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2E677C">
        <w:rPr>
          <w:rFonts w:ascii="Arial" w:hAnsi="Arial" w:cs="Arial"/>
          <w:b/>
          <w:i/>
          <w:iCs/>
          <w:sz w:val="24"/>
          <w:szCs w:val="24"/>
          <w:lang w:val="az-Latn-AZ"/>
        </w:rPr>
        <w:t>B</w:t>
      </w:r>
      <w:r w:rsidR="00AD4751" w:rsidRPr="00D04C6F">
        <w:rPr>
          <w:rFonts w:ascii="Arial" w:hAnsi="Arial" w:cs="Arial"/>
          <w:b/>
          <w:i/>
          <w:iCs/>
          <w:sz w:val="24"/>
          <w:szCs w:val="24"/>
          <w:lang w:val="az-Latn-AZ"/>
        </w:rPr>
        <w:t>əyannaməni</w:t>
      </w:r>
      <w:r w:rsidR="0066502B" w:rsidRPr="00D04C6F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="0066502B" w:rsidRPr="00D04C6F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b/>
          <w:i/>
          <w:iCs/>
          <w:sz w:val="24"/>
          <w:szCs w:val="24"/>
          <w:lang w:val="az-Latn-AZ"/>
        </w:rPr>
        <w:t>edən</w:t>
      </w:r>
      <w:r w:rsidR="0066502B" w:rsidRPr="00D04C6F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b/>
          <w:i/>
          <w:iCs/>
          <w:sz w:val="24"/>
          <w:szCs w:val="24"/>
          <w:lang w:val="az-Latn-AZ"/>
        </w:rPr>
        <w:t>məsul</w:t>
      </w:r>
      <w:r w:rsidR="0066502B" w:rsidRPr="00D04C6F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b/>
          <w:i/>
          <w:iCs/>
          <w:sz w:val="24"/>
          <w:szCs w:val="24"/>
          <w:lang w:val="az-Latn-AZ"/>
        </w:rPr>
        <w:t>şəxsin</w:t>
      </w:r>
      <w:r w:rsidR="000847BE" w:rsidRPr="00D04C6F">
        <w:rPr>
          <w:rFonts w:ascii="Arial" w:hAnsi="Arial" w:cs="Arial"/>
          <w:sz w:val="24"/>
          <w:szCs w:val="24"/>
          <w:lang w:val="az-Latn-AZ"/>
        </w:rPr>
        <w:t>”</w:t>
      </w:r>
      <w:r w:rsidR="00C5774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çərçivələr</w:t>
      </w:r>
      <w:r w:rsidR="00D72F93" w:rsidRPr="00D04C6F">
        <w:rPr>
          <w:rFonts w:ascii="Arial" w:hAnsi="Arial" w:cs="Arial"/>
          <w:b/>
          <w:sz w:val="24"/>
          <w:szCs w:val="24"/>
          <w:lang w:val="az-Latn-AZ"/>
        </w:rPr>
        <w:t>in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də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E677C">
        <w:rPr>
          <w:rFonts w:ascii="Arial" w:hAnsi="Arial" w:cs="Arial"/>
          <w:b/>
          <w:sz w:val="24"/>
          <w:szCs w:val="24"/>
          <w:lang w:val="az-Latn-AZ"/>
        </w:rPr>
        <w:t>F</w:t>
      </w:r>
      <w:r w:rsidR="006E3D13" w:rsidRPr="00D04C6F">
        <w:rPr>
          <w:rFonts w:ascii="Arial" w:hAnsi="Arial" w:cs="Arial"/>
          <w:b/>
          <w:sz w:val="24"/>
          <w:szCs w:val="24"/>
          <w:lang w:val="az-Latn-AZ"/>
        </w:rPr>
        <w:t>ərdi sahibkarın və ya hüquqi şəxsin rəhbərinin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baş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mühasibinin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və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bəyannaməni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tərtib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edən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məsul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şəxsin</w:t>
      </w:r>
      <w:r w:rsidR="00C5774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soyadı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adı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və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atasının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adı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çərçivələrdən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kənara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D04C6F">
        <w:rPr>
          <w:rFonts w:ascii="Arial" w:hAnsi="Arial" w:cs="Arial"/>
          <w:sz w:val="24"/>
          <w:szCs w:val="24"/>
          <w:lang w:val="az-Latn-AZ"/>
        </w:rPr>
        <w:t>çıxmadan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yazılmaqla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onlar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tərəfindən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imzalanır</w:t>
      </w:r>
      <w:r w:rsidR="00C57749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Əlavə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rəhbər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şəxs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tərəfindən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imzalandıqdan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və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möhürlə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təsdiqləndi</w:t>
      </w:r>
      <w:r w:rsidR="00537BC8">
        <w:rPr>
          <w:rFonts w:ascii="Arial" w:hAnsi="Arial" w:cs="Arial"/>
          <w:sz w:val="24"/>
          <w:szCs w:val="24"/>
          <w:lang w:val="az-Latn-AZ"/>
        </w:rPr>
        <w:t>k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dən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sonra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möhürün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sol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tərəfində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olan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“</w:t>
      </w:r>
      <w:r w:rsidR="002E677C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AD4751" w:rsidRPr="000847BE">
        <w:rPr>
          <w:rFonts w:ascii="Arial" w:hAnsi="Arial" w:cs="Arial"/>
          <w:b/>
          <w:i/>
          <w:iCs/>
          <w:sz w:val="24"/>
          <w:szCs w:val="24"/>
          <w:lang w:val="az-Latn-AZ"/>
        </w:rPr>
        <w:t>lavənin</w:t>
      </w:r>
      <w:r w:rsidR="0066502B" w:rsidRPr="000847BE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="0066502B" w:rsidRPr="000847BE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iCs/>
          <w:sz w:val="24"/>
          <w:szCs w:val="24"/>
          <w:lang w:val="az-Latn-AZ"/>
        </w:rPr>
        <w:t>edilmə</w:t>
      </w:r>
      <w:r w:rsidR="0066502B" w:rsidRPr="000847BE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iCs/>
          <w:sz w:val="24"/>
          <w:szCs w:val="24"/>
          <w:lang w:val="az-Latn-AZ"/>
        </w:rPr>
        <w:t>tarixi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”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nə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dair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xanalarda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tərtib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edilmə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tarixi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qeyd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olunmalıdır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.  </w:t>
      </w:r>
    </w:p>
    <w:p w:rsidR="0066502B" w:rsidRPr="000847BE" w:rsidRDefault="00AD4751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b/>
          <w:i/>
          <w:sz w:val="24"/>
          <w:szCs w:val="24"/>
          <w:lang w:val="az-Latn-AZ"/>
        </w:rPr>
        <w:t>Misal</w:t>
      </w:r>
      <w:r w:rsidR="0066502B" w:rsidRPr="000847BE">
        <w:rPr>
          <w:rFonts w:ascii="Arial" w:hAnsi="Arial" w:cs="Arial"/>
          <w:b/>
          <w:i/>
          <w:sz w:val="24"/>
          <w:szCs w:val="24"/>
          <w:lang w:val="az-Latn-AZ"/>
        </w:rPr>
        <w:t>: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“</w:t>
      </w:r>
      <w:r w:rsidRPr="000847BE">
        <w:rPr>
          <w:rFonts w:ascii="Arial" w:hAnsi="Arial" w:cs="Arial"/>
          <w:sz w:val="24"/>
          <w:szCs w:val="24"/>
          <w:lang w:val="az-Latn-AZ"/>
        </w:rPr>
        <w:t>A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”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müəssisəsinin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E677C">
        <w:rPr>
          <w:rFonts w:ascii="Arial" w:hAnsi="Arial" w:cs="Arial"/>
          <w:sz w:val="24"/>
          <w:szCs w:val="24"/>
          <w:lang w:val="az-Latn-AZ"/>
        </w:rPr>
        <w:t>2022</w:t>
      </w:r>
      <w:r w:rsidR="002D6811" w:rsidRPr="000847BE">
        <w:rPr>
          <w:rFonts w:ascii="Arial" w:hAnsi="Arial" w:cs="Arial"/>
          <w:sz w:val="24"/>
          <w:szCs w:val="24"/>
          <w:lang w:val="az-Latn-AZ"/>
        </w:rPr>
        <w:t>-c</w:t>
      </w:r>
      <w:r w:rsidR="00563DFC">
        <w:rPr>
          <w:rFonts w:ascii="Arial" w:hAnsi="Arial" w:cs="Arial"/>
          <w:sz w:val="24"/>
          <w:szCs w:val="24"/>
          <w:lang w:val="az-Latn-AZ"/>
        </w:rPr>
        <w:t xml:space="preserve">i ilin </w:t>
      </w:r>
      <w:r w:rsidR="002E677C">
        <w:rPr>
          <w:rFonts w:ascii="Arial" w:hAnsi="Arial" w:cs="Arial"/>
          <w:sz w:val="24"/>
          <w:szCs w:val="24"/>
          <w:lang w:val="az-Latn-AZ"/>
        </w:rPr>
        <w:t>1-ci</w:t>
      </w:r>
      <w:r w:rsidR="002D6811" w:rsidRPr="000847BE">
        <w:rPr>
          <w:rFonts w:ascii="Arial" w:hAnsi="Arial" w:cs="Arial"/>
          <w:sz w:val="24"/>
          <w:szCs w:val="24"/>
          <w:lang w:val="az-Latn-AZ"/>
        </w:rPr>
        <w:t xml:space="preserve"> rübü </w:t>
      </w:r>
      <w:r w:rsidRPr="000847BE">
        <w:rPr>
          <w:rFonts w:ascii="Arial" w:hAnsi="Arial" w:cs="Arial"/>
          <w:sz w:val="24"/>
          <w:szCs w:val="24"/>
          <w:lang w:val="az-Latn-AZ"/>
        </w:rPr>
        <w:t>ü</w:t>
      </w:r>
      <w:r w:rsidR="002D6811" w:rsidRPr="000847BE">
        <w:rPr>
          <w:rFonts w:ascii="Arial" w:hAnsi="Arial" w:cs="Arial"/>
          <w:sz w:val="24"/>
          <w:szCs w:val="24"/>
          <w:lang w:val="az-Latn-AZ"/>
        </w:rPr>
        <w:t>zrə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E3D13" w:rsidRPr="00884C4C">
        <w:rPr>
          <w:rFonts w:ascii="Arial" w:hAnsi="Arial" w:cs="Arial"/>
          <w:sz w:val="24"/>
          <w:szCs w:val="24"/>
          <w:lang w:val="az-Latn-AZ"/>
        </w:rPr>
        <w:t>Sadələşdirilmiş</w:t>
      </w:r>
      <w:r w:rsidR="006E3D13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04C6F">
        <w:rPr>
          <w:rFonts w:ascii="Arial" w:hAnsi="Arial" w:cs="Arial"/>
          <w:sz w:val="24"/>
          <w:szCs w:val="24"/>
          <w:lang w:val="az-Latn-AZ"/>
        </w:rPr>
        <w:t>vergi</w:t>
      </w:r>
      <w:r w:rsidR="001917AB" w:rsidRPr="00D04C6F">
        <w:rPr>
          <w:rFonts w:ascii="Arial" w:hAnsi="Arial" w:cs="Arial"/>
          <w:sz w:val="24"/>
          <w:szCs w:val="24"/>
          <w:lang w:val="az-Latn-AZ"/>
        </w:rPr>
        <w:t>nin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04C6F">
        <w:rPr>
          <w:rFonts w:ascii="Arial" w:hAnsi="Arial" w:cs="Arial"/>
          <w:sz w:val="24"/>
          <w:szCs w:val="24"/>
          <w:lang w:val="az-Latn-AZ"/>
        </w:rPr>
        <w:t>bəyannaməsi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04C6F">
        <w:rPr>
          <w:rFonts w:ascii="Arial" w:hAnsi="Arial" w:cs="Arial"/>
          <w:sz w:val="24"/>
          <w:szCs w:val="24"/>
          <w:lang w:val="az-Latn-AZ"/>
        </w:rPr>
        <w:t>rəhbər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04C6F">
        <w:rPr>
          <w:rFonts w:ascii="Arial" w:hAnsi="Arial" w:cs="Arial"/>
          <w:sz w:val="24"/>
          <w:szCs w:val="24"/>
          <w:lang w:val="az-Latn-AZ"/>
        </w:rPr>
        <w:t>şəxs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04C6F">
        <w:rPr>
          <w:rFonts w:ascii="Arial" w:hAnsi="Arial" w:cs="Arial"/>
          <w:sz w:val="24"/>
          <w:szCs w:val="24"/>
          <w:lang w:val="az-Latn-AZ"/>
        </w:rPr>
        <w:t>tərəfindən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15.</w:t>
      </w:r>
      <w:r w:rsidR="002E677C">
        <w:rPr>
          <w:rFonts w:ascii="Arial" w:hAnsi="Arial" w:cs="Arial"/>
          <w:sz w:val="24"/>
          <w:szCs w:val="24"/>
          <w:lang w:val="az-Latn-AZ"/>
        </w:rPr>
        <w:t>04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>.20</w:t>
      </w:r>
      <w:r w:rsidR="002E677C">
        <w:rPr>
          <w:rFonts w:ascii="Arial" w:hAnsi="Arial" w:cs="Arial"/>
          <w:sz w:val="24"/>
          <w:szCs w:val="24"/>
          <w:lang w:val="az-Latn-AZ"/>
        </w:rPr>
        <w:t>22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>-</w:t>
      </w:r>
      <w:r w:rsidRPr="00D04C6F">
        <w:rPr>
          <w:rFonts w:ascii="Arial" w:hAnsi="Arial" w:cs="Arial"/>
          <w:sz w:val="24"/>
          <w:szCs w:val="24"/>
          <w:lang w:val="az-Latn-AZ"/>
        </w:rPr>
        <w:t>ci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04C6F">
        <w:rPr>
          <w:rFonts w:ascii="Arial" w:hAnsi="Arial" w:cs="Arial"/>
          <w:sz w:val="24"/>
          <w:szCs w:val="24"/>
          <w:lang w:val="az-Latn-AZ"/>
        </w:rPr>
        <w:t>il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04C6F">
        <w:rPr>
          <w:rFonts w:ascii="Arial" w:hAnsi="Arial" w:cs="Arial"/>
          <w:sz w:val="24"/>
          <w:szCs w:val="24"/>
          <w:lang w:val="az-Latn-AZ"/>
        </w:rPr>
        <w:t>tarix</w:t>
      </w:r>
      <w:r w:rsidR="00537BC8">
        <w:rPr>
          <w:rFonts w:ascii="Arial" w:hAnsi="Arial" w:cs="Arial"/>
          <w:sz w:val="24"/>
          <w:szCs w:val="24"/>
          <w:lang w:val="az-Latn-AZ"/>
        </w:rPr>
        <w:t>in</w:t>
      </w:r>
      <w:r w:rsidRPr="00D04C6F">
        <w:rPr>
          <w:rFonts w:ascii="Arial" w:hAnsi="Arial" w:cs="Arial"/>
          <w:sz w:val="24"/>
          <w:szCs w:val="24"/>
          <w:lang w:val="az-Latn-AZ"/>
        </w:rPr>
        <w:t>də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04C6F">
        <w:rPr>
          <w:rFonts w:ascii="Arial" w:hAnsi="Arial" w:cs="Arial"/>
          <w:sz w:val="24"/>
          <w:szCs w:val="24"/>
          <w:lang w:val="az-Latn-AZ"/>
        </w:rPr>
        <w:t>imzalanmış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04C6F">
        <w:rPr>
          <w:rFonts w:ascii="Arial" w:hAnsi="Arial" w:cs="Arial"/>
          <w:sz w:val="24"/>
          <w:szCs w:val="24"/>
          <w:lang w:val="az-Latn-AZ"/>
        </w:rPr>
        <w:t>və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04C6F">
        <w:rPr>
          <w:rFonts w:ascii="Arial" w:hAnsi="Arial" w:cs="Arial"/>
          <w:sz w:val="24"/>
          <w:szCs w:val="24"/>
          <w:lang w:val="az-Latn-AZ"/>
        </w:rPr>
        <w:t>möhürlə</w:t>
      </w:r>
      <w:r w:rsidR="0066502B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04C6F">
        <w:rPr>
          <w:rFonts w:ascii="Arial" w:hAnsi="Arial" w:cs="Arial"/>
          <w:sz w:val="24"/>
          <w:szCs w:val="24"/>
          <w:lang w:val="az-Latn-AZ"/>
        </w:rPr>
        <w:t>təsdiq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edilmişdir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. </w:t>
      </w:r>
      <w:r w:rsidRPr="000847BE">
        <w:rPr>
          <w:rFonts w:ascii="Arial" w:hAnsi="Arial" w:cs="Arial"/>
          <w:sz w:val="24"/>
          <w:szCs w:val="24"/>
          <w:lang w:val="az-Latn-AZ"/>
        </w:rPr>
        <w:t>Bu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halda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“</w:t>
      </w:r>
      <w:r w:rsidRPr="000847BE">
        <w:rPr>
          <w:rFonts w:ascii="Arial" w:hAnsi="Arial" w:cs="Arial"/>
          <w:b/>
          <w:i/>
          <w:iCs/>
          <w:sz w:val="24"/>
          <w:szCs w:val="24"/>
          <w:lang w:val="az-Latn-AZ"/>
        </w:rPr>
        <w:t>Əlavənin</w:t>
      </w:r>
      <w:r w:rsidR="0066502B" w:rsidRPr="000847BE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="00C5774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b/>
          <w:i/>
          <w:iCs/>
          <w:sz w:val="24"/>
          <w:szCs w:val="24"/>
          <w:lang w:val="az-Latn-AZ"/>
        </w:rPr>
        <w:t>edilmə</w:t>
      </w:r>
      <w:r w:rsidR="00C5774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b/>
          <w:i/>
          <w:iCs/>
          <w:sz w:val="24"/>
          <w:szCs w:val="24"/>
          <w:lang w:val="az-Latn-AZ"/>
        </w:rPr>
        <w:t>tarixi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”</w:t>
      </w:r>
      <w:r w:rsidRPr="000847BE">
        <w:rPr>
          <w:rFonts w:ascii="Arial" w:hAnsi="Arial" w:cs="Arial"/>
          <w:sz w:val="24"/>
          <w:szCs w:val="24"/>
          <w:lang w:val="az-Latn-AZ"/>
        </w:rPr>
        <w:t>nə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dair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xanalar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aşağıdakı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kimi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yazılır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:</w:t>
      </w:r>
    </w:p>
    <w:p w:rsidR="0066502B" w:rsidRPr="000847BE" w:rsidRDefault="0066502B" w:rsidP="004518EA">
      <w:pPr>
        <w:pStyle w:val="Caption"/>
        <w:tabs>
          <w:tab w:val="left" w:pos="6300"/>
        </w:tabs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sz w:val="24"/>
          <w:szCs w:val="24"/>
          <w:lang w:val="az-Latn-AZ"/>
        </w:rPr>
        <w:t xml:space="preserve">                                 </w:t>
      </w:r>
    </w:p>
    <w:p w:rsidR="0066502B" w:rsidRPr="000847BE" w:rsidRDefault="002E677C" w:rsidP="004518EA">
      <w:pPr>
        <w:pStyle w:val="Caption"/>
        <w:tabs>
          <w:tab w:val="left" w:pos="6300"/>
        </w:tabs>
        <w:spacing w:line="360" w:lineRule="auto"/>
        <w:ind w:right="-2" w:firstLine="567"/>
        <w:rPr>
          <w:rFonts w:ascii="Arial" w:hAnsi="Arial" w:cs="Arial"/>
          <w:sz w:val="24"/>
          <w:szCs w:val="24"/>
          <w:lang w:val="az-Latn-AZ"/>
        </w:rPr>
      </w:pPr>
      <w:r>
        <w:rPr>
          <w:noProof/>
          <w:lang w:eastAsia="en-US"/>
        </w:rPr>
        <w:drawing>
          <wp:inline distT="0" distB="0" distL="0" distR="0">
            <wp:extent cx="2352675" cy="771525"/>
            <wp:effectExtent l="0" t="0" r="9525" b="9525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02B" w:rsidRPr="000847BE" w:rsidRDefault="0066502B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</w:p>
    <w:p w:rsidR="0066502B" w:rsidRPr="000847BE" w:rsidRDefault="0066502B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sz w:val="24"/>
          <w:szCs w:val="24"/>
          <w:lang w:val="az-Latn-AZ"/>
        </w:rPr>
        <w:t xml:space="preserve">-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Vergi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orqanı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tərəfindən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Əlavənin</w:t>
      </w:r>
      <w:r w:rsidRPr="000847BE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qəbul</w:t>
      </w:r>
      <w:r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edilməsi</w:t>
      </w:r>
      <w:r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 №-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si</w:t>
      </w:r>
      <w:r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və</w:t>
      </w:r>
      <w:r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tarixi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çərçivəsində</w:t>
      </w:r>
      <w:r w:rsidR="00C5774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daxil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olma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tarixi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və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qeydiyyat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nömrəsi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göstərilir</w:t>
      </w:r>
      <w:r w:rsidRPr="000847BE">
        <w:rPr>
          <w:rFonts w:ascii="Arial" w:hAnsi="Arial" w:cs="Arial"/>
          <w:sz w:val="24"/>
          <w:szCs w:val="24"/>
          <w:lang w:val="az-Latn-AZ"/>
        </w:rPr>
        <w:t>.</w:t>
      </w:r>
    </w:p>
    <w:p w:rsidR="0066502B" w:rsidRPr="000847BE" w:rsidRDefault="00436849" w:rsidP="004518EA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sz w:val="24"/>
          <w:szCs w:val="24"/>
          <w:lang w:val="az-Latn-AZ"/>
        </w:rPr>
        <w:t>-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Əlavənin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sağ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küncündə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göstərilmiş</w:t>
      </w:r>
      <w:r w:rsidR="00C5774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“</w:t>
      </w:r>
      <w:r w:rsidR="00B758A0">
        <w:rPr>
          <w:rFonts w:ascii="Arial" w:hAnsi="Arial" w:cs="Arial"/>
          <w:b/>
          <w:i/>
          <w:sz w:val="24"/>
          <w:szCs w:val="24"/>
          <w:lang w:val="az-Latn-AZ"/>
        </w:rPr>
        <w:t>P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oçt</w:t>
      </w:r>
      <w:r w:rsidR="0066502B"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ştempelinin</w:t>
      </w:r>
      <w:r w:rsidR="0066502B"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vurulma</w:t>
      </w:r>
      <w:r w:rsidR="0066502B"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b/>
          <w:i/>
          <w:sz w:val="24"/>
          <w:szCs w:val="24"/>
          <w:lang w:val="az-Latn-AZ"/>
        </w:rPr>
        <w:t>tarixi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”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xanalarında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bəyannamə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poçt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vasitəsilə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göndərildiyi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halda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zərfin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üzərinə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vurulmuş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poçt</w:t>
      </w:r>
      <w:r w:rsidR="00C5774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ştempelinin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tarixi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yazılır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.</w:t>
      </w:r>
    </w:p>
    <w:p w:rsidR="0066502B" w:rsidRPr="000847BE" w:rsidRDefault="00AD4751" w:rsidP="004518EA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b/>
          <w:i/>
          <w:sz w:val="24"/>
          <w:szCs w:val="24"/>
          <w:lang w:val="az-Latn-AZ"/>
        </w:rPr>
        <w:lastRenderedPageBreak/>
        <w:t>Misal</w:t>
      </w:r>
      <w:r w:rsidR="0066502B" w:rsidRPr="000847BE">
        <w:rPr>
          <w:rFonts w:ascii="Arial" w:hAnsi="Arial" w:cs="Arial"/>
          <w:b/>
          <w:i/>
          <w:sz w:val="24"/>
          <w:szCs w:val="24"/>
          <w:lang w:val="az-Latn-AZ"/>
        </w:rPr>
        <w:t>: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“</w:t>
      </w:r>
      <w:r w:rsidRPr="000847BE">
        <w:rPr>
          <w:rFonts w:ascii="Arial" w:hAnsi="Arial" w:cs="Arial"/>
          <w:sz w:val="24"/>
          <w:szCs w:val="24"/>
          <w:lang w:val="az-Latn-AZ"/>
        </w:rPr>
        <w:t>A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”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müəssisəsi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E677C">
        <w:rPr>
          <w:rFonts w:ascii="Arial" w:hAnsi="Arial" w:cs="Arial"/>
          <w:sz w:val="24"/>
          <w:szCs w:val="24"/>
          <w:lang w:val="az-Latn-AZ"/>
        </w:rPr>
        <w:t>2022</w:t>
      </w:r>
      <w:r w:rsidR="002D6811" w:rsidRPr="000847BE">
        <w:rPr>
          <w:rFonts w:ascii="Arial" w:hAnsi="Arial" w:cs="Arial"/>
          <w:sz w:val="24"/>
          <w:szCs w:val="24"/>
          <w:lang w:val="az-Latn-AZ"/>
        </w:rPr>
        <w:t>-c</w:t>
      </w:r>
      <w:r w:rsidR="00563DFC">
        <w:rPr>
          <w:rFonts w:ascii="Arial" w:hAnsi="Arial" w:cs="Arial"/>
          <w:sz w:val="24"/>
          <w:szCs w:val="24"/>
          <w:lang w:val="az-Latn-AZ"/>
        </w:rPr>
        <w:t>i</w:t>
      </w:r>
      <w:r w:rsidR="002D6811" w:rsidRPr="000847BE">
        <w:rPr>
          <w:rFonts w:ascii="Arial" w:hAnsi="Arial" w:cs="Arial"/>
          <w:sz w:val="24"/>
          <w:szCs w:val="24"/>
          <w:lang w:val="az-Latn-AZ"/>
        </w:rPr>
        <w:t xml:space="preserve"> ilin </w:t>
      </w:r>
      <w:r w:rsidR="002E677C">
        <w:rPr>
          <w:rFonts w:ascii="Arial" w:hAnsi="Arial" w:cs="Arial"/>
          <w:sz w:val="24"/>
          <w:szCs w:val="24"/>
          <w:lang w:val="az-Latn-AZ"/>
        </w:rPr>
        <w:t>1-ci</w:t>
      </w:r>
      <w:r w:rsidR="002D6811" w:rsidRPr="000847BE">
        <w:rPr>
          <w:rFonts w:ascii="Arial" w:hAnsi="Arial" w:cs="Arial"/>
          <w:sz w:val="24"/>
          <w:szCs w:val="24"/>
          <w:lang w:val="az-Latn-AZ"/>
        </w:rPr>
        <w:t xml:space="preserve"> rübü üzrə </w:t>
      </w:r>
      <w:r w:rsidR="006E3D13" w:rsidRPr="00884C4C">
        <w:rPr>
          <w:rFonts w:ascii="Arial" w:hAnsi="Arial" w:cs="Arial"/>
          <w:sz w:val="24"/>
          <w:szCs w:val="24"/>
          <w:lang w:val="az-Latn-AZ"/>
        </w:rPr>
        <w:t>Sadələşdirilmiş</w:t>
      </w:r>
      <w:r w:rsidR="006E3D13" w:rsidRPr="00D04C6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04C6F">
        <w:rPr>
          <w:rFonts w:ascii="Arial" w:hAnsi="Arial" w:cs="Arial"/>
          <w:sz w:val="24"/>
          <w:szCs w:val="24"/>
          <w:lang w:val="az-Latn-AZ"/>
        </w:rPr>
        <w:t>vergi</w:t>
      </w:r>
      <w:r w:rsidR="001917AB" w:rsidRPr="00D04C6F">
        <w:rPr>
          <w:rFonts w:ascii="Arial" w:hAnsi="Arial" w:cs="Arial"/>
          <w:sz w:val="24"/>
          <w:szCs w:val="24"/>
          <w:lang w:val="az-Latn-AZ"/>
        </w:rPr>
        <w:t>nin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bəyannaməsini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və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əlavəni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poçt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vasitəsilə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təqdim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etmiş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və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bəyannamə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qoyulmuş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zərfin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üzərinə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poçt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ştempelinin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tarixi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“</w:t>
      </w:r>
      <w:r w:rsidR="002E677C">
        <w:rPr>
          <w:rFonts w:ascii="Arial" w:hAnsi="Arial" w:cs="Arial"/>
          <w:bCs/>
          <w:sz w:val="24"/>
          <w:szCs w:val="24"/>
          <w:lang w:val="az-Latn-AZ"/>
        </w:rPr>
        <w:t>17</w:t>
      </w:r>
      <w:r w:rsidR="0066502B" w:rsidRPr="000847BE">
        <w:rPr>
          <w:rFonts w:ascii="Arial" w:hAnsi="Arial" w:cs="Arial"/>
          <w:bCs/>
          <w:sz w:val="24"/>
          <w:szCs w:val="24"/>
          <w:lang w:val="az-Latn-AZ"/>
        </w:rPr>
        <w:t>.</w:t>
      </w:r>
      <w:r w:rsidR="002E677C">
        <w:rPr>
          <w:rFonts w:ascii="Arial" w:hAnsi="Arial" w:cs="Arial"/>
          <w:bCs/>
          <w:sz w:val="24"/>
          <w:szCs w:val="24"/>
          <w:lang w:val="az-Latn-AZ"/>
        </w:rPr>
        <w:t>04</w:t>
      </w:r>
      <w:r w:rsidR="0066502B" w:rsidRPr="000847BE">
        <w:rPr>
          <w:rFonts w:ascii="Arial" w:hAnsi="Arial" w:cs="Arial"/>
          <w:bCs/>
          <w:sz w:val="24"/>
          <w:szCs w:val="24"/>
          <w:lang w:val="az-Latn-AZ"/>
        </w:rPr>
        <w:t>.20</w:t>
      </w:r>
      <w:r w:rsidR="002E677C">
        <w:rPr>
          <w:rFonts w:ascii="Arial" w:hAnsi="Arial" w:cs="Arial"/>
          <w:bCs/>
          <w:sz w:val="24"/>
          <w:szCs w:val="24"/>
          <w:lang w:val="az-Latn-AZ"/>
        </w:rPr>
        <w:t>22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”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vurulmuşdur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. </w:t>
      </w:r>
      <w:r w:rsidRPr="000847BE">
        <w:rPr>
          <w:rFonts w:ascii="Arial" w:hAnsi="Arial" w:cs="Arial"/>
          <w:sz w:val="24"/>
          <w:szCs w:val="24"/>
          <w:lang w:val="az-Latn-AZ"/>
        </w:rPr>
        <w:t>Bu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halda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0847BE">
        <w:rPr>
          <w:rFonts w:ascii="Arial" w:hAnsi="Arial" w:cs="Arial"/>
          <w:sz w:val="24"/>
          <w:szCs w:val="24"/>
          <w:lang w:val="az-Latn-AZ"/>
        </w:rPr>
        <w:t>vergi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orqanı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tərəfindən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Əlavənin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847BE" w:rsidRPr="00B758A0">
        <w:rPr>
          <w:rFonts w:ascii="Arial" w:hAnsi="Arial" w:cs="Arial"/>
          <w:b/>
          <w:sz w:val="24"/>
          <w:szCs w:val="24"/>
          <w:lang w:val="az-Latn-AZ"/>
        </w:rPr>
        <w:t>“</w:t>
      </w:r>
      <w:r w:rsidR="00B758A0" w:rsidRPr="00B758A0">
        <w:rPr>
          <w:rFonts w:ascii="Arial" w:hAnsi="Arial" w:cs="Arial"/>
          <w:b/>
          <w:sz w:val="24"/>
          <w:szCs w:val="24"/>
          <w:lang w:val="az-Latn-AZ"/>
        </w:rPr>
        <w:t>P</w:t>
      </w:r>
      <w:r w:rsidRPr="00B758A0">
        <w:rPr>
          <w:rFonts w:ascii="Arial" w:hAnsi="Arial" w:cs="Arial"/>
          <w:b/>
          <w:sz w:val="24"/>
          <w:szCs w:val="24"/>
          <w:lang w:val="az-Latn-AZ"/>
        </w:rPr>
        <w:t>oçt</w:t>
      </w:r>
      <w:r w:rsidR="0066502B" w:rsidRPr="00B758A0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758A0">
        <w:rPr>
          <w:rFonts w:ascii="Arial" w:hAnsi="Arial" w:cs="Arial"/>
          <w:b/>
          <w:sz w:val="24"/>
          <w:szCs w:val="24"/>
          <w:lang w:val="az-Latn-AZ"/>
        </w:rPr>
        <w:t>ştempelinin</w:t>
      </w:r>
      <w:r w:rsidR="0066502B" w:rsidRPr="00B758A0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758A0">
        <w:rPr>
          <w:rFonts w:ascii="Arial" w:hAnsi="Arial" w:cs="Arial"/>
          <w:b/>
          <w:sz w:val="24"/>
          <w:szCs w:val="24"/>
          <w:lang w:val="az-Latn-AZ"/>
        </w:rPr>
        <w:t>vurulma</w:t>
      </w:r>
      <w:r w:rsidR="0066502B" w:rsidRPr="00B758A0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B758A0">
        <w:rPr>
          <w:rFonts w:ascii="Arial" w:hAnsi="Arial" w:cs="Arial"/>
          <w:b/>
          <w:sz w:val="24"/>
          <w:szCs w:val="24"/>
          <w:lang w:val="az-Latn-AZ"/>
        </w:rPr>
        <w:t>tarixi</w:t>
      </w:r>
      <w:r w:rsidR="000847BE" w:rsidRPr="00B758A0">
        <w:rPr>
          <w:rFonts w:ascii="Arial" w:hAnsi="Arial" w:cs="Arial"/>
          <w:b/>
          <w:sz w:val="24"/>
          <w:szCs w:val="24"/>
          <w:lang w:val="az-Latn-AZ"/>
        </w:rPr>
        <w:t>”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xanasında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tarix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aşağıdakı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kimi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yazılır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:</w:t>
      </w:r>
    </w:p>
    <w:p w:rsidR="0066502B" w:rsidRPr="000847BE" w:rsidRDefault="0066502B" w:rsidP="004518EA">
      <w:pPr>
        <w:pStyle w:val="Caption"/>
        <w:tabs>
          <w:tab w:val="left" w:pos="5940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sz w:val="24"/>
          <w:szCs w:val="24"/>
          <w:lang w:val="az-Latn-AZ"/>
        </w:rPr>
        <w:t xml:space="preserve">                                                              </w:t>
      </w:r>
    </w:p>
    <w:p w:rsidR="0066502B" w:rsidRPr="000847BE" w:rsidRDefault="002E677C" w:rsidP="004518EA">
      <w:pPr>
        <w:pStyle w:val="Caption"/>
        <w:tabs>
          <w:tab w:val="left" w:pos="5940"/>
        </w:tabs>
        <w:spacing w:line="360" w:lineRule="auto"/>
        <w:ind w:right="0" w:firstLine="567"/>
        <w:rPr>
          <w:rFonts w:ascii="Arial" w:hAnsi="Arial" w:cs="Arial"/>
          <w:sz w:val="24"/>
          <w:szCs w:val="24"/>
          <w:lang w:val="az-Latn-AZ"/>
        </w:rPr>
      </w:pPr>
      <w:r>
        <w:rPr>
          <w:noProof/>
          <w:lang w:eastAsia="en-US"/>
        </w:rPr>
        <w:drawing>
          <wp:inline distT="0" distB="0" distL="0" distR="0">
            <wp:extent cx="1838325" cy="723900"/>
            <wp:effectExtent l="0" t="0" r="9525" b="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02B" w:rsidRPr="000847BE" w:rsidRDefault="0066502B" w:rsidP="004518EA">
      <w:pPr>
        <w:pStyle w:val="Caption"/>
        <w:tabs>
          <w:tab w:val="left" w:pos="5940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- </w:t>
      </w:r>
      <w:r w:rsidR="000847BE" w:rsidRPr="00476D40">
        <w:rPr>
          <w:rFonts w:ascii="Arial" w:hAnsi="Arial" w:cs="Arial"/>
          <w:b/>
          <w:i/>
          <w:sz w:val="24"/>
          <w:szCs w:val="24"/>
          <w:lang w:val="az-Latn-AZ"/>
        </w:rPr>
        <w:t>“</w:t>
      </w:r>
      <w:r w:rsidR="00AD4751" w:rsidRPr="00476D40">
        <w:rPr>
          <w:rFonts w:ascii="Arial" w:hAnsi="Arial" w:cs="Arial"/>
          <w:b/>
          <w:i/>
          <w:sz w:val="24"/>
          <w:szCs w:val="24"/>
          <w:lang w:val="az-Latn-AZ"/>
        </w:rPr>
        <w:t>Poçt</w:t>
      </w:r>
      <w:r w:rsidRPr="00476D40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476D40">
        <w:rPr>
          <w:rFonts w:ascii="Arial" w:hAnsi="Arial" w:cs="Arial"/>
          <w:b/>
          <w:i/>
          <w:sz w:val="24"/>
          <w:szCs w:val="24"/>
          <w:lang w:val="az-Latn-AZ"/>
        </w:rPr>
        <w:t>ştempelinin</w:t>
      </w:r>
      <w:r w:rsidRPr="00476D40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476D40">
        <w:rPr>
          <w:rFonts w:ascii="Arial" w:hAnsi="Arial" w:cs="Arial"/>
          <w:b/>
          <w:i/>
          <w:sz w:val="24"/>
          <w:szCs w:val="24"/>
          <w:lang w:val="az-Latn-AZ"/>
        </w:rPr>
        <w:t>vurulma</w:t>
      </w:r>
      <w:r w:rsidRPr="00476D40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476D40">
        <w:rPr>
          <w:rFonts w:ascii="Arial" w:hAnsi="Arial" w:cs="Arial"/>
          <w:b/>
          <w:i/>
          <w:sz w:val="24"/>
          <w:szCs w:val="24"/>
          <w:lang w:val="az-Latn-AZ"/>
        </w:rPr>
        <w:t>tarixi</w:t>
      </w:r>
      <w:r w:rsidR="000847BE" w:rsidRPr="00476D40">
        <w:rPr>
          <w:rFonts w:ascii="Arial" w:hAnsi="Arial" w:cs="Arial"/>
          <w:b/>
          <w:i/>
          <w:sz w:val="24"/>
          <w:szCs w:val="24"/>
          <w:lang w:val="az-Latn-AZ"/>
        </w:rPr>
        <w:t>”</w:t>
      </w:r>
      <w:r w:rsidRPr="000847BE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çərçivəsindən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aşağı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sağ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küncdəki</w:t>
      </w:r>
      <w:r w:rsidR="00C5774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847BE" w:rsidRPr="00B758A0">
        <w:rPr>
          <w:rFonts w:ascii="Arial" w:hAnsi="Arial" w:cs="Arial"/>
          <w:b/>
          <w:sz w:val="24"/>
          <w:szCs w:val="24"/>
          <w:lang w:val="az-Latn-AZ"/>
        </w:rPr>
        <w:t>“</w:t>
      </w:r>
      <w:r w:rsidR="00B758A0" w:rsidRPr="00B758A0">
        <w:rPr>
          <w:rFonts w:ascii="Arial" w:hAnsi="Arial" w:cs="Arial"/>
          <w:b/>
          <w:sz w:val="24"/>
          <w:szCs w:val="24"/>
          <w:lang w:val="az-Latn-AZ"/>
        </w:rPr>
        <w:t>X</w:t>
      </w:r>
      <w:r w:rsidR="00AD4751" w:rsidRPr="00B758A0">
        <w:rPr>
          <w:rFonts w:ascii="Arial" w:hAnsi="Arial" w:cs="Arial"/>
          <w:b/>
          <w:sz w:val="24"/>
          <w:szCs w:val="24"/>
          <w:lang w:val="az-Latn-AZ"/>
        </w:rPr>
        <w:t>üsusi</w:t>
      </w:r>
      <w:r w:rsidRPr="00B758A0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AD4751" w:rsidRPr="00B758A0">
        <w:rPr>
          <w:rFonts w:ascii="Arial" w:hAnsi="Arial" w:cs="Arial"/>
          <w:b/>
          <w:sz w:val="24"/>
          <w:szCs w:val="24"/>
          <w:lang w:val="az-Latn-AZ"/>
        </w:rPr>
        <w:t>otağın</w:t>
      </w:r>
      <w:r w:rsidRPr="00B758A0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AD4751" w:rsidRPr="00B758A0">
        <w:rPr>
          <w:rFonts w:ascii="Arial" w:hAnsi="Arial" w:cs="Arial"/>
          <w:b/>
          <w:sz w:val="24"/>
          <w:szCs w:val="24"/>
          <w:lang w:val="az-Latn-AZ"/>
        </w:rPr>
        <w:t>ştampı</w:t>
      </w:r>
      <w:r w:rsidR="000847BE" w:rsidRPr="00B758A0">
        <w:rPr>
          <w:rFonts w:ascii="Arial" w:hAnsi="Arial" w:cs="Arial"/>
          <w:b/>
          <w:sz w:val="24"/>
          <w:szCs w:val="24"/>
          <w:lang w:val="az-Latn-AZ"/>
        </w:rPr>
        <w:t>”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çərçivəsi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n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də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ştamp</w:t>
      </w:r>
      <w:r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4751" w:rsidRPr="000847BE">
        <w:rPr>
          <w:rFonts w:ascii="Arial" w:hAnsi="Arial" w:cs="Arial"/>
          <w:sz w:val="24"/>
          <w:szCs w:val="24"/>
          <w:lang w:val="az-Latn-AZ"/>
        </w:rPr>
        <w:t>vurulur</w:t>
      </w:r>
      <w:r w:rsidRPr="000847BE">
        <w:rPr>
          <w:rFonts w:ascii="Arial" w:hAnsi="Arial" w:cs="Arial"/>
          <w:sz w:val="24"/>
          <w:szCs w:val="24"/>
          <w:lang w:val="az-Latn-AZ"/>
        </w:rPr>
        <w:t>.</w:t>
      </w:r>
    </w:p>
    <w:p w:rsidR="0066502B" w:rsidRPr="000847BE" w:rsidRDefault="00AD4751" w:rsidP="004518EA">
      <w:pPr>
        <w:pStyle w:val="Caption"/>
        <w:tabs>
          <w:tab w:val="left" w:pos="5940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0847BE">
        <w:rPr>
          <w:rFonts w:ascii="Arial" w:hAnsi="Arial" w:cs="Arial"/>
          <w:sz w:val="24"/>
          <w:szCs w:val="24"/>
          <w:lang w:val="az-Latn-AZ"/>
        </w:rPr>
        <w:t>Əlavədə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əks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olunan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məlumatlar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1 </w:t>
      </w:r>
      <w:r w:rsidRPr="000847BE">
        <w:rPr>
          <w:rFonts w:ascii="Arial" w:hAnsi="Arial" w:cs="Arial"/>
          <w:sz w:val="24"/>
          <w:szCs w:val="24"/>
          <w:lang w:val="az-Latn-AZ"/>
        </w:rPr>
        <w:t>səhifədə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yerləşmədikdə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yeni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səhifə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tərtib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edilməlidir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0847BE">
        <w:rPr>
          <w:rFonts w:ascii="Arial" w:hAnsi="Arial" w:cs="Arial"/>
          <w:sz w:val="24"/>
          <w:szCs w:val="24"/>
          <w:lang w:val="az-Latn-AZ"/>
        </w:rPr>
        <w:t>məlumatların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davamı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olaraq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əks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olunmalı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və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aşağı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sağ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kün</w:t>
      </w:r>
      <w:r w:rsidR="000847BE" w:rsidRPr="000847BE">
        <w:rPr>
          <w:rFonts w:ascii="Arial" w:hAnsi="Arial" w:cs="Arial"/>
          <w:sz w:val="24"/>
          <w:szCs w:val="24"/>
          <w:lang w:val="az-Latn-AZ"/>
        </w:rPr>
        <w:t>c</w:t>
      </w:r>
      <w:r w:rsidRPr="000847BE">
        <w:rPr>
          <w:rFonts w:ascii="Arial" w:hAnsi="Arial" w:cs="Arial"/>
          <w:sz w:val="24"/>
          <w:szCs w:val="24"/>
          <w:lang w:val="az-Latn-AZ"/>
        </w:rPr>
        <w:t>ündə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göstərilmiş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xanalarda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əlavənin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müvafiq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səhifələrin</w:t>
      </w:r>
      <w:r w:rsidR="00537BC8">
        <w:rPr>
          <w:rFonts w:ascii="Arial" w:hAnsi="Arial" w:cs="Arial"/>
          <w:sz w:val="24"/>
          <w:szCs w:val="24"/>
          <w:lang w:val="az-Latn-AZ"/>
        </w:rPr>
        <w:t>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nömrəsi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göstərilməlidir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.</w:t>
      </w:r>
    </w:p>
    <w:p w:rsidR="0066502B" w:rsidRDefault="00AD4751" w:rsidP="000847BE">
      <w:pPr>
        <w:pStyle w:val="Caption"/>
        <w:tabs>
          <w:tab w:val="left" w:pos="5940"/>
        </w:tabs>
        <w:spacing w:line="360" w:lineRule="auto"/>
        <w:ind w:right="0" w:firstLine="567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  <w:r w:rsidRPr="000847BE">
        <w:rPr>
          <w:rFonts w:ascii="Arial" w:hAnsi="Arial" w:cs="Arial"/>
          <w:sz w:val="24"/>
          <w:szCs w:val="24"/>
          <w:lang w:val="az-Latn-AZ"/>
        </w:rPr>
        <w:t>Bəyannaməyə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əlavə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vergi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orqanına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birbaşa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təqdim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edildikdə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poçt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ştempelinin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vurulma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tarixi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üzrə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xanalar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doldurulmur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. </w:t>
      </w:r>
      <w:r w:rsidRPr="000847BE">
        <w:rPr>
          <w:rFonts w:ascii="Arial" w:hAnsi="Arial" w:cs="Arial"/>
          <w:sz w:val="24"/>
          <w:szCs w:val="24"/>
          <w:lang w:val="az-Latn-AZ"/>
        </w:rPr>
        <w:t>Bəyannaməyə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əlavə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internet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vasitəsi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ilə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təqdim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edildikdə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vergi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orqanlarına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aid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olunan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xanalar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0847BE">
        <w:rPr>
          <w:rFonts w:ascii="Arial" w:hAnsi="Arial" w:cs="Arial"/>
          <w:sz w:val="24"/>
          <w:szCs w:val="24"/>
          <w:lang w:val="az-Latn-AZ"/>
        </w:rPr>
        <w:t>doldurulmur</w:t>
      </w:r>
      <w:r w:rsidR="0066502B" w:rsidRPr="000847BE">
        <w:rPr>
          <w:rFonts w:ascii="Arial" w:hAnsi="Arial" w:cs="Arial"/>
          <w:sz w:val="24"/>
          <w:szCs w:val="24"/>
          <w:lang w:val="az-Latn-AZ"/>
        </w:rPr>
        <w:t>.</w:t>
      </w:r>
      <w:r w:rsidR="0066502B" w:rsidRPr="000847BE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</w:p>
    <w:p w:rsidR="000828E9" w:rsidRDefault="000828E9" w:rsidP="000847BE">
      <w:pPr>
        <w:pStyle w:val="Caption"/>
        <w:tabs>
          <w:tab w:val="left" w:pos="5940"/>
        </w:tabs>
        <w:spacing w:line="360" w:lineRule="auto"/>
        <w:ind w:right="0" w:firstLine="567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0828E9" w:rsidRPr="000847BE" w:rsidRDefault="000828E9" w:rsidP="000828E9">
      <w:pPr>
        <w:pStyle w:val="Caption"/>
        <w:tabs>
          <w:tab w:val="left" w:pos="5940"/>
        </w:tabs>
        <w:spacing w:line="360" w:lineRule="auto"/>
        <w:ind w:left="927" w:right="0"/>
        <w:rPr>
          <w:rFonts w:ascii="Arial" w:hAnsi="Arial" w:cs="Arial"/>
          <w:b/>
          <w:bCs/>
          <w:sz w:val="24"/>
          <w:szCs w:val="24"/>
          <w:lang w:val="az-Latn-AZ"/>
        </w:rPr>
      </w:pPr>
      <w:r>
        <w:rPr>
          <w:rFonts w:ascii="Arial" w:hAnsi="Arial" w:cs="Arial"/>
          <w:b/>
          <w:bCs/>
          <w:sz w:val="24"/>
          <w:szCs w:val="24"/>
          <w:lang w:val="az-Latn-AZ"/>
        </w:rPr>
        <w:t>*   *   *</w:t>
      </w:r>
    </w:p>
    <w:sectPr w:rsidR="000828E9" w:rsidRPr="000847BE" w:rsidSect="00C5774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Arial AzCyr"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B545E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D1455B"/>
    <w:multiLevelType w:val="hybridMultilevel"/>
    <w:tmpl w:val="102E3744"/>
    <w:lvl w:ilvl="0" w:tplc="FC00532C">
      <w:numFmt w:val="bullet"/>
      <w:lvlText w:val=""/>
      <w:lvlJc w:val="left"/>
      <w:pPr>
        <w:ind w:left="927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5CF"/>
    <w:rsid w:val="00000E12"/>
    <w:rsid w:val="00006171"/>
    <w:rsid w:val="000125B2"/>
    <w:rsid w:val="000262A0"/>
    <w:rsid w:val="00037DC5"/>
    <w:rsid w:val="00044342"/>
    <w:rsid w:val="0004463C"/>
    <w:rsid w:val="00053124"/>
    <w:rsid w:val="0006543F"/>
    <w:rsid w:val="00081A9A"/>
    <w:rsid w:val="00082132"/>
    <w:rsid w:val="000822D8"/>
    <w:rsid w:val="000828E9"/>
    <w:rsid w:val="00083792"/>
    <w:rsid w:val="00083B3E"/>
    <w:rsid w:val="000847BE"/>
    <w:rsid w:val="00085BCB"/>
    <w:rsid w:val="000862B5"/>
    <w:rsid w:val="00096413"/>
    <w:rsid w:val="000973FD"/>
    <w:rsid w:val="000A65E9"/>
    <w:rsid w:val="000B5482"/>
    <w:rsid w:val="000C7585"/>
    <w:rsid w:val="000D1285"/>
    <w:rsid w:val="000E3371"/>
    <w:rsid w:val="000E65BB"/>
    <w:rsid w:val="000E71C6"/>
    <w:rsid w:val="001028BB"/>
    <w:rsid w:val="00103E64"/>
    <w:rsid w:val="0010579A"/>
    <w:rsid w:val="00105DA8"/>
    <w:rsid w:val="00107565"/>
    <w:rsid w:val="00107E2A"/>
    <w:rsid w:val="00113147"/>
    <w:rsid w:val="00116951"/>
    <w:rsid w:val="00124041"/>
    <w:rsid w:val="0012556E"/>
    <w:rsid w:val="00127D9F"/>
    <w:rsid w:val="00135CF9"/>
    <w:rsid w:val="0014222A"/>
    <w:rsid w:val="00143451"/>
    <w:rsid w:val="00144EA5"/>
    <w:rsid w:val="00146EAB"/>
    <w:rsid w:val="00146F99"/>
    <w:rsid w:val="001527AD"/>
    <w:rsid w:val="00155607"/>
    <w:rsid w:val="0015760B"/>
    <w:rsid w:val="00160E2D"/>
    <w:rsid w:val="00166043"/>
    <w:rsid w:val="001669C0"/>
    <w:rsid w:val="001701AE"/>
    <w:rsid w:val="00171CB3"/>
    <w:rsid w:val="00176691"/>
    <w:rsid w:val="00176CBF"/>
    <w:rsid w:val="0018383F"/>
    <w:rsid w:val="001917AB"/>
    <w:rsid w:val="00194525"/>
    <w:rsid w:val="00194FBB"/>
    <w:rsid w:val="001B2A05"/>
    <w:rsid w:val="001C1C8A"/>
    <w:rsid w:val="001D0701"/>
    <w:rsid w:val="001E5F19"/>
    <w:rsid w:val="001F48D8"/>
    <w:rsid w:val="001F4EC2"/>
    <w:rsid w:val="002011E9"/>
    <w:rsid w:val="0020592E"/>
    <w:rsid w:val="00211BF0"/>
    <w:rsid w:val="00227042"/>
    <w:rsid w:val="00231203"/>
    <w:rsid w:val="002451B7"/>
    <w:rsid w:val="0024636E"/>
    <w:rsid w:val="00250AB4"/>
    <w:rsid w:val="00251B04"/>
    <w:rsid w:val="00260A8C"/>
    <w:rsid w:val="00263F7C"/>
    <w:rsid w:val="00273449"/>
    <w:rsid w:val="0027372F"/>
    <w:rsid w:val="00273928"/>
    <w:rsid w:val="00287FF5"/>
    <w:rsid w:val="00291A2F"/>
    <w:rsid w:val="002A23E4"/>
    <w:rsid w:val="002B1A68"/>
    <w:rsid w:val="002B27B3"/>
    <w:rsid w:val="002B57E4"/>
    <w:rsid w:val="002C17CC"/>
    <w:rsid w:val="002C3BD5"/>
    <w:rsid w:val="002C543F"/>
    <w:rsid w:val="002D34CC"/>
    <w:rsid w:val="002D6811"/>
    <w:rsid w:val="002D76C5"/>
    <w:rsid w:val="002E16BD"/>
    <w:rsid w:val="002E28B4"/>
    <w:rsid w:val="002E4B05"/>
    <w:rsid w:val="002E5911"/>
    <w:rsid w:val="002E677C"/>
    <w:rsid w:val="002E7EB3"/>
    <w:rsid w:val="002F6448"/>
    <w:rsid w:val="00320F77"/>
    <w:rsid w:val="003214D7"/>
    <w:rsid w:val="0032695C"/>
    <w:rsid w:val="003328AE"/>
    <w:rsid w:val="003338EC"/>
    <w:rsid w:val="0033579B"/>
    <w:rsid w:val="0033769B"/>
    <w:rsid w:val="00363752"/>
    <w:rsid w:val="0036540D"/>
    <w:rsid w:val="003660E3"/>
    <w:rsid w:val="0037006F"/>
    <w:rsid w:val="00370FFF"/>
    <w:rsid w:val="00371751"/>
    <w:rsid w:val="00371EE1"/>
    <w:rsid w:val="00381587"/>
    <w:rsid w:val="003836A2"/>
    <w:rsid w:val="003974C1"/>
    <w:rsid w:val="00397870"/>
    <w:rsid w:val="003A2C36"/>
    <w:rsid w:val="003B08C1"/>
    <w:rsid w:val="003B1B7B"/>
    <w:rsid w:val="003B6E09"/>
    <w:rsid w:val="003C4D0A"/>
    <w:rsid w:val="003C7F27"/>
    <w:rsid w:val="003E5C6F"/>
    <w:rsid w:val="003F1787"/>
    <w:rsid w:val="003F17CF"/>
    <w:rsid w:val="003F1CA3"/>
    <w:rsid w:val="003F4898"/>
    <w:rsid w:val="003F7E7B"/>
    <w:rsid w:val="00400320"/>
    <w:rsid w:val="00401776"/>
    <w:rsid w:val="004017E5"/>
    <w:rsid w:val="004062E0"/>
    <w:rsid w:val="004179B1"/>
    <w:rsid w:val="00417B82"/>
    <w:rsid w:val="00426D94"/>
    <w:rsid w:val="00433F5E"/>
    <w:rsid w:val="00436849"/>
    <w:rsid w:val="00437402"/>
    <w:rsid w:val="0044736F"/>
    <w:rsid w:val="004514C0"/>
    <w:rsid w:val="004518EA"/>
    <w:rsid w:val="0045345A"/>
    <w:rsid w:val="004555E8"/>
    <w:rsid w:val="00457E38"/>
    <w:rsid w:val="004659BE"/>
    <w:rsid w:val="0046673F"/>
    <w:rsid w:val="004676FF"/>
    <w:rsid w:val="004733C4"/>
    <w:rsid w:val="00475AD4"/>
    <w:rsid w:val="004767AB"/>
    <w:rsid w:val="00476D40"/>
    <w:rsid w:val="00484793"/>
    <w:rsid w:val="00487611"/>
    <w:rsid w:val="004933F8"/>
    <w:rsid w:val="004954FD"/>
    <w:rsid w:val="0049730A"/>
    <w:rsid w:val="004B10BA"/>
    <w:rsid w:val="004C197C"/>
    <w:rsid w:val="004C1FA7"/>
    <w:rsid w:val="004C5359"/>
    <w:rsid w:val="004C63C5"/>
    <w:rsid w:val="004E3BE1"/>
    <w:rsid w:val="00503174"/>
    <w:rsid w:val="00504C1B"/>
    <w:rsid w:val="00507FE0"/>
    <w:rsid w:val="00510092"/>
    <w:rsid w:val="005113CB"/>
    <w:rsid w:val="005120C4"/>
    <w:rsid w:val="0052233B"/>
    <w:rsid w:val="00525394"/>
    <w:rsid w:val="00530CB5"/>
    <w:rsid w:val="005329EB"/>
    <w:rsid w:val="00536203"/>
    <w:rsid w:val="00537BC8"/>
    <w:rsid w:val="00544BA2"/>
    <w:rsid w:val="00545136"/>
    <w:rsid w:val="005474D1"/>
    <w:rsid w:val="00555DA7"/>
    <w:rsid w:val="00557FF1"/>
    <w:rsid w:val="00561E25"/>
    <w:rsid w:val="0056384C"/>
    <w:rsid w:val="00563DFC"/>
    <w:rsid w:val="00563FD9"/>
    <w:rsid w:val="00570910"/>
    <w:rsid w:val="00582CAC"/>
    <w:rsid w:val="00587924"/>
    <w:rsid w:val="00591662"/>
    <w:rsid w:val="005958C5"/>
    <w:rsid w:val="00595EF5"/>
    <w:rsid w:val="005A521F"/>
    <w:rsid w:val="005B2AFB"/>
    <w:rsid w:val="005B2D0E"/>
    <w:rsid w:val="005C2161"/>
    <w:rsid w:val="005D215C"/>
    <w:rsid w:val="005D7A56"/>
    <w:rsid w:val="005F147A"/>
    <w:rsid w:val="005F1D82"/>
    <w:rsid w:val="005F6145"/>
    <w:rsid w:val="005F713B"/>
    <w:rsid w:val="00604E05"/>
    <w:rsid w:val="0060763A"/>
    <w:rsid w:val="006215A5"/>
    <w:rsid w:val="00624AF3"/>
    <w:rsid w:val="006253AD"/>
    <w:rsid w:val="00631572"/>
    <w:rsid w:val="00647338"/>
    <w:rsid w:val="006512BF"/>
    <w:rsid w:val="00652F83"/>
    <w:rsid w:val="00656273"/>
    <w:rsid w:val="0066101D"/>
    <w:rsid w:val="0066502B"/>
    <w:rsid w:val="00673C20"/>
    <w:rsid w:val="00683DAC"/>
    <w:rsid w:val="00685AF6"/>
    <w:rsid w:val="00686F39"/>
    <w:rsid w:val="00695AB1"/>
    <w:rsid w:val="00697D95"/>
    <w:rsid w:val="006A026D"/>
    <w:rsid w:val="006A4212"/>
    <w:rsid w:val="006A5FCB"/>
    <w:rsid w:val="006B0F8A"/>
    <w:rsid w:val="006B2107"/>
    <w:rsid w:val="006B471D"/>
    <w:rsid w:val="006B6569"/>
    <w:rsid w:val="006C3C31"/>
    <w:rsid w:val="006D3053"/>
    <w:rsid w:val="006D30EC"/>
    <w:rsid w:val="006D3773"/>
    <w:rsid w:val="006D588A"/>
    <w:rsid w:val="006D5FD7"/>
    <w:rsid w:val="006E004D"/>
    <w:rsid w:val="006E04A9"/>
    <w:rsid w:val="006E05B7"/>
    <w:rsid w:val="006E0E4B"/>
    <w:rsid w:val="006E3D13"/>
    <w:rsid w:val="006E6A49"/>
    <w:rsid w:val="006F351B"/>
    <w:rsid w:val="006F4A88"/>
    <w:rsid w:val="006F5B22"/>
    <w:rsid w:val="007002B6"/>
    <w:rsid w:val="007050C2"/>
    <w:rsid w:val="0071127C"/>
    <w:rsid w:val="00730D19"/>
    <w:rsid w:val="00736838"/>
    <w:rsid w:val="00741C27"/>
    <w:rsid w:val="00742AE0"/>
    <w:rsid w:val="007531C5"/>
    <w:rsid w:val="0076020A"/>
    <w:rsid w:val="007628AB"/>
    <w:rsid w:val="00781011"/>
    <w:rsid w:val="00781105"/>
    <w:rsid w:val="00791345"/>
    <w:rsid w:val="007925DE"/>
    <w:rsid w:val="007942E8"/>
    <w:rsid w:val="00795F74"/>
    <w:rsid w:val="007A1689"/>
    <w:rsid w:val="007A1A85"/>
    <w:rsid w:val="007A21CD"/>
    <w:rsid w:val="007A4F47"/>
    <w:rsid w:val="007B1CE7"/>
    <w:rsid w:val="007B7038"/>
    <w:rsid w:val="007C1BF2"/>
    <w:rsid w:val="007C3365"/>
    <w:rsid w:val="007C5C32"/>
    <w:rsid w:val="007D3267"/>
    <w:rsid w:val="007D3496"/>
    <w:rsid w:val="007D677B"/>
    <w:rsid w:val="007F40D0"/>
    <w:rsid w:val="007F54C7"/>
    <w:rsid w:val="00815FC3"/>
    <w:rsid w:val="0081656C"/>
    <w:rsid w:val="0082140A"/>
    <w:rsid w:val="00821F85"/>
    <w:rsid w:val="00827654"/>
    <w:rsid w:val="0082797A"/>
    <w:rsid w:val="0083172C"/>
    <w:rsid w:val="00835423"/>
    <w:rsid w:val="00847009"/>
    <w:rsid w:val="00853D1E"/>
    <w:rsid w:val="008724DC"/>
    <w:rsid w:val="00883E16"/>
    <w:rsid w:val="00884C4C"/>
    <w:rsid w:val="0088599B"/>
    <w:rsid w:val="00887C17"/>
    <w:rsid w:val="00890680"/>
    <w:rsid w:val="00894821"/>
    <w:rsid w:val="008A0CCD"/>
    <w:rsid w:val="008A0CF5"/>
    <w:rsid w:val="008A185F"/>
    <w:rsid w:val="008A3776"/>
    <w:rsid w:val="008B3A09"/>
    <w:rsid w:val="008B4982"/>
    <w:rsid w:val="008B4F6E"/>
    <w:rsid w:val="008C2426"/>
    <w:rsid w:val="008C5F70"/>
    <w:rsid w:val="008C649B"/>
    <w:rsid w:val="008C7740"/>
    <w:rsid w:val="008D43C6"/>
    <w:rsid w:val="008D4D22"/>
    <w:rsid w:val="008D5479"/>
    <w:rsid w:val="008D6750"/>
    <w:rsid w:val="008E5401"/>
    <w:rsid w:val="008F0FF8"/>
    <w:rsid w:val="008F21E8"/>
    <w:rsid w:val="008F2F35"/>
    <w:rsid w:val="00907474"/>
    <w:rsid w:val="009213CB"/>
    <w:rsid w:val="00922A8D"/>
    <w:rsid w:val="0092342E"/>
    <w:rsid w:val="00924031"/>
    <w:rsid w:val="00944259"/>
    <w:rsid w:val="00954632"/>
    <w:rsid w:val="00956A63"/>
    <w:rsid w:val="00961F56"/>
    <w:rsid w:val="00965EE5"/>
    <w:rsid w:val="00974B21"/>
    <w:rsid w:val="00974C43"/>
    <w:rsid w:val="00975F7A"/>
    <w:rsid w:val="00976D94"/>
    <w:rsid w:val="0098219D"/>
    <w:rsid w:val="009846D6"/>
    <w:rsid w:val="00994413"/>
    <w:rsid w:val="009B16E4"/>
    <w:rsid w:val="009B1B4A"/>
    <w:rsid w:val="009B20CC"/>
    <w:rsid w:val="009B48EA"/>
    <w:rsid w:val="009B54A2"/>
    <w:rsid w:val="009B73D0"/>
    <w:rsid w:val="009C153F"/>
    <w:rsid w:val="009C1757"/>
    <w:rsid w:val="009C4A31"/>
    <w:rsid w:val="009D3610"/>
    <w:rsid w:val="009D4A6D"/>
    <w:rsid w:val="009E02B2"/>
    <w:rsid w:val="009E1C40"/>
    <w:rsid w:val="009E27B1"/>
    <w:rsid w:val="009E4754"/>
    <w:rsid w:val="009F3FAB"/>
    <w:rsid w:val="00A00820"/>
    <w:rsid w:val="00A043F7"/>
    <w:rsid w:val="00A07D9A"/>
    <w:rsid w:val="00A206AF"/>
    <w:rsid w:val="00A223CB"/>
    <w:rsid w:val="00A22D7A"/>
    <w:rsid w:val="00A277D7"/>
    <w:rsid w:val="00A414EF"/>
    <w:rsid w:val="00A42B0B"/>
    <w:rsid w:val="00A42FCE"/>
    <w:rsid w:val="00A52756"/>
    <w:rsid w:val="00A548CD"/>
    <w:rsid w:val="00A55314"/>
    <w:rsid w:val="00A55591"/>
    <w:rsid w:val="00A64B46"/>
    <w:rsid w:val="00A67E0B"/>
    <w:rsid w:val="00A71BDC"/>
    <w:rsid w:val="00A723A0"/>
    <w:rsid w:val="00A908E1"/>
    <w:rsid w:val="00A92533"/>
    <w:rsid w:val="00A946E7"/>
    <w:rsid w:val="00AA5943"/>
    <w:rsid w:val="00AA63E9"/>
    <w:rsid w:val="00AB76C4"/>
    <w:rsid w:val="00AC66CE"/>
    <w:rsid w:val="00AD250E"/>
    <w:rsid w:val="00AD25CF"/>
    <w:rsid w:val="00AD4751"/>
    <w:rsid w:val="00AE3D8D"/>
    <w:rsid w:val="00AE6EA3"/>
    <w:rsid w:val="00AE77DD"/>
    <w:rsid w:val="00B02E11"/>
    <w:rsid w:val="00B06ADC"/>
    <w:rsid w:val="00B20A39"/>
    <w:rsid w:val="00B35522"/>
    <w:rsid w:val="00B53596"/>
    <w:rsid w:val="00B758A0"/>
    <w:rsid w:val="00B83930"/>
    <w:rsid w:val="00B85DF0"/>
    <w:rsid w:val="00B87BB1"/>
    <w:rsid w:val="00B87E5C"/>
    <w:rsid w:val="00B92367"/>
    <w:rsid w:val="00B94EEC"/>
    <w:rsid w:val="00B979A8"/>
    <w:rsid w:val="00BA5533"/>
    <w:rsid w:val="00BB3475"/>
    <w:rsid w:val="00BB3C67"/>
    <w:rsid w:val="00BC116F"/>
    <w:rsid w:val="00BC42E1"/>
    <w:rsid w:val="00BC5E37"/>
    <w:rsid w:val="00BD0F37"/>
    <w:rsid w:val="00BD2C5F"/>
    <w:rsid w:val="00BE0A55"/>
    <w:rsid w:val="00BE0E17"/>
    <w:rsid w:val="00BF3401"/>
    <w:rsid w:val="00C0392A"/>
    <w:rsid w:val="00C10386"/>
    <w:rsid w:val="00C13D1A"/>
    <w:rsid w:val="00C20452"/>
    <w:rsid w:val="00C21BAA"/>
    <w:rsid w:val="00C30EA7"/>
    <w:rsid w:val="00C31AF9"/>
    <w:rsid w:val="00C32B16"/>
    <w:rsid w:val="00C43FF3"/>
    <w:rsid w:val="00C45A4B"/>
    <w:rsid w:val="00C53CDD"/>
    <w:rsid w:val="00C55D40"/>
    <w:rsid w:val="00C57749"/>
    <w:rsid w:val="00C63AB2"/>
    <w:rsid w:val="00C77E31"/>
    <w:rsid w:val="00C8142D"/>
    <w:rsid w:val="00C866FE"/>
    <w:rsid w:val="00C87470"/>
    <w:rsid w:val="00C90CB8"/>
    <w:rsid w:val="00C91801"/>
    <w:rsid w:val="00C91BEB"/>
    <w:rsid w:val="00C93E5D"/>
    <w:rsid w:val="00C95DA4"/>
    <w:rsid w:val="00C95EE9"/>
    <w:rsid w:val="00C9680F"/>
    <w:rsid w:val="00CA3519"/>
    <w:rsid w:val="00CA4305"/>
    <w:rsid w:val="00CA60C2"/>
    <w:rsid w:val="00CA6E2D"/>
    <w:rsid w:val="00CA6E79"/>
    <w:rsid w:val="00CB155E"/>
    <w:rsid w:val="00CC7D3A"/>
    <w:rsid w:val="00CD71B9"/>
    <w:rsid w:val="00CE59AC"/>
    <w:rsid w:val="00CE6DE3"/>
    <w:rsid w:val="00D014D6"/>
    <w:rsid w:val="00D04C6F"/>
    <w:rsid w:val="00D21906"/>
    <w:rsid w:val="00D2356D"/>
    <w:rsid w:val="00D24948"/>
    <w:rsid w:val="00D25EAA"/>
    <w:rsid w:val="00D309A1"/>
    <w:rsid w:val="00D30B19"/>
    <w:rsid w:val="00D31C24"/>
    <w:rsid w:val="00D4124C"/>
    <w:rsid w:val="00D43906"/>
    <w:rsid w:val="00D46A1E"/>
    <w:rsid w:val="00D46F11"/>
    <w:rsid w:val="00D72F93"/>
    <w:rsid w:val="00D8272C"/>
    <w:rsid w:val="00D83316"/>
    <w:rsid w:val="00D90597"/>
    <w:rsid w:val="00D942C7"/>
    <w:rsid w:val="00D976EE"/>
    <w:rsid w:val="00DB30B5"/>
    <w:rsid w:val="00DB4C63"/>
    <w:rsid w:val="00DD6A19"/>
    <w:rsid w:val="00DE0F94"/>
    <w:rsid w:val="00DE1AB3"/>
    <w:rsid w:val="00DF22BF"/>
    <w:rsid w:val="00DF32E6"/>
    <w:rsid w:val="00DF5B90"/>
    <w:rsid w:val="00DF7C2E"/>
    <w:rsid w:val="00E05BF2"/>
    <w:rsid w:val="00E1090E"/>
    <w:rsid w:val="00E1134C"/>
    <w:rsid w:val="00E2124F"/>
    <w:rsid w:val="00E300CC"/>
    <w:rsid w:val="00E31871"/>
    <w:rsid w:val="00E44C5E"/>
    <w:rsid w:val="00E465BE"/>
    <w:rsid w:val="00E51887"/>
    <w:rsid w:val="00E52782"/>
    <w:rsid w:val="00E60ED4"/>
    <w:rsid w:val="00E63B18"/>
    <w:rsid w:val="00E66AF5"/>
    <w:rsid w:val="00E70EE8"/>
    <w:rsid w:val="00E711F5"/>
    <w:rsid w:val="00E73E17"/>
    <w:rsid w:val="00E76096"/>
    <w:rsid w:val="00E8766D"/>
    <w:rsid w:val="00E87A86"/>
    <w:rsid w:val="00E9521C"/>
    <w:rsid w:val="00EA01F5"/>
    <w:rsid w:val="00EA11F5"/>
    <w:rsid w:val="00EA1835"/>
    <w:rsid w:val="00EA3FAF"/>
    <w:rsid w:val="00EB607B"/>
    <w:rsid w:val="00EC42BA"/>
    <w:rsid w:val="00EE1CC1"/>
    <w:rsid w:val="00EE1DB5"/>
    <w:rsid w:val="00EE7341"/>
    <w:rsid w:val="00EF1CE0"/>
    <w:rsid w:val="00EF6D8B"/>
    <w:rsid w:val="00F030F3"/>
    <w:rsid w:val="00F04515"/>
    <w:rsid w:val="00F050F1"/>
    <w:rsid w:val="00F050F2"/>
    <w:rsid w:val="00F06279"/>
    <w:rsid w:val="00F106A6"/>
    <w:rsid w:val="00F1617C"/>
    <w:rsid w:val="00F243F1"/>
    <w:rsid w:val="00F27CA4"/>
    <w:rsid w:val="00F3099B"/>
    <w:rsid w:val="00F31E66"/>
    <w:rsid w:val="00F32476"/>
    <w:rsid w:val="00F33D1F"/>
    <w:rsid w:val="00F366B5"/>
    <w:rsid w:val="00F445F2"/>
    <w:rsid w:val="00F63FE3"/>
    <w:rsid w:val="00F77C42"/>
    <w:rsid w:val="00F8613D"/>
    <w:rsid w:val="00F875DF"/>
    <w:rsid w:val="00F969FB"/>
    <w:rsid w:val="00FA0A0E"/>
    <w:rsid w:val="00FB01D6"/>
    <w:rsid w:val="00FB56EB"/>
    <w:rsid w:val="00FB580D"/>
    <w:rsid w:val="00FC3697"/>
    <w:rsid w:val="00FC5648"/>
    <w:rsid w:val="00FC796D"/>
    <w:rsid w:val="00FC7A60"/>
    <w:rsid w:val="00FD2040"/>
    <w:rsid w:val="00FD54C8"/>
    <w:rsid w:val="00FE60D6"/>
    <w:rsid w:val="00FE61DF"/>
    <w:rsid w:val="00FF310F"/>
    <w:rsid w:val="00FF6287"/>
    <w:rsid w:val="00FF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66684C"/>
  <w15:docId w15:val="{3811A0A9-461E-4B78-8C90-E3B9A3B9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pPr>
      <w:ind w:right="-1050"/>
      <w:jc w:val="center"/>
    </w:pPr>
    <w:rPr>
      <w:rFonts w:ascii="Arial AzLat" w:hAnsi="Arial AzLat"/>
      <w:sz w:val="28"/>
      <w:lang w:val="en-US"/>
    </w:rPr>
  </w:style>
  <w:style w:type="paragraph" w:styleId="BodyText">
    <w:name w:val="Body Text"/>
    <w:basedOn w:val="Normal"/>
    <w:rsid w:val="005D215C"/>
    <w:pPr>
      <w:jc w:val="both"/>
    </w:pPr>
    <w:rPr>
      <w:rFonts w:ascii="Arial AzCyr" w:hAnsi="Arial AzCyr"/>
      <w:sz w:val="24"/>
    </w:rPr>
  </w:style>
  <w:style w:type="table" w:styleId="TableGrid">
    <w:name w:val="Table Grid"/>
    <w:basedOn w:val="TableNormal"/>
    <w:rsid w:val="005B2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E711F5"/>
    <w:rPr>
      <w:i/>
      <w:iCs/>
    </w:rPr>
  </w:style>
  <w:style w:type="character" w:customStyle="1" w:styleId="apple-converted-space">
    <w:name w:val="apple-converted-space"/>
    <w:rsid w:val="00E711F5"/>
  </w:style>
  <w:style w:type="character" w:styleId="CommentReference">
    <w:name w:val="annotation reference"/>
    <w:rsid w:val="00BC5E3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C5E37"/>
  </w:style>
  <w:style w:type="character" w:customStyle="1" w:styleId="CommentTextChar">
    <w:name w:val="Comment Text Char"/>
    <w:link w:val="CommentText"/>
    <w:rsid w:val="00BC5E37"/>
    <w:rPr>
      <w:rFonts w:eastAsia="Times New Roman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BC5E37"/>
    <w:rPr>
      <w:b/>
      <w:bCs/>
    </w:rPr>
  </w:style>
  <w:style w:type="character" w:customStyle="1" w:styleId="CommentSubjectChar">
    <w:name w:val="Comment Subject Char"/>
    <w:link w:val="CommentSubject"/>
    <w:rsid w:val="00BC5E37"/>
    <w:rPr>
      <w:rFonts w:eastAsia="Times New Roman"/>
      <w:b/>
      <w:bCs/>
      <w:lang w:val="ru-RU" w:eastAsia="ru-RU"/>
    </w:rPr>
  </w:style>
  <w:style w:type="paragraph" w:styleId="BalloonText">
    <w:name w:val="Balloon Text"/>
    <w:basedOn w:val="Normal"/>
    <w:link w:val="BalloonTextChar"/>
    <w:rsid w:val="00BC5E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C5E37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tm81">
    <w:name w:val="tm81"/>
    <w:qFormat/>
    <w:rsid w:val="006D30EC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AF5CF5A-F9AC-4555-ACF0-80C8417BC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862</Words>
  <Characters>4916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</vt:lpstr>
      <vt:lpstr>                                                                               </vt:lpstr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Gunel Sabiq Qizi Esgerova</cp:lastModifiedBy>
  <cp:revision>9</cp:revision>
  <cp:lastPrinted>2005-12-01T06:55:00Z</cp:lastPrinted>
  <dcterms:created xsi:type="dcterms:W3CDTF">2022-01-31T06:21:00Z</dcterms:created>
  <dcterms:modified xsi:type="dcterms:W3CDTF">2024-07-09T05:44:00Z</dcterms:modified>
</cp:coreProperties>
</file>