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640E" w14:textId="7E1E7C31" w:rsidR="00E16840" w:rsidRDefault="00E16840" w:rsidP="00C4552C">
      <w:pPr>
        <w:pStyle w:val="Documentname"/>
        <w:spacing w:line="240" w:lineRule="auto"/>
        <w:ind w:left="4253"/>
        <w:rPr>
          <w:rFonts w:cs="Arial"/>
          <w:b w:val="0"/>
          <w:noProof/>
          <w:sz w:val="24"/>
          <w:szCs w:val="24"/>
        </w:rPr>
      </w:pPr>
      <w:r w:rsidRPr="004E08EB">
        <w:rPr>
          <w:rFonts w:cs="Arial"/>
          <w:b w:val="0"/>
          <w:noProof/>
          <w:sz w:val="24"/>
          <w:szCs w:val="24"/>
        </w:rPr>
        <w:t>Azərbaycan Respublikası İqtisadiyyat Nazirliyi yanınd</w:t>
      </w:r>
      <w:r w:rsidR="007F2614">
        <w:rPr>
          <w:rFonts w:cs="Arial"/>
          <w:b w:val="0"/>
          <w:noProof/>
          <w:sz w:val="24"/>
          <w:szCs w:val="24"/>
        </w:rPr>
        <w:t xml:space="preserve">a </w:t>
      </w:r>
      <w:r w:rsidRPr="004E08EB">
        <w:rPr>
          <w:rFonts w:cs="Arial"/>
          <w:b w:val="0"/>
          <w:noProof/>
          <w:sz w:val="24"/>
          <w:szCs w:val="24"/>
        </w:rPr>
        <w:t xml:space="preserve">Dövlət Vergi Xidmətinin </w:t>
      </w:r>
      <w:del w:id="0" w:author="Arif Alakbar" w:date="2025-01-09T10:05:00Z">
        <w:r w:rsidR="00E22608" w:rsidDel="003B5D32">
          <w:rPr>
            <w:rFonts w:cs="Arial"/>
            <w:b w:val="0"/>
            <w:noProof/>
            <w:sz w:val="24"/>
            <w:szCs w:val="24"/>
          </w:rPr>
          <w:delText>“___”______</w:delText>
        </w:r>
      </w:del>
      <w:ins w:id="1" w:author="Arif Alakbar" w:date="2025-01-09T10:05:00Z">
        <w:r w:rsidR="003B5D32">
          <w:rPr>
            <w:rFonts w:cs="Arial"/>
            <w:b w:val="0"/>
            <w:noProof/>
            <w:sz w:val="24"/>
            <w:szCs w:val="24"/>
            <w:lang w:val="ru-RU"/>
          </w:rPr>
          <w:t xml:space="preserve">28 </w:t>
        </w:r>
        <w:r w:rsidR="003B5D32">
          <w:rPr>
            <w:rFonts w:cs="Arial"/>
            <w:b w:val="0"/>
            <w:noProof/>
            <w:sz w:val="24"/>
            <w:szCs w:val="24"/>
            <w:lang w:val="en-US"/>
          </w:rPr>
          <w:t xml:space="preserve">dekabr </w:t>
        </w:r>
      </w:ins>
      <w:r w:rsidRPr="004E08EB">
        <w:rPr>
          <w:rFonts w:cs="Arial"/>
          <w:b w:val="0"/>
          <w:noProof/>
          <w:sz w:val="24"/>
          <w:szCs w:val="24"/>
        </w:rPr>
        <w:t>202</w:t>
      </w:r>
      <w:r w:rsidR="00E22608">
        <w:rPr>
          <w:rFonts w:cs="Arial"/>
          <w:b w:val="0"/>
          <w:noProof/>
          <w:sz w:val="24"/>
          <w:szCs w:val="24"/>
        </w:rPr>
        <w:t>4</w:t>
      </w:r>
      <w:r w:rsidRPr="004E08EB">
        <w:rPr>
          <w:rFonts w:cs="Arial"/>
          <w:b w:val="0"/>
          <w:noProof/>
          <w:sz w:val="24"/>
          <w:szCs w:val="24"/>
        </w:rPr>
        <w:t>-c</w:t>
      </w:r>
      <w:r w:rsidR="009A22E2">
        <w:rPr>
          <w:rFonts w:cs="Arial"/>
          <w:b w:val="0"/>
          <w:noProof/>
          <w:sz w:val="24"/>
          <w:szCs w:val="24"/>
        </w:rPr>
        <w:t>ü</w:t>
      </w:r>
      <w:r w:rsidRPr="004E08EB">
        <w:rPr>
          <w:rFonts w:cs="Arial"/>
          <w:b w:val="0"/>
          <w:noProof/>
          <w:sz w:val="24"/>
          <w:szCs w:val="24"/>
        </w:rPr>
        <w:t xml:space="preserve"> il tarixli </w:t>
      </w:r>
      <w:ins w:id="2" w:author="Arif Alakbar" w:date="2025-01-09T10:05:00Z">
        <w:r w:rsidR="003B5D32" w:rsidRPr="003B5D32">
          <w:rPr>
            <w:rFonts w:cs="Arial"/>
            <w:b w:val="0"/>
            <w:bCs/>
            <w:noProof/>
            <w:sz w:val="24"/>
            <w:szCs w:val="24"/>
            <w:lang w:val="en-US"/>
          </w:rPr>
          <w:br/>
          <w:t>2417140100917900</w:t>
        </w:r>
        <w:r w:rsidR="003B5D32">
          <w:rPr>
            <w:rFonts w:cs="Arial"/>
            <w:b w:val="0"/>
            <w:bCs/>
            <w:noProof/>
            <w:sz w:val="24"/>
            <w:szCs w:val="24"/>
            <w:lang w:val="ru-RU"/>
          </w:rPr>
          <w:t xml:space="preserve"> </w:t>
        </w:r>
      </w:ins>
      <w:del w:id="3" w:author="Arif Alakbar" w:date="2025-01-09T10:05:00Z">
        <w:r w:rsidR="00804DE4" w:rsidDel="003B5D32">
          <w:rPr>
            <w:rFonts w:cs="Arial"/>
            <w:b w:val="0"/>
            <w:noProof/>
            <w:sz w:val="24"/>
            <w:szCs w:val="24"/>
          </w:rPr>
          <w:delText>________________</w:delText>
        </w:r>
        <w:r w:rsidR="00804DE4" w:rsidRPr="0061144D" w:rsidDel="003B5D32">
          <w:rPr>
            <w:rFonts w:cs="Arial"/>
            <w:b w:val="0"/>
            <w:noProof/>
            <w:sz w:val="24"/>
            <w:szCs w:val="24"/>
          </w:rPr>
          <w:delText xml:space="preserve"> </w:delText>
        </w:r>
      </w:del>
      <w:r w:rsidRPr="004E08EB">
        <w:rPr>
          <w:rFonts w:cs="Arial"/>
          <w:b w:val="0"/>
          <w:noProof/>
          <w:sz w:val="24"/>
          <w:szCs w:val="24"/>
        </w:rPr>
        <w:t>nömrəli əmri ilə təsdiq edilmişdir.</w:t>
      </w:r>
      <w:bookmarkStart w:id="4" w:name="_Hlk99068772"/>
    </w:p>
    <w:p w14:paraId="0DB28069" w14:textId="77777777" w:rsidR="00E16840" w:rsidRPr="00680DB1" w:rsidRDefault="00E16840" w:rsidP="004F7B3F">
      <w:pPr>
        <w:pStyle w:val="Documentname"/>
        <w:spacing w:line="240" w:lineRule="auto"/>
        <w:jc w:val="both"/>
        <w:rPr>
          <w:rFonts w:cs="Arial"/>
          <w:bCs/>
          <w:sz w:val="24"/>
          <w:szCs w:val="24"/>
          <w:lang w:val="az-Latn-AZ"/>
        </w:rPr>
      </w:pPr>
    </w:p>
    <w:p w14:paraId="37B8EB80" w14:textId="507A7B1A" w:rsidR="004A53A5" w:rsidRPr="00680DB1" w:rsidRDefault="001C7056" w:rsidP="006B5417">
      <w:pPr>
        <w:pStyle w:val="Documentname"/>
        <w:spacing w:line="240" w:lineRule="auto"/>
        <w:jc w:val="center"/>
        <w:rPr>
          <w:rFonts w:cs="Arial"/>
          <w:bCs/>
          <w:sz w:val="24"/>
          <w:szCs w:val="24"/>
          <w:lang w:val="az-Latn-AZ"/>
        </w:rPr>
      </w:pPr>
      <w:r w:rsidRPr="001C7056">
        <w:rPr>
          <w:rFonts w:cs="Arial"/>
          <w:bCs/>
          <w:sz w:val="28"/>
          <w:szCs w:val="24"/>
          <w:lang w:val="az-Latn-AZ"/>
        </w:rPr>
        <w:t xml:space="preserve">İqtisadiyyat Nazirliyi yanında </w:t>
      </w:r>
      <w:r w:rsidR="00E461C3" w:rsidRPr="00EE798B">
        <w:rPr>
          <w:rFonts w:cs="Arial"/>
          <w:bCs/>
          <w:sz w:val="28"/>
          <w:szCs w:val="24"/>
          <w:lang w:val="az-Latn-AZ"/>
        </w:rPr>
        <w:t>D</w:t>
      </w:r>
      <w:r w:rsidR="005C49EF" w:rsidRPr="00EE798B">
        <w:rPr>
          <w:rFonts w:cs="Arial"/>
          <w:bCs/>
          <w:sz w:val="28"/>
          <w:szCs w:val="24"/>
          <w:lang w:val="az-Latn-AZ"/>
        </w:rPr>
        <w:t xml:space="preserve">övlət </w:t>
      </w:r>
      <w:r w:rsidR="00E461C3" w:rsidRPr="00EE798B">
        <w:rPr>
          <w:rFonts w:cs="Arial"/>
          <w:bCs/>
          <w:sz w:val="28"/>
          <w:szCs w:val="24"/>
          <w:lang w:val="az-Latn-AZ"/>
        </w:rPr>
        <w:t>V</w:t>
      </w:r>
      <w:r w:rsidR="005C49EF" w:rsidRPr="00EE798B">
        <w:rPr>
          <w:rFonts w:cs="Arial"/>
          <w:bCs/>
          <w:sz w:val="28"/>
          <w:szCs w:val="24"/>
          <w:lang w:val="az-Latn-AZ"/>
        </w:rPr>
        <w:t>er</w:t>
      </w:r>
      <w:r w:rsidR="00935C55" w:rsidRPr="00EE798B">
        <w:rPr>
          <w:rFonts w:cs="Arial"/>
          <w:bCs/>
          <w:sz w:val="28"/>
          <w:szCs w:val="24"/>
          <w:lang w:val="az-Latn-AZ"/>
        </w:rPr>
        <w:t>g</w:t>
      </w:r>
      <w:r w:rsidR="005C49EF" w:rsidRPr="00EE798B">
        <w:rPr>
          <w:rFonts w:cs="Arial"/>
          <w:bCs/>
          <w:sz w:val="28"/>
          <w:szCs w:val="24"/>
          <w:lang w:val="az-Latn-AZ"/>
        </w:rPr>
        <w:t xml:space="preserve">i </w:t>
      </w:r>
      <w:r w:rsidR="00E461C3" w:rsidRPr="00EE798B">
        <w:rPr>
          <w:rFonts w:cs="Arial"/>
          <w:bCs/>
          <w:sz w:val="28"/>
          <w:szCs w:val="24"/>
          <w:lang w:val="az-Latn-AZ"/>
        </w:rPr>
        <w:t>X</w:t>
      </w:r>
      <w:r w:rsidR="005C49EF" w:rsidRPr="00EE798B">
        <w:rPr>
          <w:rFonts w:cs="Arial"/>
          <w:bCs/>
          <w:sz w:val="28"/>
          <w:szCs w:val="24"/>
          <w:lang w:val="az-Latn-AZ"/>
        </w:rPr>
        <w:t>idmətin</w:t>
      </w:r>
      <w:r w:rsidR="00D777DE" w:rsidRPr="00EE798B">
        <w:rPr>
          <w:rFonts w:cs="Arial"/>
          <w:bCs/>
          <w:sz w:val="28"/>
          <w:szCs w:val="24"/>
          <w:lang w:val="az-Latn-AZ"/>
        </w:rPr>
        <w:t>də</w:t>
      </w:r>
      <w:r w:rsidR="00E461C3" w:rsidRPr="00EE798B">
        <w:rPr>
          <w:rFonts w:cs="Arial"/>
          <w:bCs/>
          <w:sz w:val="28"/>
          <w:szCs w:val="24"/>
          <w:lang w:val="az-Latn-AZ"/>
        </w:rPr>
        <w:t xml:space="preserve"> satınalma</w:t>
      </w:r>
      <w:r w:rsidR="00E16840" w:rsidRPr="00EE798B">
        <w:rPr>
          <w:rFonts w:cs="Arial"/>
          <w:bCs/>
          <w:sz w:val="28"/>
          <w:szCs w:val="24"/>
          <w:lang w:val="az-Latn-AZ"/>
        </w:rPr>
        <w:t>lar</w:t>
      </w:r>
      <w:r w:rsidR="00D777DE" w:rsidRPr="00EE798B">
        <w:rPr>
          <w:rFonts w:cs="Arial"/>
          <w:bCs/>
          <w:sz w:val="28"/>
          <w:szCs w:val="24"/>
          <w:lang w:val="az-Latn-AZ"/>
        </w:rPr>
        <w:t>ın keçirilməsi</w:t>
      </w:r>
      <w:r w:rsidR="009A22E2">
        <w:rPr>
          <w:rFonts w:cs="Arial"/>
          <w:bCs/>
          <w:sz w:val="28"/>
          <w:szCs w:val="24"/>
          <w:lang w:val="az-Latn-AZ"/>
        </w:rPr>
        <w:t>nə</w:t>
      </w:r>
      <w:r w:rsidR="00E461C3" w:rsidRPr="00EE798B">
        <w:rPr>
          <w:rFonts w:cs="Arial"/>
          <w:bCs/>
          <w:sz w:val="28"/>
          <w:szCs w:val="24"/>
          <w:lang w:val="az-Latn-AZ"/>
        </w:rPr>
        <w:t xml:space="preserve"> </w:t>
      </w:r>
      <w:bookmarkEnd w:id="4"/>
      <w:r w:rsidR="009A22E2">
        <w:rPr>
          <w:rFonts w:cs="Arial"/>
          <w:bCs/>
          <w:sz w:val="28"/>
          <w:szCs w:val="24"/>
          <w:lang w:val="az-Latn-AZ"/>
        </w:rPr>
        <w:t>dair Metodiki Göstəriş</w:t>
      </w:r>
    </w:p>
    <w:p w14:paraId="4C2F70C8" w14:textId="77777777" w:rsidR="00F11BE0" w:rsidRPr="00680DB1" w:rsidRDefault="00B978D7" w:rsidP="004F7B3F">
      <w:pPr>
        <w:pStyle w:val="ac"/>
        <w:spacing w:line="240" w:lineRule="auto"/>
        <w:jc w:val="both"/>
        <w:rPr>
          <w:rFonts w:ascii="Arial" w:hAnsi="Arial" w:cs="Arial"/>
          <w:sz w:val="24"/>
          <w:szCs w:val="24"/>
          <w:lang w:val="az-Latn-AZ"/>
        </w:rPr>
      </w:pPr>
      <w:r w:rsidRPr="00680DB1">
        <w:rPr>
          <w:rFonts w:ascii="Arial" w:hAnsi="Arial" w:cs="Arial"/>
          <w:sz w:val="24"/>
          <w:szCs w:val="24"/>
          <w:lang w:val="az-Latn-AZ"/>
        </w:rPr>
        <w:t xml:space="preserve">1. </w:t>
      </w:r>
      <w:r w:rsidR="00024325" w:rsidRPr="00680DB1">
        <w:rPr>
          <w:rFonts w:ascii="Arial" w:hAnsi="Arial" w:cs="Arial"/>
          <w:sz w:val="24"/>
          <w:szCs w:val="24"/>
          <w:lang w:val="az-Latn-AZ"/>
        </w:rPr>
        <w:t>Ümumi müddəalar</w:t>
      </w:r>
    </w:p>
    <w:p w14:paraId="530675FB" w14:textId="77777777" w:rsidR="00183CBA" w:rsidRPr="00680DB1" w:rsidRDefault="00183CBA" w:rsidP="004F7B3F">
      <w:pPr>
        <w:pStyle w:val="a3"/>
        <w:jc w:val="both"/>
        <w:rPr>
          <w:szCs w:val="24"/>
          <w:lang w:val="az-Latn-AZ"/>
        </w:rPr>
      </w:pPr>
    </w:p>
    <w:p w14:paraId="39E90968" w14:textId="03C1938B" w:rsidR="008E6F79" w:rsidRDefault="00FB5B51" w:rsidP="008E6F79">
      <w:pPr>
        <w:pStyle w:val="af1"/>
        <w:numPr>
          <w:ilvl w:val="1"/>
          <w:numId w:val="74"/>
        </w:numPr>
        <w:tabs>
          <w:tab w:val="left" w:pos="567"/>
        </w:tabs>
        <w:spacing w:line="240" w:lineRule="auto"/>
        <w:ind w:left="0" w:firstLine="0"/>
        <w:jc w:val="both"/>
        <w:rPr>
          <w:szCs w:val="24"/>
          <w:lang w:val="az-Latn-AZ"/>
        </w:rPr>
      </w:pPr>
      <w:r w:rsidRPr="00324F21">
        <w:rPr>
          <w:rFonts w:eastAsia="Arial"/>
          <w:szCs w:val="24"/>
          <w:lang w:val="az-Latn-AZ"/>
        </w:rPr>
        <w:t>“</w:t>
      </w:r>
      <w:r w:rsidR="00324F21" w:rsidRPr="00324F21">
        <w:rPr>
          <w:rFonts w:eastAsia="Arial"/>
          <w:szCs w:val="24"/>
          <w:lang w:val="az-Latn-AZ"/>
        </w:rPr>
        <w:t xml:space="preserve">İqtisadiyyat Nazirliyi yanında </w:t>
      </w:r>
      <w:r w:rsidR="00E16840" w:rsidRPr="0091519E">
        <w:rPr>
          <w:rFonts w:eastAsia="Arial"/>
          <w:szCs w:val="24"/>
          <w:lang w:val="az-Latn-AZ"/>
        </w:rPr>
        <w:t>Dövlət Vergi Xidmətin</w:t>
      </w:r>
      <w:r w:rsidR="00D777DE" w:rsidRPr="0091519E">
        <w:rPr>
          <w:rFonts w:eastAsia="Arial"/>
          <w:szCs w:val="24"/>
          <w:lang w:val="az-Latn-AZ"/>
        </w:rPr>
        <w:t>də</w:t>
      </w:r>
      <w:r w:rsidR="00E16840" w:rsidRPr="0091519E">
        <w:rPr>
          <w:rFonts w:eastAsia="Arial"/>
          <w:szCs w:val="24"/>
          <w:lang w:val="az-Latn-AZ"/>
        </w:rPr>
        <w:t xml:space="preserve"> </w:t>
      </w:r>
      <w:r w:rsidR="00E16840" w:rsidRPr="0091519E">
        <w:rPr>
          <w:szCs w:val="24"/>
          <w:lang w:val="az-Latn-AZ"/>
        </w:rPr>
        <w:t>s</w:t>
      </w:r>
      <w:r w:rsidR="00604BB1" w:rsidRPr="0091519E">
        <w:rPr>
          <w:szCs w:val="24"/>
          <w:lang w:val="az-Latn-AZ"/>
        </w:rPr>
        <w:t>atınalma</w:t>
      </w:r>
      <w:r w:rsidR="00E16840" w:rsidRPr="0091519E">
        <w:rPr>
          <w:szCs w:val="24"/>
          <w:lang w:val="az-Latn-AZ"/>
        </w:rPr>
        <w:t>lar</w:t>
      </w:r>
      <w:r w:rsidR="00D777DE" w:rsidRPr="0091519E">
        <w:rPr>
          <w:szCs w:val="24"/>
          <w:lang w:val="az-Latn-AZ"/>
        </w:rPr>
        <w:t>ın</w:t>
      </w:r>
      <w:r w:rsidR="00604BB1" w:rsidRPr="0091519E">
        <w:rPr>
          <w:szCs w:val="24"/>
          <w:lang w:val="az-Latn-AZ"/>
        </w:rPr>
        <w:t xml:space="preserve"> </w:t>
      </w:r>
      <w:r w:rsidR="00D777DE" w:rsidRPr="0091519E">
        <w:rPr>
          <w:szCs w:val="24"/>
          <w:lang w:val="az-Latn-AZ"/>
        </w:rPr>
        <w:t>keçirilməsi</w:t>
      </w:r>
      <w:r w:rsidR="009A22E2">
        <w:rPr>
          <w:szCs w:val="24"/>
          <w:lang w:val="az-Latn-AZ"/>
        </w:rPr>
        <w:t>nə dair Metodiki Göstəriş</w:t>
      </w:r>
      <w:r w:rsidRPr="0091519E">
        <w:rPr>
          <w:szCs w:val="24"/>
          <w:lang w:val="az-Latn-AZ"/>
        </w:rPr>
        <w:t>”</w:t>
      </w:r>
      <w:r w:rsidR="00214EFA">
        <w:rPr>
          <w:szCs w:val="24"/>
          <w:lang w:val="az-Latn-AZ"/>
        </w:rPr>
        <w:t xml:space="preserve"> (bundan sonra – Metodiki Göstəri</w:t>
      </w:r>
      <w:r w:rsidR="00385726">
        <w:rPr>
          <w:szCs w:val="24"/>
          <w:lang w:val="az-Latn-AZ"/>
        </w:rPr>
        <w:t>ş</w:t>
      </w:r>
      <w:r w:rsidR="00214EFA">
        <w:rPr>
          <w:szCs w:val="24"/>
          <w:lang w:val="az-Latn-AZ"/>
        </w:rPr>
        <w:t>)</w:t>
      </w:r>
      <w:r w:rsidR="00980521" w:rsidRPr="0091519E">
        <w:rPr>
          <w:szCs w:val="24"/>
          <w:lang w:val="az-Latn-AZ"/>
        </w:rPr>
        <w:t xml:space="preserve"> </w:t>
      </w:r>
      <w:r w:rsidR="00604BB1" w:rsidRPr="0091519E">
        <w:rPr>
          <w:szCs w:val="24"/>
          <w:lang w:val="az-Latn-AZ"/>
        </w:rPr>
        <w:t>“Dövlət satınalmaları haqqında</w:t>
      </w:r>
      <w:r w:rsidR="004C093A" w:rsidRPr="0091519E">
        <w:rPr>
          <w:szCs w:val="24"/>
          <w:lang w:val="az-Latn-AZ"/>
        </w:rPr>
        <w:t>”</w:t>
      </w:r>
      <w:r w:rsidR="0046364E" w:rsidRPr="0091519E">
        <w:rPr>
          <w:szCs w:val="24"/>
          <w:lang w:val="az-Latn-AZ"/>
        </w:rPr>
        <w:t xml:space="preserve"> </w:t>
      </w:r>
      <w:r w:rsidR="00604BB1" w:rsidRPr="0091519E">
        <w:rPr>
          <w:szCs w:val="24"/>
          <w:lang w:val="az-Latn-AZ"/>
        </w:rPr>
        <w:t>A</w:t>
      </w:r>
      <w:r w:rsidR="001D7DE0" w:rsidRPr="0091519E">
        <w:rPr>
          <w:szCs w:val="24"/>
          <w:lang w:val="az-Latn-AZ"/>
        </w:rPr>
        <w:t>zərbaycan Respublikasının</w:t>
      </w:r>
      <w:r w:rsidR="00604BB1" w:rsidRPr="0091519E">
        <w:rPr>
          <w:szCs w:val="24"/>
          <w:lang w:val="az-Latn-AZ"/>
        </w:rPr>
        <w:t xml:space="preserve"> </w:t>
      </w:r>
      <w:r w:rsidR="00174DB5" w:rsidRPr="0091519E">
        <w:rPr>
          <w:szCs w:val="24"/>
          <w:lang w:val="az-Latn-AZ"/>
        </w:rPr>
        <w:t>Qanunu</w:t>
      </w:r>
      <w:r w:rsidR="00604BB1" w:rsidRPr="0091519E">
        <w:rPr>
          <w:szCs w:val="24"/>
          <w:lang w:val="az-Latn-AZ"/>
        </w:rPr>
        <w:t>nun</w:t>
      </w:r>
      <w:r w:rsidR="001E3926">
        <w:rPr>
          <w:szCs w:val="24"/>
          <w:lang w:val="az-Latn-AZ"/>
        </w:rPr>
        <w:t xml:space="preserve"> (bundan sonra – Qanun)</w:t>
      </w:r>
      <w:r w:rsidR="00BB1956">
        <w:rPr>
          <w:rFonts w:eastAsia="Arial"/>
          <w:szCs w:val="24"/>
          <w:lang w:val="az-Latn-AZ"/>
        </w:rPr>
        <w:t xml:space="preserve"> </w:t>
      </w:r>
      <w:r w:rsidR="00604BB1" w:rsidRPr="0091519E">
        <w:rPr>
          <w:szCs w:val="24"/>
          <w:lang w:val="az-Latn-AZ"/>
        </w:rPr>
        <w:t xml:space="preserve">və digər aidiyyəti hüquqi </w:t>
      </w:r>
      <w:r w:rsidR="00067FE5">
        <w:rPr>
          <w:szCs w:val="24"/>
          <w:lang w:val="az-Latn-AZ"/>
        </w:rPr>
        <w:t xml:space="preserve">aktların </w:t>
      </w:r>
      <w:r w:rsidR="00604BB1" w:rsidRPr="0091519E">
        <w:rPr>
          <w:szCs w:val="24"/>
          <w:lang w:val="az-Latn-AZ"/>
        </w:rPr>
        <w:t>tələb</w:t>
      </w:r>
      <w:r w:rsidR="0070381A" w:rsidRPr="0091519E">
        <w:rPr>
          <w:szCs w:val="24"/>
          <w:lang w:val="az-Latn-AZ"/>
        </w:rPr>
        <w:t>l</w:t>
      </w:r>
      <w:r w:rsidR="00604BB1" w:rsidRPr="0091519E">
        <w:rPr>
          <w:szCs w:val="24"/>
          <w:lang w:val="az-Latn-AZ"/>
        </w:rPr>
        <w:t xml:space="preserve">əri çərçivəsində </w:t>
      </w:r>
      <w:r w:rsidR="00E16840" w:rsidRPr="0091519E">
        <w:rPr>
          <w:szCs w:val="24"/>
          <w:lang w:val="az-Latn-AZ"/>
        </w:rPr>
        <w:t xml:space="preserve">hazırlanmışdır. </w:t>
      </w:r>
    </w:p>
    <w:p w14:paraId="3C1AB1D9" w14:textId="3AE8CEFA" w:rsidR="005462A9" w:rsidRPr="006B5417" w:rsidRDefault="009211B7" w:rsidP="008E6F79">
      <w:pPr>
        <w:pStyle w:val="af1"/>
        <w:numPr>
          <w:ilvl w:val="1"/>
          <w:numId w:val="74"/>
        </w:numPr>
        <w:tabs>
          <w:tab w:val="left" w:pos="567"/>
        </w:tabs>
        <w:spacing w:line="240" w:lineRule="auto"/>
        <w:ind w:left="0" w:firstLine="0"/>
        <w:jc w:val="both"/>
        <w:rPr>
          <w:szCs w:val="24"/>
          <w:lang w:val="az-Latn-AZ"/>
        </w:rPr>
      </w:pPr>
      <w:r w:rsidRPr="0091519E">
        <w:rPr>
          <w:rFonts w:eastAsia="Arial"/>
          <w:szCs w:val="24"/>
          <w:lang w:val="az-Latn-AZ"/>
        </w:rPr>
        <w:t xml:space="preserve">İqtisadiyyat Nazirliyi yanında </w:t>
      </w:r>
      <w:r w:rsidR="00E16840" w:rsidRPr="0091519E">
        <w:rPr>
          <w:rFonts w:eastAsia="Arial"/>
          <w:szCs w:val="24"/>
          <w:lang w:val="az-Latn-AZ"/>
        </w:rPr>
        <w:t xml:space="preserve">Dövlət Vergi Xidmətinin </w:t>
      </w:r>
      <w:r w:rsidR="00174DB5" w:rsidRPr="0091519E">
        <w:rPr>
          <w:rFonts w:eastAsia="Arial"/>
          <w:szCs w:val="24"/>
          <w:lang w:val="az-Latn-AZ"/>
        </w:rPr>
        <w:t>(bundan sonra</w:t>
      </w:r>
      <w:r w:rsidR="00D86C36" w:rsidRPr="0091519E">
        <w:rPr>
          <w:rFonts w:eastAsia="Arial"/>
          <w:szCs w:val="24"/>
          <w:lang w:val="az-Latn-AZ"/>
        </w:rPr>
        <w:t xml:space="preserve"> -</w:t>
      </w:r>
      <w:r w:rsidR="00174DB5" w:rsidRPr="0091519E">
        <w:rPr>
          <w:rFonts w:eastAsia="Arial"/>
          <w:szCs w:val="24"/>
          <w:lang w:val="az-Latn-AZ"/>
        </w:rPr>
        <w:t xml:space="preserve"> Xidmət) </w:t>
      </w:r>
      <w:r w:rsidR="00E16840" w:rsidRPr="0091519E">
        <w:rPr>
          <w:rFonts w:eastAsia="Arial"/>
          <w:szCs w:val="24"/>
          <w:lang w:val="az-Latn-AZ"/>
        </w:rPr>
        <w:t>Aparatında</w:t>
      </w:r>
      <w:r w:rsidR="00AE08B0">
        <w:rPr>
          <w:rFonts w:eastAsia="Arial"/>
          <w:szCs w:val="24"/>
          <w:lang w:val="az-Latn-AZ"/>
        </w:rPr>
        <w:t>,</w:t>
      </w:r>
      <w:r w:rsidR="00E16840" w:rsidRPr="0091519E">
        <w:rPr>
          <w:rFonts w:eastAsia="Arial"/>
          <w:szCs w:val="24"/>
          <w:lang w:val="az-Latn-AZ"/>
        </w:rPr>
        <w:t xml:space="preserve"> </w:t>
      </w:r>
      <w:r w:rsidR="00CE187D" w:rsidRPr="00A218C6">
        <w:rPr>
          <w:rFonts w:eastAsia="Arial"/>
          <w:szCs w:val="24"/>
          <w:lang w:val="az-Latn-AZ"/>
        </w:rPr>
        <w:t xml:space="preserve">strukturuna daxil olan və </w:t>
      </w:r>
      <w:r w:rsidR="00A218C6" w:rsidRPr="00A218C6">
        <w:rPr>
          <w:rFonts w:eastAsia="Arial"/>
          <w:szCs w:val="24"/>
          <w:lang w:val="az-Latn-AZ"/>
        </w:rPr>
        <w:t xml:space="preserve">strukturuna daxil olmayan tabeliyindəki qurumlarda </w:t>
      </w:r>
      <w:r w:rsidR="00E16840" w:rsidRPr="0091519E">
        <w:rPr>
          <w:rFonts w:eastAsia="Arial"/>
          <w:szCs w:val="24"/>
          <w:lang w:val="az-Latn-AZ"/>
        </w:rPr>
        <w:t xml:space="preserve">satınalma üzrə məsul şəxs və struktur bölmələrin, habelə </w:t>
      </w:r>
      <w:r w:rsidR="002425E9">
        <w:rPr>
          <w:rFonts w:eastAsia="Arial"/>
          <w:szCs w:val="24"/>
          <w:lang w:val="az-Latn-AZ"/>
        </w:rPr>
        <w:t>satınalma</w:t>
      </w:r>
      <w:r w:rsidR="002425E9" w:rsidRPr="0091519E">
        <w:rPr>
          <w:rFonts w:eastAsia="Arial"/>
          <w:szCs w:val="24"/>
          <w:lang w:val="az-Latn-AZ"/>
        </w:rPr>
        <w:t xml:space="preserve"> </w:t>
      </w:r>
      <w:r w:rsidR="00E16840" w:rsidRPr="0091519E">
        <w:rPr>
          <w:rFonts w:eastAsia="Arial"/>
          <w:szCs w:val="24"/>
          <w:lang w:val="az-Latn-AZ"/>
        </w:rPr>
        <w:t>komissiyaların</w:t>
      </w:r>
      <w:r w:rsidR="00102838">
        <w:rPr>
          <w:rFonts w:eastAsia="Arial"/>
          <w:szCs w:val="24"/>
          <w:lang w:val="az-Latn-AZ"/>
        </w:rPr>
        <w:t>ın</w:t>
      </w:r>
      <w:r w:rsidR="00E16840" w:rsidRPr="0091519E">
        <w:rPr>
          <w:rFonts w:eastAsia="Arial"/>
          <w:szCs w:val="24"/>
          <w:lang w:val="az-Latn-AZ"/>
        </w:rPr>
        <w:t xml:space="preserve"> fəaliyyəti</w:t>
      </w:r>
      <w:r w:rsidR="00385739" w:rsidRPr="0091519E">
        <w:rPr>
          <w:rFonts w:eastAsia="Arial"/>
          <w:szCs w:val="24"/>
          <w:lang w:val="az-Latn-AZ"/>
        </w:rPr>
        <w:t>,</w:t>
      </w:r>
      <w:r w:rsidR="00DC4086">
        <w:rPr>
          <w:rFonts w:eastAsia="Arial"/>
          <w:szCs w:val="24"/>
          <w:lang w:val="az-Latn-AZ"/>
        </w:rPr>
        <w:t xml:space="preserve"> hüquq və öhdəlikləri</w:t>
      </w:r>
      <w:r w:rsidR="00292E3B">
        <w:rPr>
          <w:rFonts w:eastAsia="Arial"/>
          <w:szCs w:val="24"/>
          <w:lang w:val="az-Latn-AZ"/>
        </w:rPr>
        <w:t>,</w:t>
      </w:r>
      <w:r w:rsidR="00385739" w:rsidRPr="0091519E">
        <w:rPr>
          <w:rFonts w:eastAsia="Arial"/>
          <w:szCs w:val="24"/>
          <w:lang w:val="az-Latn-AZ"/>
        </w:rPr>
        <w:t xml:space="preserve"> o cümlədən sifarişlərin</w:t>
      </w:r>
      <w:r w:rsidR="00D777DE" w:rsidRPr="0091519E">
        <w:rPr>
          <w:rFonts w:eastAsia="Arial"/>
          <w:szCs w:val="24"/>
          <w:lang w:val="az-Latn-AZ"/>
        </w:rPr>
        <w:t xml:space="preserve"> (tələb</w:t>
      </w:r>
      <w:r w:rsidR="00142769">
        <w:rPr>
          <w:rFonts w:eastAsia="Arial"/>
          <w:szCs w:val="24"/>
          <w:lang w:val="az-Latn-AZ"/>
        </w:rPr>
        <w:t>atlara dair</w:t>
      </w:r>
      <w:r w:rsidR="00D777DE" w:rsidRPr="0091519E">
        <w:rPr>
          <w:rFonts w:eastAsia="Arial"/>
          <w:szCs w:val="24"/>
          <w:lang w:val="az-Latn-AZ"/>
        </w:rPr>
        <w:t xml:space="preserve"> məlumatların) təqdim edilməsi</w:t>
      </w:r>
      <w:r w:rsidR="00385739" w:rsidRPr="0091519E">
        <w:rPr>
          <w:rFonts w:eastAsia="Arial"/>
          <w:szCs w:val="24"/>
          <w:lang w:val="az-Latn-AZ"/>
        </w:rPr>
        <w:t xml:space="preserve"> və satınalma prosedurlarının keçirilməsi </w:t>
      </w:r>
      <w:r w:rsidR="00E16840" w:rsidRPr="0091519E">
        <w:rPr>
          <w:rFonts w:eastAsia="Arial"/>
          <w:szCs w:val="24"/>
          <w:lang w:val="az-Latn-AZ"/>
        </w:rPr>
        <w:t xml:space="preserve">bu </w:t>
      </w:r>
      <w:r w:rsidR="009A22E2">
        <w:rPr>
          <w:rFonts w:eastAsia="Arial"/>
          <w:szCs w:val="24"/>
          <w:lang w:val="az-Latn-AZ"/>
        </w:rPr>
        <w:t>Metodiki Göstərişə</w:t>
      </w:r>
      <w:r w:rsidR="00E16840" w:rsidRPr="0091519E">
        <w:rPr>
          <w:rFonts w:eastAsia="Arial"/>
          <w:szCs w:val="24"/>
          <w:lang w:val="az-Latn-AZ"/>
        </w:rPr>
        <w:t xml:space="preserve"> əsasən tənzimlənir</w:t>
      </w:r>
      <w:r w:rsidR="00385739" w:rsidRPr="0091519E">
        <w:rPr>
          <w:rFonts w:eastAsia="Arial"/>
          <w:szCs w:val="24"/>
          <w:lang w:val="az-Latn-AZ"/>
        </w:rPr>
        <w:t>.</w:t>
      </w:r>
      <w:r w:rsidR="00E16840" w:rsidRPr="0091519E">
        <w:rPr>
          <w:rFonts w:eastAsia="Arial"/>
          <w:szCs w:val="24"/>
          <w:lang w:val="az-Latn-AZ"/>
        </w:rPr>
        <w:t xml:space="preserve"> </w:t>
      </w:r>
    </w:p>
    <w:p w14:paraId="12E5B225" w14:textId="2A727008" w:rsidR="00DE734D" w:rsidRPr="006B5417" w:rsidRDefault="00DE734D" w:rsidP="006B5417">
      <w:pPr>
        <w:pStyle w:val="af1"/>
        <w:numPr>
          <w:ilvl w:val="1"/>
          <w:numId w:val="74"/>
        </w:numPr>
        <w:tabs>
          <w:tab w:val="left" w:pos="567"/>
        </w:tabs>
        <w:spacing w:line="240" w:lineRule="auto"/>
        <w:ind w:left="0" w:firstLine="0"/>
        <w:jc w:val="both"/>
        <w:rPr>
          <w:szCs w:val="24"/>
          <w:lang w:val="az-Latn-AZ"/>
        </w:rPr>
      </w:pPr>
      <w:r w:rsidRPr="00DE734D">
        <w:rPr>
          <w:szCs w:val="24"/>
          <w:lang w:val="az-Latn-AZ"/>
        </w:rPr>
        <w:t>Bu Metodiki Göstəriş</w:t>
      </w:r>
      <w:r>
        <w:rPr>
          <w:szCs w:val="24"/>
          <w:lang w:val="az-Latn-AZ"/>
        </w:rPr>
        <w:t xml:space="preserve"> </w:t>
      </w:r>
      <w:r w:rsidRPr="006B5417">
        <w:rPr>
          <w:szCs w:val="24"/>
          <w:lang w:val="az-Latn-AZ"/>
        </w:rPr>
        <w:t>yalnız dövlət orqanı (qurumu) və ya təbii inhisar subyektləri tərəfindən</w:t>
      </w:r>
      <w:r>
        <w:rPr>
          <w:szCs w:val="24"/>
          <w:lang w:val="az-Latn-AZ"/>
        </w:rPr>
        <w:t xml:space="preserve"> </w:t>
      </w:r>
      <w:r w:rsidRPr="006B5417">
        <w:rPr>
          <w:szCs w:val="24"/>
          <w:lang w:val="az-Latn-AZ"/>
        </w:rPr>
        <w:t>təqdim edilən və qiymətləri (tarifləri) dövlət tərəfindən tənzimlənən (müəyyən edilən) mallar, işlər və ya xidmətlər</w:t>
      </w:r>
      <w:r>
        <w:rPr>
          <w:szCs w:val="24"/>
          <w:lang w:val="az-Latn-AZ"/>
        </w:rPr>
        <w:t xml:space="preserve">in </w:t>
      </w:r>
      <w:r w:rsidRPr="00DE734D">
        <w:rPr>
          <w:szCs w:val="24"/>
          <w:lang w:val="az-Latn-AZ"/>
        </w:rPr>
        <w:t>satın alınmasına şamil edilmir</w:t>
      </w:r>
      <w:r>
        <w:rPr>
          <w:szCs w:val="24"/>
          <w:lang w:val="az-Latn-AZ"/>
        </w:rPr>
        <w:t>.</w:t>
      </w:r>
    </w:p>
    <w:p w14:paraId="38D46334" w14:textId="77777777" w:rsidR="00883A27" w:rsidRPr="00680DB1" w:rsidRDefault="00935C55" w:rsidP="005122BF">
      <w:pPr>
        <w:pStyle w:val="2"/>
        <w:spacing w:line="240" w:lineRule="auto"/>
        <w:jc w:val="both"/>
        <w:rPr>
          <w:rFonts w:ascii="Arial" w:hAnsi="Arial" w:cs="Arial"/>
          <w:sz w:val="24"/>
          <w:szCs w:val="24"/>
          <w:lang w:val="az-Latn-AZ"/>
        </w:rPr>
      </w:pPr>
      <w:bookmarkStart w:id="5" w:name="_Toc109071545"/>
      <w:r w:rsidRPr="00680DB1">
        <w:rPr>
          <w:rFonts w:ascii="Arial" w:hAnsi="Arial" w:cs="Arial"/>
          <w:sz w:val="24"/>
          <w:szCs w:val="24"/>
          <w:lang w:val="az-Latn-AZ"/>
        </w:rPr>
        <w:t xml:space="preserve">2. </w:t>
      </w:r>
      <w:r w:rsidR="00883A27" w:rsidRPr="00680DB1">
        <w:rPr>
          <w:rFonts w:ascii="Arial" w:hAnsi="Arial" w:cs="Arial"/>
          <w:sz w:val="24"/>
          <w:szCs w:val="24"/>
          <w:lang w:val="az-Latn-AZ"/>
        </w:rPr>
        <w:t>Əsas anlayışlar</w:t>
      </w:r>
      <w:bookmarkEnd w:id="5"/>
    </w:p>
    <w:p w14:paraId="46EE9CDA" w14:textId="77777777" w:rsidR="00D14D06" w:rsidRPr="00680DB1" w:rsidRDefault="00D14D06">
      <w:pPr>
        <w:widowControl w:val="0"/>
        <w:spacing w:line="240" w:lineRule="auto"/>
        <w:jc w:val="both"/>
        <w:rPr>
          <w:szCs w:val="24"/>
          <w:lang w:val="az-Latn-AZ"/>
        </w:rPr>
      </w:pPr>
    </w:p>
    <w:p w14:paraId="4B0444AA" w14:textId="27CF5982" w:rsidR="00FA4F10" w:rsidRPr="00577318" w:rsidRDefault="00FA4F10" w:rsidP="00793F2F">
      <w:pPr>
        <w:pStyle w:val="af1"/>
        <w:widowControl w:val="0"/>
        <w:numPr>
          <w:ilvl w:val="1"/>
          <w:numId w:val="77"/>
        </w:numPr>
        <w:spacing w:line="240" w:lineRule="auto"/>
        <w:ind w:left="709"/>
        <w:jc w:val="both"/>
        <w:rPr>
          <w:szCs w:val="24"/>
          <w:lang w:val="az-Latn-AZ"/>
        </w:rPr>
      </w:pPr>
      <w:r w:rsidRPr="00577318">
        <w:rPr>
          <w:szCs w:val="24"/>
          <w:lang w:val="az-Latn-AZ"/>
        </w:rPr>
        <w:t xml:space="preserve">Bu </w:t>
      </w:r>
      <w:r w:rsidR="009A22E2">
        <w:rPr>
          <w:szCs w:val="24"/>
          <w:lang w:val="az-Latn-AZ"/>
        </w:rPr>
        <w:t>Metodiki Göstərişin</w:t>
      </w:r>
      <w:r w:rsidRPr="00577318">
        <w:rPr>
          <w:szCs w:val="24"/>
          <w:lang w:val="az-Latn-AZ"/>
        </w:rPr>
        <w:t xml:space="preserve"> məqsədləri üçün aşağıdakı anlayışlardan istifadə edilir:</w:t>
      </w:r>
    </w:p>
    <w:p w14:paraId="133779DD" w14:textId="10D0CAED" w:rsidR="00F463A2" w:rsidRDefault="00F463A2" w:rsidP="00F463A2">
      <w:pPr>
        <w:pStyle w:val="Mecelle0"/>
        <w:numPr>
          <w:ilvl w:val="2"/>
          <w:numId w:val="77"/>
        </w:numPr>
        <w:ind w:left="709"/>
        <w:rPr>
          <w:rFonts w:ascii="Arial" w:hAnsi="Arial" w:cs="Arial"/>
          <w:sz w:val="24"/>
          <w:szCs w:val="24"/>
          <w:lang w:val="az-Latn-AZ"/>
        </w:rPr>
      </w:pPr>
      <w:r w:rsidRPr="006B5417">
        <w:rPr>
          <w:rFonts w:ascii="Arial" w:hAnsi="Arial" w:cs="Arial"/>
          <w:b/>
          <w:sz w:val="24"/>
          <w:szCs w:val="24"/>
          <w:lang w:val="az-Latn-AZ"/>
        </w:rPr>
        <w:t>Çərçivə sazişi</w:t>
      </w:r>
      <w:r w:rsidRPr="002867D5">
        <w:rPr>
          <w:rFonts w:ascii="Arial" w:hAnsi="Arial" w:cs="Arial"/>
          <w:sz w:val="24"/>
          <w:szCs w:val="24"/>
          <w:lang w:val="az-Latn-AZ"/>
        </w:rPr>
        <w:t xml:space="preserve"> – dövri və ya təkrar tələb olunan, eyni zamanda həcminin və ümumi qiymətinin əvvəlcədən tam müəyyənləşdirilməsi mümkün olmayan müvafiq satınalma predmetinin bir büdcə ili ərzində satın alınması şərtlərini müəyyənləşdirən, satınalan təşkilatla tələblərə uyğun olan iki və ya daha çox təchizatçı arasında bağlanan saziş;</w:t>
      </w:r>
    </w:p>
    <w:p w14:paraId="35059CA5" w14:textId="77777777" w:rsidR="00610A8C" w:rsidRPr="00680DB1" w:rsidRDefault="00610A8C" w:rsidP="00610A8C">
      <w:pPr>
        <w:pStyle w:val="Mecelle0"/>
        <w:ind w:left="709" w:firstLine="0"/>
        <w:rPr>
          <w:rFonts w:ascii="Arial" w:hAnsi="Arial" w:cs="Arial"/>
          <w:sz w:val="24"/>
          <w:szCs w:val="24"/>
          <w:lang w:val="az-Latn-AZ"/>
        </w:rPr>
      </w:pPr>
    </w:p>
    <w:p w14:paraId="1D558EDF" w14:textId="3719F7F3" w:rsidR="00F463A2" w:rsidRDefault="00F463A2" w:rsidP="00F463A2">
      <w:pPr>
        <w:pStyle w:val="af1"/>
        <w:numPr>
          <w:ilvl w:val="2"/>
          <w:numId w:val="77"/>
        </w:numPr>
        <w:tabs>
          <w:tab w:val="left" w:pos="851"/>
        </w:tabs>
        <w:autoSpaceDE w:val="0"/>
        <w:autoSpaceDN w:val="0"/>
        <w:adjustRightInd w:val="0"/>
        <w:spacing w:after="0" w:line="240" w:lineRule="auto"/>
        <w:ind w:left="709"/>
        <w:jc w:val="both"/>
        <w:rPr>
          <w:rFonts w:eastAsia="Times New Roman"/>
          <w:iCs/>
          <w:szCs w:val="24"/>
          <w:lang w:val="az-Latn-AZ"/>
        </w:rPr>
      </w:pPr>
      <w:r w:rsidRPr="0089306B">
        <w:rPr>
          <w:rFonts w:eastAsia="MS Mincho"/>
          <w:b/>
          <w:bCs/>
          <w:szCs w:val="24"/>
          <w:lang w:val="az-Latn-AZ" w:eastAsia="ru-RU"/>
        </w:rPr>
        <w:t>D</w:t>
      </w:r>
      <w:r w:rsidRPr="0089306B">
        <w:rPr>
          <w:rFonts w:eastAsia="Times New Roman"/>
          <w:b/>
          <w:bCs/>
          <w:szCs w:val="24"/>
          <w:lang w:val="az-Latn-AZ"/>
        </w:rPr>
        <w:t>övlət satınalmalarının vahid internet portalı</w:t>
      </w:r>
      <w:r>
        <w:rPr>
          <w:rFonts w:eastAsia="Times New Roman"/>
          <w:b/>
          <w:bCs/>
          <w:szCs w:val="24"/>
          <w:lang w:val="az-Latn-AZ"/>
        </w:rPr>
        <w:t xml:space="preserve"> </w:t>
      </w:r>
      <w:r w:rsidRPr="002867D5">
        <w:rPr>
          <w:rFonts w:eastAsia="Times New Roman"/>
          <w:iCs/>
          <w:szCs w:val="24"/>
          <w:lang w:val="az-Latn-AZ"/>
        </w:rPr>
        <w:t>(bundan sonra – portal)</w:t>
      </w:r>
      <w:r w:rsidRPr="0089306B">
        <w:rPr>
          <w:rFonts w:eastAsia="Times New Roman"/>
          <w:iCs/>
          <w:szCs w:val="24"/>
          <w:lang w:val="az-Latn-AZ"/>
        </w:rPr>
        <w:t> -</w:t>
      </w:r>
      <w:r>
        <w:rPr>
          <w:rFonts w:eastAsia="Times New Roman"/>
          <w:iCs/>
          <w:szCs w:val="24"/>
          <w:lang w:val="az-Latn-AZ"/>
        </w:rPr>
        <w:t xml:space="preserve"> </w:t>
      </w:r>
      <w:r w:rsidR="00900D5E" w:rsidRPr="00900D5E">
        <w:rPr>
          <w:rFonts w:eastAsia="Times New Roman"/>
          <w:iCs/>
          <w:szCs w:val="24"/>
          <w:lang w:val="az-Latn-AZ"/>
        </w:rPr>
        <w:t>nəzarət orqanı tərəfindən fəaliyyəti təşkil edilən və idarə olunan, satınalmanın elektron qaydada keçirilməsini təmin edən, habelə bu Qanunda nəzərdə tutulan digər məqsədlər üçün istifadə edilən dövlət satınalmalarının vahid informasiya sistemi;</w:t>
      </w:r>
    </w:p>
    <w:p w14:paraId="368F9DCF" w14:textId="77777777" w:rsidR="00610A8C" w:rsidRPr="00610A8C" w:rsidRDefault="00610A8C" w:rsidP="00610A8C">
      <w:pPr>
        <w:tabs>
          <w:tab w:val="left" w:pos="851"/>
        </w:tabs>
        <w:autoSpaceDE w:val="0"/>
        <w:autoSpaceDN w:val="0"/>
        <w:adjustRightInd w:val="0"/>
        <w:spacing w:after="0" w:line="240" w:lineRule="auto"/>
        <w:jc w:val="both"/>
        <w:rPr>
          <w:rFonts w:eastAsia="Times New Roman"/>
          <w:iCs/>
          <w:szCs w:val="24"/>
          <w:lang w:val="az-Latn-AZ"/>
        </w:rPr>
      </w:pPr>
    </w:p>
    <w:p w14:paraId="79A156B2" w14:textId="4B40F19A" w:rsidR="00F463A2" w:rsidRDefault="00F463A2" w:rsidP="004D2BE5">
      <w:pPr>
        <w:pStyle w:val="af1"/>
        <w:numPr>
          <w:ilvl w:val="2"/>
          <w:numId w:val="85"/>
        </w:numPr>
        <w:tabs>
          <w:tab w:val="left" w:pos="851"/>
        </w:tabs>
        <w:spacing w:after="0" w:line="240" w:lineRule="auto"/>
        <w:ind w:left="709" w:hanging="709"/>
        <w:jc w:val="both"/>
        <w:rPr>
          <w:rFonts w:eastAsia="Times New Roman"/>
          <w:iCs/>
          <w:szCs w:val="24"/>
          <w:lang w:val="az-Latn-AZ"/>
        </w:rPr>
      </w:pPr>
      <w:r w:rsidRPr="00572E48">
        <w:rPr>
          <w:rFonts w:eastAsia="MS Mincho"/>
          <w:b/>
          <w:szCs w:val="24"/>
          <w:lang w:val="az-Latn-AZ" w:eastAsia="ru-RU"/>
        </w:rPr>
        <w:t xml:space="preserve">Ehtimal olunan qiymət - </w:t>
      </w:r>
      <w:r w:rsidRPr="00572E48">
        <w:rPr>
          <w:rFonts w:eastAsia="Times New Roman"/>
          <w:iCs/>
          <w:szCs w:val="24"/>
          <w:lang w:val="az-Latn-AZ"/>
        </w:rPr>
        <w:t xml:space="preserve">satınalan təşkilat tərəfindən </w:t>
      </w:r>
      <w:r w:rsidR="00096E9E">
        <w:rPr>
          <w:rFonts w:eastAsia="Times New Roman"/>
          <w:iCs/>
          <w:szCs w:val="24"/>
          <w:lang w:val="az-Latn-AZ"/>
        </w:rPr>
        <w:t>satınalma ilə bağlı</w:t>
      </w:r>
      <w:r w:rsidR="00096E9E" w:rsidRPr="00572E48">
        <w:rPr>
          <w:rFonts w:eastAsia="Times New Roman"/>
          <w:iCs/>
          <w:szCs w:val="24"/>
          <w:lang w:val="az-Latn-AZ"/>
        </w:rPr>
        <w:t xml:space="preserve"> </w:t>
      </w:r>
      <w:r w:rsidRPr="00572E48">
        <w:rPr>
          <w:rFonts w:eastAsia="Times New Roman"/>
          <w:iCs/>
          <w:szCs w:val="24"/>
          <w:lang w:val="az-Latn-AZ"/>
        </w:rPr>
        <w:t>elandan əvvəl mövcud normativ hüquqi sənədlərə uyğun olaraq malların (işlərin və xidmətlərin) müəyyənləşdirilən orta bazar qiyməti;</w:t>
      </w:r>
    </w:p>
    <w:p w14:paraId="57033E83" w14:textId="77777777" w:rsidR="00610A8C" w:rsidRPr="00572E48" w:rsidRDefault="00610A8C" w:rsidP="00610A8C">
      <w:pPr>
        <w:pStyle w:val="af1"/>
        <w:tabs>
          <w:tab w:val="left" w:pos="851"/>
        </w:tabs>
        <w:spacing w:after="0" w:line="240" w:lineRule="auto"/>
        <w:ind w:left="709"/>
        <w:jc w:val="both"/>
        <w:rPr>
          <w:rFonts w:eastAsia="Times New Roman"/>
          <w:iCs/>
          <w:szCs w:val="24"/>
          <w:lang w:val="az-Latn-AZ"/>
        </w:rPr>
      </w:pPr>
    </w:p>
    <w:p w14:paraId="3E964569" w14:textId="77777777" w:rsidR="0062649C" w:rsidRDefault="0062649C" w:rsidP="0062649C">
      <w:pPr>
        <w:pStyle w:val="af1"/>
        <w:numPr>
          <w:ilvl w:val="2"/>
          <w:numId w:val="85"/>
        </w:numPr>
        <w:tabs>
          <w:tab w:val="left" w:pos="851"/>
        </w:tabs>
        <w:autoSpaceDE w:val="0"/>
        <w:autoSpaceDN w:val="0"/>
        <w:adjustRightInd w:val="0"/>
        <w:spacing w:after="0" w:line="240" w:lineRule="auto"/>
        <w:ind w:left="709"/>
        <w:jc w:val="both"/>
        <w:rPr>
          <w:rFonts w:eastAsia="Times New Roman"/>
          <w:iCs/>
          <w:szCs w:val="24"/>
          <w:lang w:val="az-Latn-AZ"/>
        </w:rPr>
      </w:pPr>
      <w:r w:rsidRPr="006B5417">
        <w:rPr>
          <w:rFonts w:eastAsia="Times New Roman"/>
          <w:b/>
          <w:iCs/>
          <w:szCs w:val="24"/>
          <w:lang w:val="az-Latn-AZ"/>
        </w:rPr>
        <w:t>Etibarsız təchizatçı</w:t>
      </w:r>
      <w:r w:rsidRPr="0038245F">
        <w:rPr>
          <w:rFonts w:eastAsia="Times New Roman"/>
          <w:iCs/>
          <w:szCs w:val="24"/>
          <w:lang w:val="az-Latn-AZ"/>
        </w:rPr>
        <w:t xml:space="preserve"> – Qanun</w:t>
      </w:r>
      <w:r>
        <w:rPr>
          <w:rFonts w:eastAsia="Times New Roman"/>
          <w:iCs/>
          <w:szCs w:val="24"/>
          <w:lang w:val="az-Latn-AZ"/>
        </w:rPr>
        <w:t>a</w:t>
      </w:r>
      <w:r w:rsidRPr="0038245F">
        <w:rPr>
          <w:rFonts w:eastAsia="Times New Roman"/>
          <w:iCs/>
          <w:szCs w:val="24"/>
          <w:lang w:val="az-Latn-AZ"/>
        </w:rPr>
        <w:t xml:space="preserve"> əsasən riskli hesab olunan və etibarsız təchizatçıların reyestrinə daxil edilmiş təchizatçı;</w:t>
      </w:r>
    </w:p>
    <w:p w14:paraId="1B2E1578" w14:textId="77777777" w:rsidR="00572E48" w:rsidRPr="0062649C" w:rsidRDefault="00572E48" w:rsidP="0062649C">
      <w:pPr>
        <w:shd w:val="clear" w:color="auto" w:fill="FFFFFF"/>
        <w:tabs>
          <w:tab w:val="left" w:pos="851"/>
        </w:tabs>
        <w:spacing w:after="0" w:line="240" w:lineRule="auto"/>
        <w:ind w:left="-11"/>
        <w:jc w:val="both"/>
        <w:rPr>
          <w:rFonts w:eastAsia="Times New Roman"/>
          <w:iCs/>
          <w:szCs w:val="24"/>
          <w:highlight w:val="yellow"/>
          <w:lang w:val="az-Latn-AZ"/>
        </w:rPr>
      </w:pPr>
    </w:p>
    <w:p w14:paraId="2FEC7126" w14:textId="0A126922" w:rsidR="00572E48" w:rsidRPr="006B5417" w:rsidRDefault="00572E48" w:rsidP="00F33792">
      <w:pPr>
        <w:pStyle w:val="af1"/>
        <w:numPr>
          <w:ilvl w:val="2"/>
          <w:numId w:val="86"/>
        </w:numPr>
        <w:tabs>
          <w:tab w:val="left" w:pos="851"/>
        </w:tabs>
        <w:autoSpaceDE w:val="0"/>
        <w:autoSpaceDN w:val="0"/>
        <w:adjustRightInd w:val="0"/>
        <w:spacing w:after="0" w:line="240" w:lineRule="auto"/>
        <w:jc w:val="both"/>
        <w:rPr>
          <w:rFonts w:eastAsia="Times New Roman"/>
          <w:iCs/>
          <w:szCs w:val="24"/>
          <w:lang w:val="az-Latn-AZ"/>
        </w:rPr>
      </w:pPr>
      <w:r w:rsidRPr="006B5417">
        <w:rPr>
          <w:rFonts w:eastAsia="Times New Roman"/>
          <w:b/>
          <w:iCs/>
          <w:szCs w:val="24"/>
          <w:lang w:val="az-Latn-AZ"/>
        </w:rPr>
        <w:t>Gözləmə müddəti</w:t>
      </w:r>
      <w:r w:rsidRPr="00962837">
        <w:rPr>
          <w:rFonts w:eastAsia="Times New Roman"/>
          <w:iCs/>
          <w:szCs w:val="24"/>
          <w:lang w:val="az-Latn-AZ"/>
        </w:rPr>
        <w:t xml:space="preserve"> – təklifin akseptindən əvvəl təchizatçılara satınalmanın nəticələri ilə bağlı müraciət etmək, o cümlədən nəticələrdən şikayət etmək hüququnu verən müddət;</w:t>
      </w:r>
    </w:p>
    <w:p w14:paraId="4453DDB0" w14:textId="77777777" w:rsidR="00F33792" w:rsidRPr="00F33792" w:rsidRDefault="00F33792" w:rsidP="00F33792">
      <w:pPr>
        <w:pStyle w:val="af1"/>
        <w:rPr>
          <w:rFonts w:eastAsia="Times New Roman"/>
          <w:iCs/>
          <w:szCs w:val="24"/>
          <w:highlight w:val="yellow"/>
          <w:lang w:val="az-Latn-AZ"/>
        </w:rPr>
      </w:pPr>
    </w:p>
    <w:p w14:paraId="56EA1B73" w14:textId="290662FC" w:rsidR="007D3E4D" w:rsidRPr="007D3E4D" w:rsidRDefault="007D3E4D" w:rsidP="007D3E4D">
      <w:pPr>
        <w:pStyle w:val="af1"/>
        <w:numPr>
          <w:ilvl w:val="2"/>
          <w:numId w:val="87"/>
        </w:numPr>
        <w:shd w:val="clear" w:color="auto" w:fill="FFFFFF"/>
        <w:tabs>
          <w:tab w:val="left" w:pos="851"/>
        </w:tabs>
        <w:spacing w:after="0" w:line="240" w:lineRule="auto"/>
        <w:ind w:left="709"/>
        <w:jc w:val="both"/>
        <w:rPr>
          <w:rFonts w:eastAsia="Times New Roman"/>
          <w:iCs/>
          <w:szCs w:val="24"/>
          <w:lang w:val="az-Latn-AZ"/>
        </w:rPr>
      </w:pPr>
      <w:r>
        <w:rPr>
          <w:rFonts w:eastAsia="Times New Roman"/>
          <w:b/>
          <w:bCs/>
          <w:color w:val="000000"/>
          <w:szCs w:val="24"/>
          <w:bdr w:val="none" w:sz="0" w:space="0" w:color="auto" w:frame="1"/>
          <w:lang w:val="az-Latn-AZ" w:eastAsia="az-Latn-AZ"/>
        </w:rPr>
        <w:t>X</w:t>
      </w:r>
      <w:r w:rsidRPr="006B5417">
        <w:rPr>
          <w:rFonts w:eastAsia="Times New Roman"/>
          <w:b/>
          <w:bCs/>
          <w:color w:val="000000"/>
          <w:szCs w:val="24"/>
          <w:bdr w:val="none" w:sz="0" w:space="0" w:color="auto" w:frame="1"/>
          <w:lang w:val="az-Latn-AZ" w:eastAsia="az-Latn-AZ"/>
        </w:rPr>
        <w:t>idmətlər</w:t>
      </w:r>
      <w:r w:rsidRPr="006B5417">
        <w:rPr>
          <w:rFonts w:eastAsia="Times New Roman"/>
          <w:color w:val="000000"/>
          <w:szCs w:val="24"/>
          <w:lang w:val="az-Latn-AZ" w:eastAsia="az-Latn-AZ"/>
        </w:rPr>
        <w:t> – mallardan və işlərdən başqa, hər hansı digər satınalma predmeti;</w:t>
      </w:r>
    </w:p>
    <w:p w14:paraId="04EE1EE8" w14:textId="77777777" w:rsidR="007D3E4D" w:rsidRPr="007D3E4D" w:rsidRDefault="007D3E4D" w:rsidP="007D3E4D">
      <w:pPr>
        <w:pStyle w:val="af1"/>
        <w:rPr>
          <w:rFonts w:eastAsia="Times New Roman"/>
          <w:iCs/>
          <w:szCs w:val="24"/>
          <w:lang w:val="az-Latn-AZ"/>
        </w:rPr>
      </w:pPr>
    </w:p>
    <w:p w14:paraId="5F537F5C" w14:textId="3334AD99" w:rsidR="007D3E4D" w:rsidRDefault="007D3E4D" w:rsidP="007D3E4D">
      <w:pPr>
        <w:pStyle w:val="af1"/>
        <w:numPr>
          <w:ilvl w:val="2"/>
          <w:numId w:val="87"/>
        </w:numPr>
        <w:shd w:val="clear" w:color="auto" w:fill="FFFFFF"/>
        <w:tabs>
          <w:tab w:val="left" w:pos="851"/>
        </w:tabs>
        <w:spacing w:after="0" w:line="240" w:lineRule="auto"/>
        <w:ind w:left="709"/>
        <w:jc w:val="both"/>
        <w:rPr>
          <w:rFonts w:eastAsia="Times New Roman"/>
          <w:iCs/>
          <w:szCs w:val="24"/>
          <w:lang w:val="az-Latn-AZ"/>
        </w:rPr>
      </w:pPr>
      <w:r w:rsidRPr="006B5417">
        <w:rPr>
          <w:rFonts w:eastAsia="Times New Roman"/>
          <w:b/>
          <w:iCs/>
          <w:szCs w:val="24"/>
          <w:lang w:val="az-Latn-AZ"/>
        </w:rPr>
        <w:t>İşlər</w:t>
      </w:r>
      <w:r w:rsidRPr="00FA1D66">
        <w:rPr>
          <w:rFonts w:eastAsia="Times New Roman"/>
          <w:iCs/>
          <w:szCs w:val="24"/>
          <w:lang w:val="az-Latn-AZ"/>
        </w:rPr>
        <w:t xml:space="preserve"> – tikinti obyektlərinin tikintisi (inşası, cari və əsaslı təmiri, yenidən qurulması, bərpası) və ya sökülməsi, habelə bunlarla əlaqədar qazma, geodeziya, elmi-konstruktor, geoloji-kəşfiyyat, peykdən çəkiliş və seysmik tədqiqatlar;</w:t>
      </w:r>
    </w:p>
    <w:p w14:paraId="7395F19D" w14:textId="77777777" w:rsidR="00243A08" w:rsidRPr="00243A08" w:rsidRDefault="00243A08" w:rsidP="00243A08">
      <w:pPr>
        <w:pStyle w:val="af1"/>
        <w:rPr>
          <w:rFonts w:eastAsia="Times New Roman"/>
          <w:iCs/>
          <w:szCs w:val="24"/>
          <w:lang w:val="az-Latn-AZ"/>
        </w:rPr>
      </w:pPr>
    </w:p>
    <w:p w14:paraId="74B88F70" w14:textId="77777777" w:rsidR="00243A08" w:rsidRPr="006B5417" w:rsidRDefault="00243A08" w:rsidP="00243A08">
      <w:pPr>
        <w:pStyle w:val="af1"/>
        <w:numPr>
          <w:ilvl w:val="2"/>
          <w:numId w:val="88"/>
        </w:numPr>
        <w:tabs>
          <w:tab w:val="left" w:pos="851"/>
        </w:tabs>
        <w:autoSpaceDE w:val="0"/>
        <w:autoSpaceDN w:val="0"/>
        <w:adjustRightInd w:val="0"/>
        <w:spacing w:after="0" w:line="240" w:lineRule="auto"/>
        <w:jc w:val="both"/>
        <w:rPr>
          <w:rFonts w:eastAsia="Times New Roman"/>
          <w:iCs/>
          <w:szCs w:val="24"/>
          <w:lang w:val="az-Latn-AZ"/>
        </w:rPr>
      </w:pPr>
      <w:r w:rsidRPr="006B5417">
        <w:rPr>
          <w:rFonts w:eastAsia="Times New Roman"/>
          <w:b/>
          <w:iCs/>
          <w:szCs w:val="24"/>
          <w:lang w:val="az-Latn-AZ"/>
        </w:rPr>
        <w:t>İcra təminatı</w:t>
      </w:r>
      <w:r w:rsidRPr="00962837">
        <w:rPr>
          <w:rFonts w:eastAsia="Times New Roman"/>
          <w:iCs/>
          <w:szCs w:val="24"/>
          <w:lang w:val="az-Latn-AZ"/>
        </w:rPr>
        <w:t xml:space="preserve"> – qalib təchizatçının satınalma müqaviləsinin icrası üçün satınalan təşkilat qarşısında götürdüyü öhdəliklərə görə qarantiya, sığorta təminatı, akkreditiv, depozitlər və digər maliyyə aktivləri şəklində verdiyi təminat;</w:t>
      </w:r>
    </w:p>
    <w:p w14:paraId="23A047AA" w14:textId="77777777" w:rsidR="007D3E4D" w:rsidRDefault="007D3E4D" w:rsidP="007D3E4D">
      <w:pPr>
        <w:pStyle w:val="af1"/>
        <w:tabs>
          <w:tab w:val="left" w:pos="851"/>
        </w:tabs>
        <w:autoSpaceDE w:val="0"/>
        <w:autoSpaceDN w:val="0"/>
        <w:adjustRightInd w:val="0"/>
        <w:spacing w:after="0" w:line="240" w:lineRule="auto"/>
        <w:jc w:val="both"/>
        <w:rPr>
          <w:rFonts w:eastAsia="Times New Roman"/>
          <w:iCs/>
          <w:szCs w:val="24"/>
          <w:highlight w:val="yellow"/>
          <w:lang w:val="az-Latn-AZ"/>
        </w:rPr>
      </w:pPr>
    </w:p>
    <w:p w14:paraId="4F383DDD" w14:textId="32170442" w:rsidR="00243A08" w:rsidRPr="00DD521D" w:rsidRDefault="00243A08" w:rsidP="00243A08">
      <w:pPr>
        <w:pStyle w:val="af1"/>
        <w:numPr>
          <w:ilvl w:val="2"/>
          <w:numId w:val="88"/>
        </w:numPr>
        <w:shd w:val="clear" w:color="auto" w:fill="FFFFFF"/>
        <w:tabs>
          <w:tab w:val="left" w:pos="851"/>
        </w:tabs>
        <w:spacing w:after="0" w:line="240" w:lineRule="auto"/>
        <w:ind w:left="709"/>
        <w:jc w:val="both"/>
        <w:rPr>
          <w:rFonts w:eastAsia="Times New Roman"/>
          <w:iCs/>
          <w:szCs w:val="24"/>
          <w:lang w:val="az-Latn-AZ"/>
        </w:rPr>
      </w:pPr>
      <w:r>
        <w:rPr>
          <w:rFonts w:eastAsia="Times New Roman"/>
          <w:b/>
          <w:bCs/>
          <w:color w:val="000000"/>
          <w:szCs w:val="24"/>
          <w:bdr w:val="none" w:sz="0" w:space="0" w:color="auto" w:frame="1"/>
          <w:lang w:val="az-Latn-AZ" w:eastAsia="az-Latn-AZ"/>
        </w:rPr>
        <w:t>M</w:t>
      </w:r>
      <w:r w:rsidRPr="006B5417">
        <w:rPr>
          <w:rFonts w:eastAsia="Times New Roman"/>
          <w:b/>
          <w:bCs/>
          <w:color w:val="000000"/>
          <w:szCs w:val="24"/>
          <w:bdr w:val="none" w:sz="0" w:space="0" w:color="auto" w:frame="1"/>
          <w:lang w:val="az-Latn-AZ" w:eastAsia="az-Latn-AZ"/>
        </w:rPr>
        <w:t>allar</w:t>
      </w:r>
      <w:r w:rsidRPr="006B5417">
        <w:rPr>
          <w:rFonts w:eastAsia="Times New Roman"/>
          <w:color w:val="000000"/>
          <w:szCs w:val="24"/>
          <w:lang w:val="az-Latn-AZ" w:eastAsia="az-Latn-AZ"/>
        </w:rPr>
        <w:t> – satış, mübadilə və dövriyyənin digər formaları üçün nəzərdə tutulmuş hər hansı maddi və ya qeyri-maddi əmlak</w:t>
      </w:r>
      <w:r w:rsidR="00CF3482">
        <w:rPr>
          <w:rFonts w:eastAsia="Times New Roman"/>
          <w:color w:val="000000"/>
          <w:szCs w:val="24"/>
          <w:lang w:val="az-Latn-AZ" w:eastAsia="az-Latn-AZ"/>
        </w:rPr>
        <w:t>;</w:t>
      </w:r>
    </w:p>
    <w:p w14:paraId="788E264A" w14:textId="77777777" w:rsidR="00DD521D" w:rsidRPr="00DD521D" w:rsidRDefault="00DD521D" w:rsidP="00DD521D">
      <w:pPr>
        <w:pStyle w:val="af1"/>
        <w:rPr>
          <w:rFonts w:eastAsia="Times New Roman"/>
          <w:iCs/>
          <w:szCs w:val="24"/>
          <w:lang w:val="az-Latn-AZ"/>
        </w:rPr>
      </w:pPr>
    </w:p>
    <w:p w14:paraId="5017E405" w14:textId="07D2C1EB" w:rsidR="00DD521D" w:rsidRDefault="00DD521D" w:rsidP="006E080B">
      <w:pPr>
        <w:pStyle w:val="af1"/>
        <w:numPr>
          <w:ilvl w:val="2"/>
          <w:numId w:val="88"/>
        </w:numPr>
        <w:tabs>
          <w:tab w:val="left" w:pos="851"/>
          <w:tab w:val="left" w:pos="1418"/>
          <w:tab w:val="left" w:pos="1560"/>
        </w:tabs>
        <w:jc w:val="both"/>
        <w:rPr>
          <w:rFonts w:eastAsia="MS Mincho"/>
          <w:iCs/>
          <w:szCs w:val="24"/>
          <w:lang w:val="az-Latn-AZ" w:eastAsia="ru-RU"/>
        </w:rPr>
      </w:pPr>
      <w:r w:rsidRPr="00DD521D">
        <w:rPr>
          <w:rFonts w:eastAsia="MS Mincho"/>
          <w:b/>
          <w:iCs/>
          <w:szCs w:val="24"/>
          <w:lang w:val="az-Latn-AZ" w:eastAsia="ru-RU"/>
        </w:rPr>
        <w:t xml:space="preserve">Nəzarət </w:t>
      </w:r>
      <w:r w:rsidRPr="00960D88">
        <w:rPr>
          <w:rFonts w:eastAsia="MS Mincho"/>
          <w:b/>
          <w:iCs/>
          <w:szCs w:val="24"/>
          <w:lang w:val="az-Latn-AZ" w:eastAsia="ru-RU"/>
        </w:rPr>
        <w:t>orqanı</w:t>
      </w:r>
      <w:r w:rsidRPr="00960D88">
        <w:rPr>
          <w:rFonts w:eastAsia="MS Mincho"/>
          <w:iCs/>
          <w:szCs w:val="24"/>
          <w:lang w:val="az-Latn-AZ" w:eastAsia="ru-RU"/>
        </w:rPr>
        <w:t xml:space="preserve"> –</w:t>
      </w:r>
      <w:r w:rsidR="00900D5E" w:rsidRPr="00960D88">
        <w:rPr>
          <w:rFonts w:eastAsia="MS Mincho"/>
          <w:iCs/>
          <w:szCs w:val="24"/>
          <w:lang w:val="az-Latn-AZ" w:eastAsia="ru-RU"/>
        </w:rPr>
        <w:t xml:space="preserve"> </w:t>
      </w:r>
      <w:r w:rsidR="006E080B" w:rsidRPr="00960D88">
        <w:rPr>
          <w:rFonts w:eastAsia="MS Mincho"/>
          <w:iCs/>
          <w:szCs w:val="24"/>
          <w:lang w:val="az-Latn-AZ" w:eastAsia="ru-RU"/>
        </w:rPr>
        <w:t>Antiinhisar və İstehlak Bazarına Nəzarət Dövlət Xidməti qismində Azərbaycan Respublikasının İqtisadiyyat Nazirliyi nəzərdə tutulur.</w:t>
      </w:r>
    </w:p>
    <w:p w14:paraId="3B6609CC" w14:textId="77777777" w:rsidR="00960D88" w:rsidRPr="00DD521D" w:rsidRDefault="00960D88" w:rsidP="00960D88">
      <w:pPr>
        <w:pStyle w:val="af1"/>
        <w:tabs>
          <w:tab w:val="left" w:pos="851"/>
          <w:tab w:val="left" w:pos="1418"/>
          <w:tab w:val="left" w:pos="1560"/>
        </w:tabs>
        <w:jc w:val="both"/>
        <w:rPr>
          <w:rFonts w:eastAsia="MS Mincho"/>
          <w:iCs/>
          <w:szCs w:val="24"/>
          <w:lang w:val="az-Latn-AZ" w:eastAsia="ru-RU"/>
        </w:rPr>
      </w:pPr>
    </w:p>
    <w:p w14:paraId="731A114B" w14:textId="645695C1" w:rsidR="007F2614" w:rsidRPr="00DD521D" w:rsidRDefault="00883A27" w:rsidP="006B5417">
      <w:pPr>
        <w:pStyle w:val="af1"/>
        <w:numPr>
          <w:ilvl w:val="2"/>
          <w:numId w:val="88"/>
        </w:numPr>
        <w:tabs>
          <w:tab w:val="left" w:pos="851"/>
        </w:tabs>
        <w:spacing w:after="0" w:line="240" w:lineRule="auto"/>
        <w:jc w:val="both"/>
        <w:rPr>
          <w:rFonts w:eastAsia="MS Mincho"/>
          <w:iCs/>
          <w:szCs w:val="24"/>
          <w:lang w:val="az-Latn-AZ" w:eastAsia="ru-RU"/>
        </w:rPr>
      </w:pPr>
      <w:r w:rsidRPr="00DD521D">
        <w:rPr>
          <w:rFonts w:eastAsia="Times New Roman"/>
          <w:b/>
          <w:bCs/>
          <w:szCs w:val="24"/>
          <w:lang w:val="az-Latn-AZ"/>
        </w:rPr>
        <w:t>Satınalma</w:t>
      </w:r>
      <w:r w:rsidR="001E3926" w:rsidRPr="00DD521D">
        <w:rPr>
          <w:rFonts w:eastAsia="Times New Roman"/>
          <w:szCs w:val="24"/>
          <w:lang w:val="az-Latn-AZ"/>
        </w:rPr>
        <w:t xml:space="preserve"> </w:t>
      </w:r>
      <w:r w:rsidR="00AD0444" w:rsidRPr="00DD521D">
        <w:rPr>
          <w:rFonts w:eastAsia="Times New Roman"/>
          <w:szCs w:val="24"/>
          <w:lang w:val="az-Latn-AZ"/>
        </w:rPr>
        <w:t>–</w:t>
      </w:r>
      <w:r w:rsidRPr="00DD521D">
        <w:rPr>
          <w:rFonts w:eastAsia="Times New Roman"/>
          <w:szCs w:val="24"/>
          <w:lang w:val="az-Latn-AZ"/>
        </w:rPr>
        <w:t xml:space="preserve"> </w:t>
      </w:r>
      <w:r w:rsidRPr="00DD521D">
        <w:rPr>
          <w:rFonts w:eastAsia="Times New Roman"/>
          <w:iCs/>
          <w:szCs w:val="24"/>
          <w:lang w:val="az-Latn-AZ"/>
        </w:rPr>
        <w:t>malların</w:t>
      </w:r>
      <w:r w:rsidR="00AD0444" w:rsidRPr="00DD521D">
        <w:rPr>
          <w:rFonts w:eastAsia="Times New Roman"/>
          <w:iCs/>
          <w:szCs w:val="24"/>
          <w:lang w:val="az-Latn-AZ"/>
        </w:rPr>
        <w:t>,</w:t>
      </w:r>
      <w:r w:rsidRPr="00DD521D">
        <w:rPr>
          <w:rFonts w:eastAsia="Times New Roman"/>
          <w:iCs/>
          <w:szCs w:val="24"/>
          <w:lang w:val="az-Latn-AZ"/>
        </w:rPr>
        <w:t xml:space="preserve"> işlərin və xidmətlərin </w:t>
      </w:r>
      <w:r w:rsidR="004736E2" w:rsidRPr="00DD521D">
        <w:rPr>
          <w:bCs/>
          <w:color w:val="000000"/>
          <w:szCs w:val="24"/>
          <w:shd w:val="clear" w:color="auto" w:fill="FFFFFF"/>
          <w:lang w:val="az-Latn-AZ"/>
        </w:rPr>
        <w:t>Qanun</w:t>
      </w:r>
      <w:r w:rsidR="00AE614F" w:rsidRPr="00DD521D">
        <w:rPr>
          <w:bCs/>
          <w:color w:val="000000"/>
          <w:szCs w:val="24"/>
          <w:shd w:val="clear" w:color="auto" w:fill="FFFFFF"/>
          <w:lang w:val="az-Latn-AZ"/>
        </w:rPr>
        <w:t>l</w:t>
      </w:r>
      <w:r w:rsidR="001E3926" w:rsidRPr="00DD521D">
        <w:rPr>
          <w:bCs/>
          <w:color w:val="000000"/>
          <w:szCs w:val="24"/>
          <w:shd w:val="clear" w:color="auto" w:fill="FFFFFF"/>
          <w:lang w:val="az-Latn-AZ"/>
        </w:rPr>
        <w:t>a</w:t>
      </w:r>
      <w:r w:rsidR="00DF6471" w:rsidRPr="00DD521D">
        <w:rPr>
          <w:bCs/>
          <w:color w:val="000000"/>
          <w:szCs w:val="24"/>
          <w:shd w:val="clear" w:color="auto" w:fill="FFFFFF"/>
          <w:lang w:val="az-Latn-AZ"/>
        </w:rPr>
        <w:t xml:space="preserve"> </w:t>
      </w:r>
      <w:r w:rsidRPr="00DD521D">
        <w:rPr>
          <w:rFonts w:eastAsia="Times New Roman"/>
          <w:iCs/>
          <w:szCs w:val="24"/>
          <w:lang w:val="az-Latn-AZ"/>
        </w:rPr>
        <w:t>müəyyən</w:t>
      </w:r>
      <w:r w:rsidR="001E3926" w:rsidRPr="00DD521D">
        <w:rPr>
          <w:rFonts w:eastAsia="Times New Roman"/>
          <w:iCs/>
          <w:szCs w:val="24"/>
          <w:lang w:val="az-Latn-AZ"/>
        </w:rPr>
        <w:t xml:space="preserve"> edi</w:t>
      </w:r>
      <w:r w:rsidRPr="00DD521D">
        <w:rPr>
          <w:rFonts w:eastAsia="Times New Roman"/>
          <w:iCs/>
          <w:szCs w:val="24"/>
          <w:lang w:val="az-Latn-AZ"/>
        </w:rPr>
        <w:t xml:space="preserve">lmiş </w:t>
      </w:r>
      <w:r w:rsidR="00AD0444" w:rsidRPr="00DD521D">
        <w:rPr>
          <w:rFonts w:eastAsia="Times New Roman"/>
          <w:iCs/>
          <w:szCs w:val="24"/>
          <w:lang w:val="az-Latn-AZ"/>
        </w:rPr>
        <w:t>qaydada</w:t>
      </w:r>
      <w:r w:rsidR="001E3926" w:rsidRPr="00DD521D">
        <w:rPr>
          <w:rFonts w:eastAsia="Times New Roman"/>
          <w:iCs/>
          <w:szCs w:val="24"/>
          <w:lang w:val="az-Latn-AZ"/>
        </w:rPr>
        <w:t xml:space="preserve"> </w:t>
      </w:r>
      <w:r w:rsidR="00AD0444" w:rsidRPr="00DD521D">
        <w:rPr>
          <w:rFonts w:eastAsia="Times New Roman"/>
          <w:iCs/>
          <w:szCs w:val="24"/>
          <w:lang w:val="az-Latn-AZ"/>
        </w:rPr>
        <w:t xml:space="preserve">maliyyə </w:t>
      </w:r>
      <w:r w:rsidRPr="00DD521D">
        <w:rPr>
          <w:rFonts w:eastAsia="Times New Roman"/>
          <w:iCs/>
          <w:szCs w:val="24"/>
          <w:lang w:val="az-Latn-AZ"/>
        </w:rPr>
        <w:t>vəsaiti hesabına</w:t>
      </w:r>
      <w:r w:rsidR="001E3926" w:rsidRPr="00DD521D">
        <w:rPr>
          <w:rFonts w:eastAsia="Times New Roman"/>
          <w:iCs/>
          <w:szCs w:val="24"/>
          <w:lang w:val="az-Latn-AZ"/>
        </w:rPr>
        <w:t xml:space="preserve"> </w:t>
      </w:r>
      <w:r w:rsidRPr="00DD521D">
        <w:rPr>
          <w:rFonts w:eastAsia="Times New Roman"/>
          <w:iCs/>
          <w:szCs w:val="24"/>
          <w:lang w:val="az-Latn-AZ"/>
        </w:rPr>
        <w:t>əldə edilməsi;</w:t>
      </w:r>
    </w:p>
    <w:p w14:paraId="18AF743E" w14:textId="77777777" w:rsidR="00243A08" w:rsidRPr="00243A08" w:rsidRDefault="00243A08" w:rsidP="00243A08">
      <w:pPr>
        <w:shd w:val="clear" w:color="auto" w:fill="FFFFFF"/>
        <w:spacing w:after="0" w:line="240" w:lineRule="auto"/>
        <w:ind w:left="567" w:hanging="567"/>
        <w:jc w:val="both"/>
        <w:rPr>
          <w:rFonts w:eastAsia="Times New Roman"/>
          <w:iCs/>
          <w:szCs w:val="24"/>
          <w:lang w:val="az-Latn-AZ"/>
        </w:rPr>
      </w:pPr>
    </w:p>
    <w:p w14:paraId="2BF5940F" w14:textId="235834C9" w:rsidR="00243A08" w:rsidRPr="00DD521D" w:rsidRDefault="00243A08" w:rsidP="00DD521D">
      <w:pPr>
        <w:pStyle w:val="af1"/>
        <w:numPr>
          <w:ilvl w:val="2"/>
          <w:numId w:val="88"/>
        </w:numPr>
        <w:shd w:val="clear" w:color="auto" w:fill="FFFFFF"/>
        <w:tabs>
          <w:tab w:val="left" w:pos="851"/>
          <w:tab w:val="left" w:pos="2977"/>
        </w:tabs>
        <w:spacing w:after="0" w:line="240" w:lineRule="auto"/>
        <w:jc w:val="both"/>
        <w:rPr>
          <w:rFonts w:eastAsia="Times New Roman"/>
          <w:iCs/>
          <w:szCs w:val="24"/>
          <w:lang w:val="az-Latn-AZ"/>
        </w:rPr>
      </w:pPr>
      <w:r w:rsidRPr="00DD521D">
        <w:rPr>
          <w:rFonts w:eastAsia="Times New Roman"/>
          <w:b/>
          <w:bCs/>
          <w:szCs w:val="24"/>
          <w:lang w:val="az-Latn-AZ"/>
        </w:rPr>
        <w:t>Satınalma planı</w:t>
      </w:r>
      <w:r w:rsidRPr="00DD521D">
        <w:rPr>
          <w:rFonts w:eastAsia="Times New Roman"/>
          <w:szCs w:val="24"/>
          <w:lang w:val="az-Latn-AZ"/>
        </w:rPr>
        <w:t xml:space="preserve"> – </w:t>
      </w:r>
      <w:r w:rsidRPr="00DD521D">
        <w:rPr>
          <w:rFonts w:eastAsia="Times New Roman"/>
          <w:iCs/>
          <w:szCs w:val="24"/>
          <w:lang w:val="az-Latn-AZ"/>
        </w:rPr>
        <w:t>satınalan təşkilat tərəfindən tərtib edilən, bir büdcə ili ərzində təşkil ediləcək satınalmalar barədə məlumatı əks etdirən və portalda yerləşdirilən sənəd;</w:t>
      </w:r>
    </w:p>
    <w:p w14:paraId="3255B76E" w14:textId="77777777" w:rsidR="00243A08" w:rsidRPr="00243A08" w:rsidRDefault="00243A08" w:rsidP="00243A08">
      <w:pPr>
        <w:pStyle w:val="af1"/>
        <w:rPr>
          <w:rFonts w:eastAsia="Times New Roman"/>
          <w:iCs/>
          <w:szCs w:val="24"/>
          <w:lang w:val="az-Latn-AZ"/>
        </w:rPr>
      </w:pPr>
    </w:p>
    <w:p w14:paraId="6A8DF77E" w14:textId="019D3603" w:rsidR="00243A08" w:rsidRDefault="00243A08" w:rsidP="006B5417">
      <w:pPr>
        <w:pStyle w:val="af1"/>
        <w:numPr>
          <w:ilvl w:val="2"/>
          <w:numId w:val="88"/>
        </w:numPr>
        <w:shd w:val="clear" w:color="auto" w:fill="FFFFFF"/>
        <w:tabs>
          <w:tab w:val="left" w:pos="851"/>
        </w:tabs>
        <w:spacing w:after="0" w:line="240" w:lineRule="auto"/>
        <w:ind w:left="709"/>
        <w:jc w:val="both"/>
        <w:rPr>
          <w:rFonts w:eastAsia="Times New Roman"/>
          <w:szCs w:val="24"/>
          <w:lang w:val="az-Latn-AZ"/>
        </w:rPr>
      </w:pPr>
      <w:r>
        <w:rPr>
          <w:rFonts w:eastAsia="Times New Roman"/>
          <w:b/>
          <w:bCs/>
          <w:szCs w:val="24"/>
          <w:lang w:val="az-Latn-AZ"/>
        </w:rPr>
        <w:t>Satınalma metodu</w:t>
      </w:r>
      <w:r w:rsidRPr="00403E48">
        <w:rPr>
          <w:rFonts w:eastAsia="Times New Roman"/>
          <w:szCs w:val="24"/>
          <w:lang w:val="az-Latn-AZ"/>
        </w:rPr>
        <w:t xml:space="preserve"> - </w:t>
      </w:r>
      <w:r w:rsidRPr="001E3926">
        <w:rPr>
          <w:rFonts w:eastAsia="Times New Roman"/>
          <w:iCs/>
          <w:szCs w:val="24"/>
          <w:lang w:val="az-Latn-AZ"/>
        </w:rPr>
        <w:t>satınalmanın keçirilməsi üçün Qanun</w:t>
      </w:r>
      <w:r w:rsidR="0090628D">
        <w:rPr>
          <w:rFonts w:eastAsia="Times New Roman"/>
          <w:iCs/>
          <w:szCs w:val="24"/>
          <w:lang w:val="az-Latn-AZ"/>
        </w:rPr>
        <w:t>la</w:t>
      </w:r>
      <w:r w:rsidRPr="001E3926">
        <w:rPr>
          <w:rFonts w:eastAsia="Times New Roman"/>
          <w:iCs/>
          <w:szCs w:val="24"/>
          <w:lang w:val="az-Latn-AZ"/>
        </w:rPr>
        <w:t xml:space="preserve"> müəyyən edilmiş qaydada tətbiq olunan açıq tender, ikimərhələli tender, qapalı tender, kotirovka sorğusu və bir mənbədən satınalma metodu</w:t>
      </w:r>
      <w:r w:rsidRPr="00403E48">
        <w:rPr>
          <w:rFonts w:eastAsia="Times New Roman"/>
          <w:szCs w:val="24"/>
          <w:lang w:val="az-Latn-AZ"/>
        </w:rPr>
        <w:t xml:space="preserve">; </w:t>
      </w:r>
    </w:p>
    <w:p w14:paraId="7DEBCA1D" w14:textId="77777777" w:rsidR="00316631" w:rsidRPr="00316631" w:rsidRDefault="00316631" w:rsidP="00316631">
      <w:pPr>
        <w:pStyle w:val="af1"/>
        <w:spacing w:after="0"/>
        <w:rPr>
          <w:rFonts w:eastAsia="Times New Roman"/>
          <w:szCs w:val="24"/>
          <w:lang w:val="az-Latn-AZ"/>
        </w:rPr>
      </w:pPr>
    </w:p>
    <w:p w14:paraId="5637A7D9" w14:textId="6FBEE8EE" w:rsidR="00316631" w:rsidRPr="00316631" w:rsidRDefault="00316631" w:rsidP="006B5417">
      <w:pPr>
        <w:pStyle w:val="Mecelle0"/>
        <w:numPr>
          <w:ilvl w:val="2"/>
          <w:numId w:val="88"/>
        </w:numPr>
        <w:tabs>
          <w:tab w:val="left" w:pos="851"/>
        </w:tabs>
        <w:ind w:left="709"/>
        <w:rPr>
          <w:rFonts w:ascii="Arial" w:hAnsi="Arial" w:cs="Arial"/>
          <w:sz w:val="24"/>
          <w:szCs w:val="24"/>
          <w:lang w:val="az-Latn-AZ"/>
        </w:rPr>
      </w:pPr>
      <w:r w:rsidRPr="005D0183">
        <w:rPr>
          <w:rFonts w:ascii="Arial" w:hAnsi="Arial" w:cs="Arial"/>
          <w:b/>
          <w:sz w:val="24"/>
          <w:szCs w:val="24"/>
          <w:lang w:val="az-Latn-AZ"/>
        </w:rPr>
        <w:t>Satınalan təşkilat</w:t>
      </w:r>
      <w:r w:rsidRPr="005D0183">
        <w:rPr>
          <w:rFonts w:ascii="Arial" w:hAnsi="Arial" w:cs="Arial"/>
          <w:sz w:val="24"/>
          <w:szCs w:val="24"/>
          <w:lang w:val="az-Latn-AZ"/>
        </w:rPr>
        <w:t xml:space="preserve"> </w:t>
      </w:r>
      <w:r>
        <w:rPr>
          <w:rFonts w:ascii="Arial" w:hAnsi="Arial" w:cs="Arial"/>
          <w:sz w:val="24"/>
          <w:szCs w:val="24"/>
          <w:lang w:val="az-Latn-AZ"/>
        </w:rPr>
        <w:t>–</w:t>
      </w:r>
      <w:r w:rsidRPr="005D0183">
        <w:rPr>
          <w:rFonts w:ascii="Arial" w:hAnsi="Arial" w:cs="Arial"/>
          <w:sz w:val="24"/>
          <w:szCs w:val="24"/>
          <w:lang w:val="az-Latn-AZ"/>
        </w:rPr>
        <w:t xml:space="preserve"> </w:t>
      </w:r>
      <w:r w:rsidRPr="00A631D4">
        <w:rPr>
          <w:rFonts w:ascii="Arial" w:hAnsi="Arial" w:cs="Arial"/>
          <w:sz w:val="24"/>
          <w:szCs w:val="24"/>
          <w:lang w:val="az-Latn-AZ"/>
        </w:rPr>
        <w:t>D</w:t>
      </w:r>
      <w:r>
        <w:rPr>
          <w:rFonts w:ascii="Arial" w:hAnsi="Arial" w:cs="Arial"/>
          <w:sz w:val="24"/>
          <w:szCs w:val="24"/>
          <w:lang w:val="az-Latn-AZ"/>
        </w:rPr>
        <w:t xml:space="preserve">övlət </w:t>
      </w:r>
      <w:r w:rsidRPr="00A631D4">
        <w:rPr>
          <w:rFonts w:ascii="Arial" w:hAnsi="Arial" w:cs="Arial"/>
          <w:sz w:val="24"/>
          <w:szCs w:val="24"/>
          <w:lang w:val="az-Latn-AZ"/>
        </w:rPr>
        <w:t>V</w:t>
      </w:r>
      <w:r>
        <w:rPr>
          <w:rFonts w:ascii="Arial" w:hAnsi="Arial" w:cs="Arial"/>
          <w:sz w:val="24"/>
          <w:szCs w:val="24"/>
          <w:lang w:val="az-Latn-AZ"/>
        </w:rPr>
        <w:t xml:space="preserve">ergi </w:t>
      </w:r>
      <w:r w:rsidRPr="00A631D4">
        <w:rPr>
          <w:rFonts w:ascii="Arial" w:hAnsi="Arial" w:cs="Arial"/>
          <w:sz w:val="24"/>
          <w:szCs w:val="24"/>
          <w:lang w:val="az-Latn-AZ"/>
        </w:rPr>
        <w:t>X</w:t>
      </w:r>
      <w:r>
        <w:rPr>
          <w:rFonts w:ascii="Arial" w:hAnsi="Arial" w:cs="Arial"/>
          <w:sz w:val="24"/>
          <w:szCs w:val="24"/>
          <w:lang w:val="az-Latn-AZ"/>
        </w:rPr>
        <w:t>idmətinin</w:t>
      </w:r>
      <w:r w:rsidRPr="00A631D4">
        <w:rPr>
          <w:rFonts w:ascii="Arial" w:hAnsi="Arial" w:cs="Arial"/>
          <w:sz w:val="24"/>
          <w:szCs w:val="24"/>
          <w:lang w:val="az-Latn-AZ"/>
        </w:rPr>
        <w:t xml:space="preserve"> Aparatı, strukturuna daxil olan qurumlar və strukturuna daxil olmayan tabeliyindəki</w:t>
      </w:r>
      <w:r>
        <w:rPr>
          <w:rFonts w:ascii="Arial" w:hAnsi="Arial" w:cs="Arial"/>
          <w:sz w:val="24"/>
          <w:szCs w:val="24"/>
          <w:lang w:val="az-Latn-AZ"/>
        </w:rPr>
        <w:t xml:space="preserve"> qurumlar</w:t>
      </w:r>
      <w:r w:rsidR="00D07EAA">
        <w:rPr>
          <w:rFonts w:ascii="Arial" w:hAnsi="Arial" w:cs="Arial"/>
          <w:sz w:val="24"/>
          <w:szCs w:val="24"/>
          <w:lang w:val="az-Latn-AZ"/>
        </w:rPr>
        <w:t>, satınalma prosesində Sifarişçi qismində iştirak edən tərəf</w:t>
      </w:r>
      <w:r w:rsidRPr="0089306B">
        <w:rPr>
          <w:rFonts w:ascii="Arial" w:hAnsi="Arial" w:cs="Arial"/>
          <w:iCs/>
          <w:sz w:val="24"/>
          <w:szCs w:val="24"/>
          <w:lang w:val="az-Latn-AZ"/>
        </w:rPr>
        <w:t>;</w:t>
      </w:r>
    </w:p>
    <w:p w14:paraId="4CEC385D" w14:textId="77777777" w:rsidR="00316631" w:rsidRDefault="00316631" w:rsidP="00316631">
      <w:pPr>
        <w:pStyle w:val="af1"/>
        <w:rPr>
          <w:szCs w:val="24"/>
          <w:lang w:val="az-Latn-AZ"/>
        </w:rPr>
      </w:pPr>
    </w:p>
    <w:p w14:paraId="1D3B2586" w14:textId="2F957055" w:rsidR="00316631" w:rsidRPr="0064442E" w:rsidRDefault="00316631" w:rsidP="006B5417">
      <w:pPr>
        <w:pStyle w:val="af1"/>
        <w:numPr>
          <w:ilvl w:val="2"/>
          <w:numId w:val="88"/>
        </w:numPr>
        <w:tabs>
          <w:tab w:val="left" w:pos="851"/>
        </w:tabs>
        <w:spacing w:after="0" w:line="240" w:lineRule="auto"/>
        <w:ind w:left="709"/>
        <w:jc w:val="both"/>
        <w:rPr>
          <w:rFonts w:eastAsia="MS Mincho"/>
          <w:b/>
          <w:szCs w:val="24"/>
          <w:lang w:val="az-Latn-AZ" w:eastAsia="ru-RU"/>
        </w:rPr>
      </w:pPr>
      <w:r w:rsidRPr="0089306B">
        <w:rPr>
          <w:rFonts w:eastAsia="MS Mincho"/>
          <w:b/>
          <w:szCs w:val="24"/>
          <w:lang w:val="az-Latn-AZ" w:eastAsia="ru-RU"/>
        </w:rPr>
        <w:t>Struktur</w:t>
      </w:r>
      <w:r w:rsidR="00042B6B">
        <w:rPr>
          <w:rFonts w:eastAsia="MS Mincho"/>
          <w:b/>
          <w:szCs w:val="24"/>
          <w:lang w:val="az-Latn-AZ" w:eastAsia="ru-RU"/>
        </w:rPr>
        <w:t xml:space="preserve"> bölmə</w:t>
      </w:r>
      <w:r>
        <w:rPr>
          <w:rFonts w:eastAsia="MS Mincho"/>
          <w:b/>
          <w:szCs w:val="24"/>
          <w:lang w:val="az-Latn-AZ" w:eastAsia="ru-RU"/>
        </w:rPr>
        <w:t xml:space="preserve"> </w:t>
      </w:r>
      <w:r w:rsidRPr="0089306B">
        <w:rPr>
          <w:rFonts w:eastAsia="MS Mincho"/>
          <w:b/>
          <w:szCs w:val="24"/>
          <w:lang w:val="az-Latn-AZ" w:eastAsia="ru-RU"/>
        </w:rPr>
        <w:t>–</w:t>
      </w:r>
      <w:r w:rsidRPr="0089306B">
        <w:rPr>
          <w:rFonts w:ascii="Palatino Linotype" w:eastAsia="MS Mincho" w:hAnsi="Palatino Linotype" w:cs="Times New Roman"/>
          <w:iCs/>
          <w:lang w:val="az-Latn-AZ" w:eastAsia="ru-RU"/>
        </w:rPr>
        <w:t xml:space="preserve"> </w:t>
      </w:r>
      <w:r w:rsidR="00882C0C" w:rsidRPr="00A631D4">
        <w:rPr>
          <w:szCs w:val="24"/>
          <w:lang w:val="az-Latn-AZ"/>
        </w:rPr>
        <w:t>D</w:t>
      </w:r>
      <w:r w:rsidR="00882C0C">
        <w:rPr>
          <w:szCs w:val="24"/>
          <w:lang w:val="az-Latn-AZ"/>
        </w:rPr>
        <w:t xml:space="preserve">övlət </w:t>
      </w:r>
      <w:r w:rsidR="00882C0C" w:rsidRPr="00A631D4">
        <w:rPr>
          <w:szCs w:val="24"/>
          <w:lang w:val="az-Latn-AZ"/>
        </w:rPr>
        <w:t>V</w:t>
      </w:r>
      <w:r w:rsidR="00882C0C">
        <w:rPr>
          <w:szCs w:val="24"/>
          <w:lang w:val="az-Latn-AZ"/>
        </w:rPr>
        <w:t>ergi</w:t>
      </w:r>
      <w:r w:rsidR="00882C0C" w:rsidRPr="0089306B">
        <w:rPr>
          <w:rFonts w:eastAsia="MS Mincho"/>
          <w:iCs/>
          <w:szCs w:val="24"/>
          <w:lang w:val="az-Latn-AZ" w:eastAsia="ru-RU"/>
        </w:rPr>
        <w:t xml:space="preserve"> </w:t>
      </w:r>
      <w:r w:rsidRPr="0089306B">
        <w:rPr>
          <w:rFonts w:eastAsia="MS Mincho"/>
          <w:iCs/>
          <w:szCs w:val="24"/>
          <w:lang w:val="az-Latn-AZ" w:eastAsia="ru-RU"/>
        </w:rPr>
        <w:t>Xidmətin Aparatı</w:t>
      </w:r>
      <w:r w:rsidR="00042B6B">
        <w:rPr>
          <w:rFonts w:eastAsia="MS Mincho"/>
          <w:iCs/>
          <w:szCs w:val="24"/>
          <w:lang w:val="az-Latn-AZ" w:eastAsia="ru-RU"/>
        </w:rPr>
        <w:t>nın baş idarələri, idarələri və müstəqil şöbələri</w:t>
      </w:r>
      <w:r w:rsidRPr="0089306B">
        <w:rPr>
          <w:rFonts w:eastAsia="MS Mincho"/>
          <w:iCs/>
          <w:szCs w:val="24"/>
          <w:lang w:val="az-Latn-AZ" w:eastAsia="ru-RU"/>
        </w:rPr>
        <w:t>, strukturuna daxil olan qurumlar və strukturuna daxil olmayan tabeliyindəki qurum;</w:t>
      </w:r>
    </w:p>
    <w:p w14:paraId="6B3A1644" w14:textId="77777777" w:rsidR="0064442E" w:rsidRPr="0064442E" w:rsidRDefault="0064442E" w:rsidP="0064442E">
      <w:pPr>
        <w:pStyle w:val="af1"/>
        <w:rPr>
          <w:rFonts w:eastAsia="MS Mincho"/>
          <w:b/>
          <w:szCs w:val="24"/>
          <w:lang w:val="az-Latn-AZ" w:eastAsia="ru-RU"/>
        </w:rPr>
      </w:pPr>
    </w:p>
    <w:p w14:paraId="20CC2A80" w14:textId="5B562D58" w:rsidR="00126AC9" w:rsidRPr="00126AC9" w:rsidRDefault="00900C74" w:rsidP="00126AC9">
      <w:pPr>
        <w:pStyle w:val="af1"/>
        <w:numPr>
          <w:ilvl w:val="2"/>
          <w:numId w:val="88"/>
        </w:numPr>
        <w:tabs>
          <w:tab w:val="left" w:pos="851"/>
        </w:tabs>
        <w:spacing w:after="0" w:line="240" w:lineRule="auto"/>
        <w:jc w:val="both"/>
        <w:rPr>
          <w:szCs w:val="24"/>
          <w:lang w:val="az-Latn-AZ"/>
        </w:rPr>
      </w:pPr>
      <w:r w:rsidRPr="00126AC9">
        <w:rPr>
          <w:rFonts w:eastAsia="MS Mincho"/>
          <w:b/>
          <w:szCs w:val="24"/>
          <w:lang w:val="az-Latn-AZ" w:eastAsia="ru-RU"/>
        </w:rPr>
        <w:t>Cavabdeh struktur</w:t>
      </w:r>
      <w:r w:rsidR="00D8570A" w:rsidRPr="00126AC9">
        <w:rPr>
          <w:rFonts w:eastAsia="MS Mincho"/>
          <w:b/>
          <w:szCs w:val="24"/>
          <w:lang w:val="az-Latn-AZ" w:eastAsia="ru-RU"/>
        </w:rPr>
        <w:t xml:space="preserve"> </w:t>
      </w:r>
      <w:r w:rsidR="00042B6B" w:rsidRPr="00126AC9">
        <w:rPr>
          <w:rFonts w:eastAsia="MS Mincho"/>
          <w:b/>
          <w:szCs w:val="24"/>
          <w:lang w:val="az-Latn-AZ" w:eastAsia="ru-RU"/>
        </w:rPr>
        <w:t>bölmə</w:t>
      </w:r>
      <w:r w:rsidRPr="00126AC9">
        <w:rPr>
          <w:rFonts w:eastAsia="MS Mincho"/>
          <w:b/>
          <w:szCs w:val="24"/>
          <w:lang w:val="az-Latn-AZ" w:eastAsia="ru-RU"/>
        </w:rPr>
        <w:t>-</w:t>
      </w:r>
      <w:r w:rsidRPr="00126AC9">
        <w:rPr>
          <w:szCs w:val="24"/>
          <w:lang w:val="az-Latn-AZ"/>
        </w:rPr>
        <w:t xml:space="preserve"> </w:t>
      </w:r>
      <w:r w:rsidR="00126AC9" w:rsidRPr="00126AC9">
        <w:rPr>
          <w:szCs w:val="24"/>
          <w:lang w:val="az-Latn-AZ"/>
        </w:rPr>
        <w:t>Dövlət Vergi Xidmətinin 18.12.2023-cü il tarixli 2317040101754600 nömrəli əmrin</w:t>
      </w:r>
      <w:r w:rsidR="00126AC9">
        <w:rPr>
          <w:szCs w:val="24"/>
          <w:lang w:val="az-Latn-AZ"/>
        </w:rPr>
        <w:t>in</w:t>
      </w:r>
      <w:r w:rsidR="00126AC9" w:rsidRPr="00126AC9">
        <w:rPr>
          <w:szCs w:val="24"/>
          <w:lang w:val="az-Latn-AZ"/>
        </w:rPr>
        <w:t xml:space="preserve"> 1 nömrəli əlavəsi ilə müəyyən edilmiş struktur bölmələr;</w:t>
      </w:r>
    </w:p>
    <w:p w14:paraId="246CC5C9" w14:textId="77777777" w:rsidR="00856C31" w:rsidRPr="00126AC9" w:rsidRDefault="00856C31" w:rsidP="00126AC9">
      <w:pPr>
        <w:pStyle w:val="af1"/>
        <w:tabs>
          <w:tab w:val="left" w:pos="851"/>
        </w:tabs>
        <w:spacing w:after="0" w:line="240" w:lineRule="auto"/>
        <w:ind w:left="709"/>
        <w:jc w:val="both"/>
        <w:rPr>
          <w:rFonts w:eastAsia="MS Mincho"/>
          <w:b/>
          <w:szCs w:val="24"/>
          <w:lang w:val="az-Latn-AZ" w:eastAsia="ru-RU"/>
        </w:rPr>
      </w:pPr>
    </w:p>
    <w:p w14:paraId="243BC7CD" w14:textId="554130FB" w:rsidR="00856C31" w:rsidRPr="00A62F40" w:rsidRDefault="00856C31" w:rsidP="006B5417">
      <w:pPr>
        <w:pStyle w:val="af1"/>
        <w:numPr>
          <w:ilvl w:val="2"/>
          <w:numId w:val="88"/>
        </w:numPr>
        <w:tabs>
          <w:tab w:val="left" w:pos="851"/>
        </w:tabs>
        <w:spacing w:after="0" w:line="240" w:lineRule="auto"/>
        <w:ind w:left="709"/>
        <w:jc w:val="both"/>
        <w:rPr>
          <w:rFonts w:eastAsia="MS Mincho"/>
          <w:b/>
          <w:szCs w:val="24"/>
          <w:lang w:val="az-Latn-AZ" w:eastAsia="ru-RU"/>
        </w:rPr>
      </w:pPr>
      <w:r w:rsidRPr="00A62F40">
        <w:rPr>
          <w:rFonts w:eastAsia="MS Mincho"/>
          <w:b/>
          <w:szCs w:val="24"/>
          <w:lang w:val="az-Latn-AZ" w:eastAsia="ru-RU"/>
        </w:rPr>
        <w:t>Sifarişçi struktur</w:t>
      </w:r>
      <w:r w:rsidR="00042B6B">
        <w:rPr>
          <w:rFonts w:eastAsia="MS Mincho"/>
          <w:b/>
          <w:szCs w:val="24"/>
          <w:lang w:val="az-Latn-AZ" w:eastAsia="ru-RU"/>
        </w:rPr>
        <w:t xml:space="preserve"> bölmə</w:t>
      </w:r>
      <w:r w:rsidRPr="00A62F40">
        <w:rPr>
          <w:rFonts w:eastAsia="MS Mincho"/>
          <w:b/>
          <w:szCs w:val="24"/>
          <w:lang w:val="az-Latn-AZ" w:eastAsia="ru-RU"/>
        </w:rPr>
        <w:t xml:space="preserve">- </w:t>
      </w:r>
      <w:r w:rsidR="00FB114E" w:rsidRPr="006B5417">
        <w:rPr>
          <w:rFonts w:eastAsia="MS Mincho"/>
          <w:iCs/>
          <w:szCs w:val="24"/>
          <w:lang w:val="az-Latn-AZ" w:eastAsia="ru-RU"/>
        </w:rPr>
        <w:t>tələbat üzrə malları, işləri və xidmətləri sifariş edən struktur bölmə və ya müstəqil vəzifəli şəxs</w:t>
      </w:r>
      <w:r w:rsidRPr="00A62F40">
        <w:rPr>
          <w:rFonts w:eastAsia="MS Mincho"/>
          <w:iCs/>
          <w:szCs w:val="24"/>
          <w:lang w:val="az-Latn-AZ" w:eastAsia="ru-RU"/>
        </w:rPr>
        <w:t>;</w:t>
      </w:r>
    </w:p>
    <w:p w14:paraId="7F62C3A9" w14:textId="77777777" w:rsidR="0064442E" w:rsidRPr="00A62F40" w:rsidRDefault="0064442E" w:rsidP="0064442E">
      <w:pPr>
        <w:pStyle w:val="af1"/>
        <w:rPr>
          <w:rFonts w:eastAsia="MS Mincho"/>
          <w:b/>
          <w:szCs w:val="24"/>
          <w:lang w:val="az-Latn-AZ" w:eastAsia="ru-RU"/>
        </w:rPr>
      </w:pPr>
    </w:p>
    <w:p w14:paraId="1045BB99" w14:textId="4100E1A1" w:rsidR="0064442E" w:rsidRPr="0064442E" w:rsidRDefault="0064442E" w:rsidP="006B5417">
      <w:pPr>
        <w:pStyle w:val="af1"/>
        <w:numPr>
          <w:ilvl w:val="2"/>
          <w:numId w:val="88"/>
        </w:numPr>
        <w:tabs>
          <w:tab w:val="left" w:pos="851"/>
        </w:tabs>
        <w:spacing w:after="0" w:line="240" w:lineRule="auto"/>
        <w:ind w:left="709"/>
        <w:jc w:val="both"/>
        <w:rPr>
          <w:rFonts w:eastAsia="MS Mincho"/>
          <w:b/>
          <w:szCs w:val="24"/>
          <w:lang w:val="az-Latn-AZ" w:eastAsia="ru-RU"/>
        </w:rPr>
      </w:pPr>
      <w:r w:rsidRPr="006B5417">
        <w:rPr>
          <w:rFonts w:eastAsia="MS Mincho"/>
          <w:b/>
          <w:szCs w:val="24"/>
          <w:lang w:val="az-Latn-AZ" w:eastAsia="ru-RU"/>
        </w:rPr>
        <w:t xml:space="preserve">Satınalma </w:t>
      </w:r>
      <w:r>
        <w:rPr>
          <w:rFonts w:eastAsia="MS Mincho"/>
          <w:b/>
          <w:szCs w:val="24"/>
          <w:lang w:val="az-Latn-AZ" w:eastAsia="ru-RU"/>
        </w:rPr>
        <w:t>proseduru</w:t>
      </w:r>
      <w:r w:rsidR="00042B6B">
        <w:rPr>
          <w:rFonts w:eastAsia="MS Mincho"/>
          <w:b/>
          <w:szCs w:val="24"/>
          <w:lang w:val="az-Latn-AZ" w:eastAsia="ru-RU"/>
        </w:rPr>
        <w:t xml:space="preserve"> </w:t>
      </w:r>
      <w:r>
        <w:rPr>
          <w:rFonts w:eastAsia="MS Mincho"/>
          <w:szCs w:val="24"/>
          <w:lang w:val="az-Latn-AZ" w:eastAsia="ru-RU"/>
        </w:rPr>
        <w:t xml:space="preserve">- </w:t>
      </w:r>
      <w:r w:rsidR="00042B6B">
        <w:rPr>
          <w:rFonts w:eastAsia="MS Mincho"/>
          <w:szCs w:val="24"/>
          <w:lang w:val="az-Latn-AZ" w:eastAsia="ru-RU"/>
        </w:rPr>
        <w:t>m</w:t>
      </w:r>
      <w:r w:rsidRPr="006B5417">
        <w:rPr>
          <w:rFonts w:eastAsia="MS Mincho"/>
          <w:szCs w:val="24"/>
          <w:lang w:val="az-Latn-AZ" w:eastAsia="ru-RU"/>
        </w:rPr>
        <w:t>alların (işlərin və xidmətlərin</w:t>
      </w:r>
      <w:r w:rsidRPr="00042B6B">
        <w:rPr>
          <w:rFonts w:eastAsia="MS Mincho"/>
          <w:szCs w:val="24"/>
          <w:lang w:val="az-Latn-AZ" w:eastAsia="ru-RU"/>
        </w:rPr>
        <w:t>)</w:t>
      </w:r>
      <w:r>
        <w:rPr>
          <w:rFonts w:eastAsia="MS Mincho"/>
          <w:b/>
          <w:szCs w:val="24"/>
          <w:lang w:val="az-Latn-AZ" w:eastAsia="ru-RU"/>
        </w:rPr>
        <w:t xml:space="preserve"> </w:t>
      </w:r>
      <w:r>
        <w:rPr>
          <w:szCs w:val="24"/>
          <w:lang w:val="az-Latn-AZ"/>
        </w:rPr>
        <w:t>e</w:t>
      </w:r>
      <w:r w:rsidRPr="00680DB1">
        <w:rPr>
          <w:szCs w:val="24"/>
          <w:lang w:val="az-Latn-AZ"/>
        </w:rPr>
        <w:t>htimal olunan qiyməti müəyyən</w:t>
      </w:r>
      <w:r>
        <w:rPr>
          <w:szCs w:val="24"/>
          <w:lang w:val="az-Latn-AZ"/>
        </w:rPr>
        <w:t xml:space="preserve"> edildikdən sonrakı</w:t>
      </w:r>
      <w:r>
        <w:rPr>
          <w:rFonts w:eastAsia="MS Mincho"/>
          <w:szCs w:val="24"/>
          <w:lang w:val="az-Latn-AZ" w:eastAsia="ru-RU"/>
        </w:rPr>
        <w:t xml:space="preserve"> proses</w:t>
      </w:r>
      <w:r w:rsidR="00A01915">
        <w:rPr>
          <w:rFonts w:eastAsia="MS Mincho"/>
          <w:szCs w:val="24"/>
          <w:lang w:val="az-Latn-AZ" w:eastAsia="ru-RU"/>
        </w:rPr>
        <w:t>;</w:t>
      </w:r>
    </w:p>
    <w:p w14:paraId="7B613ED9" w14:textId="77777777" w:rsidR="00856C31" w:rsidRPr="00856C31" w:rsidRDefault="00856C31" w:rsidP="00856C31">
      <w:pPr>
        <w:pStyle w:val="af1"/>
        <w:rPr>
          <w:rFonts w:eastAsia="MS Mincho"/>
          <w:b/>
          <w:szCs w:val="24"/>
          <w:lang w:val="az-Latn-AZ" w:eastAsia="ru-RU"/>
        </w:rPr>
      </w:pPr>
    </w:p>
    <w:p w14:paraId="39D99DA3" w14:textId="2216C1ED" w:rsidR="00316631" w:rsidRDefault="00316631" w:rsidP="006B5417">
      <w:pPr>
        <w:pStyle w:val="af1"/>
        <w:numPr>
          <w:ilvl w:val="2"/>
          <w:numId w:val="88"/>
        </w:numPr>
        <w:tabs>
          <w:tab w:val="left" w:pos="851"/>
        </w:tabs>
        <w:spacing w:after="0" w:line="240" w:lineRule="auto"/>
        <w:ind w:left="709"/>
        <w:jc w:val="both"/>
        <w:rPr>
          <w:rFonts w:eastAsia="MS Mincho"/>
          <w:iCs/>
          <w:szCs w:val="24"/>
          <w:lang w:val="az-Latn-AZ" w:eastAsia="ru-RU"/>
        </w:rPr>
      </w:pPr>
      <w:r>
        <w:rPr>
          <w:rFonts w:eastAsia="MS Mincho"/>
          <w:b/>
          <w:szCs w:val="24"/>
          <w:lang w:val="az-Latn-AZ" w:eastAsia="ru-RU"/>
        </w:rPr>
        <w:t>Satınalma</w:t>
      </w:r>
      <w:r w:rsidRPr="00403E48">
        <w:rPr>
          <w:rFonts w:eastAsia="MS Mincho"/>
          <w:b/>
          <w:szCs w:val="24"/>
          <w:lang w:val="az-Latn-AZ" w:eastAsia="ru-RU"/>
        </w:rPr>
        <w:t xml:space="preserve"> komissiyası – </w:t>
      </w:r>
      <w:r w:rsidRPr="00403E48">
        <w:rPr>
          <w:rFonts w:eastAsia="MS Mincho"/>
          <w:iCs/>
          <w:szCs w:val="24"/>
          <w:lang w:val="az-Latn-AZ" w:eastAsia="ru-RU"/>
        </w:rPr>
        <w:t xml:space="preserve">Xidmətin Aparatında Xidmət rəisinin, </w:t>
      </w:r>
      <w:r w:rsidRPr="00403E48">
        <w:rPr>
          <w:rFonts w:eastAsia="Arial"/>
          <w:szCs w:val="24"/>
          <w:lang w:val="az-Latn-AZ"/>
        </w:rPr>
        <w:t>strukturuna daxil olan və strukturuna daxil olmayan tabeliyindəki qurumlarda</w:t>
      </w:r>
      <w:r w:rsidRPr="00403E48">
        <w:rPr>
          <w:rFonts w:eastAsia="MS Mincho"/>
          <w:iCs/>
          <w:szCs w:val="24"/>
          <w:lang w:val="az-Latn-AZ" w:eastAsia="ru-RU"/>
        </w:rPr>
        <w:t xml:space="preserve"> isə müvafiq struktur bölmənin</w:t>
      </w:r>
      <w:r>
        <w:rPr>
          <w:rFonts w:eastAsia="MS Mincho"/>
          <w:iCs/>
          <w:szCs w:val="24"/>
          <w:lang w:val="az-Latn-AZ" w:eastAsia="ru-RU"/>
        </w:rPr>
        <w:t xml:space="preserve"> </w:t>
      </w:r>
      <w:r w:rsidRPr="00403E48">
        <w:rPr>
          <w:rFonts w:eastAsia="MS Mincho"/>
          <w:iCs/>
          <w:szCs w:val="24"/>
          <w:lang w:val="az-Latn-AZ" w:eastAsia="ru-RU"/>
        </w:rPr>
        <w:t xml:space="preserve">rəhbərinin əmri ilə </w:t>
      </w:r>
      <w:r>
        <w:rPr>
          <w:rFonts w:eastAsia="MS Mincho"/>
          <w:iCs/>
          <w:szCs w:val="24"/>
          <w:lang w:val="az-Latn-AZ" w:eastAsia="ru-RU"/>
        </w:rPr>
        <w:t>yaradılan</w:t>
      </w:r>
      <w:r w:rsidRPr="00403E48">
        <w:rPr>
          <w:rFonts w:eastAsia="MS Mincho"/>
          <w:iCs/>
          <w:szCs w:val="24"/>
          <w:lang w:val="az-Latn-AZ" w:eastAsia="ru-RU"/>
        </w:rPr>
        <w:t xml:space="preserve"> </w:t>
      </w:r>
      <w:r w:rsidRPr="00403E48">
        <w:rPr>
          <w:color w:val="212529"/>
          <w:szCs w:val="24"/>
          <w:shd w:val="clear" w:color="auto" w:fill="FFFFFF"/>
          <w:lang w:val="az-Latn-AZ"/>
        </w:rPr>
        <w:t>və onun ad</w:t>
      </w:r>
      <w:r w:rsidRPr="00403E48">
        <w:rPr>
          <w:rFonts w:hint="eastAsia"/>
          <w:color w:val="212529"/>
          <w:szCs w:val="24"/>
          <w:shd w:val="clear" w:color="auto" w:fill="FFFFFF"/>
          <w:lang w:val="az-Latn-AZ"/>
        </w:rPr>
        <w:t>ı</w:t>
      </w:r>
      <w:r w:rsidRPr="00403E48">
        <w:rPr>
          <w:color w:val="212529"/>
          <w:szCs w:val="24"/>
          <w:shd w:val="clear" w:color="auto" w:fill="FFFFFF"/>
          <w:lang w:val="az-Latn-AZ"/>
        </w:rPr>
        <w:t xml:space="preserve">ndan </w:t>
      </w:r>
      <w:r>
        <w:rPr>
          <w:color w:val="212529"/>
          <w:szCs w:val="24"/>
          <w:shd w:val="clear" w:color="auto" w:fill="FFFFFF"/>
          <w:lang w:val="az-Latn-AZ"/>
        </w:rPr>
        <w:t>satınalmanı</w:t>
      </w:r>
      <w:r w:rsidRPr="00403E48">
        <w:rPr>
          <w:color w:val="212529"/>
          <w:szCs w:val="24"/>
          <w:shd w:val="clear" w:color="auto" w:fill="FFFFFF"/>
          <w:lang w:val="az-Latn-AZ"/>
        </w:rPr>
        <w:t xml:space="preserve"> həyata ke</w:t>
      </w:r>
      <w:r w:rsidRPr="00403E48">
        <w:rPr>
          <w:rFonts w:hint="eastAsia"/>
          <w:color w:val="212529"/>
          <w:szCs w:val="24"/>
          <w:shd w:val="clear" w:color="auto" w:fill="FFFFFF"/>
          <w:lang w:val="az-Latn-AZ"/>
        </w:rPr>
        <w:t>ç</w:t>
      </w:r>
      <w:r w:rsidRPr="00403E48">
        <w:rPr>
          <w:color w:val="212529"/>
          <w:szCs w:val="24"/>
          <w:shd w:val="clear" w:color="auto" w:fill="FFFFFF"/>
          <w:lang w:val="az-Latn-AZ"/>
        </w:rPr>
        <w:t xml:space="preserve">irən </w:t>
      </w:r>
      <w:r>
        <w:rPr>
          <w:color w:val="212529"/>
          <w:szCs w:val="24"/>
          <w:shd w:val="clear" w:color="auto" w:fill="FFFFFF"/>
          <w:lang w:val="az-Latn-AZ"/>
        </w:rPr>
        <w:t xml:space="preserve">və </w:t>
      </w:r>
      <w:r w:rsidRPr="001E3926">
        <w:rPr>
          <w:rFonts w:eastAsia="Times New Roman"/>
          <w:color w:val="000000"/>
          <w:szCs w:val="24"/>
          <w:lang w:val="az-Latn-AZ" w:eastAsia="az-Latn-AZ"/>
        </w:rPr>
        <w:t xml:space="preserve">nəticəsi barədə qərar qəbul edən </w:t>
      </w:r>
      <w:r w:rsidRPr="00403E48">
        <w:rPr>
          <w:color w:val="212529"/>
          <w:szCs w:val="24"/>
          <w:shd w:val="clear" w:color="auto" w:fill="FFFFFF"/>
          <w:lang w:val="az-Latn-AZ"/>
        </w:rPr>
        <w:t>m</w:t>
      </w:r>
      <w:r w:rsidRPr="00403E48">
        <w:rPr>
          <w:rFonts w:hint="eastAsia"/>
          <w:color w:val="212529"/>
          <w:szCs w:val="24"/>
          <w:shd w:val="clear" w:color="auto" w:fill="FFFFFF"/>
          <w:lang w:val="az-Latn-AZ"/>
        </w:rPr>
        <w:t>ü</w:t>
      </w:r>
      <w:r w:rsidRPr="00403E48">
        <w:rPr>
          <w:color w:val="212529"/>
          <w:szCs w:val="24"/>
          <w:shd w:val="clear" w:color="auto" w:fill="FFFFFF"/>
          <w:lang w:val="az-Latn-AZ"/>
        </w:rPr>
        <w:t>vəqqəti i</w:t>
      </w:r>
      <w:r w:rsidRPr="00403E48">
        <w:rPr>
          <w:rFonts w:hint="eastAsia"/>
          <w:color w:val="212529"/>
          <w:szCs w:val="24"/>
          <w:shd w:val="clear" w:color="auto" w:fill="FFFFFF"/>
          <w:lang w:val="az-Latn-AZ"/>
        </w:rPr>
        <w:t>şç</w:t>
      </w:r>
      <w:r w:rsidRPr="00403E48">
        <w:rPr>
          <w:color w:val="212529"/>
          <w:szCs w:val="24"/>
          <w:shd w:val="clear" w:color="auto" w:fill="FFFFFF"/>
          <w:lang w:val="az-Latn-AZ"/>
        </w:rPr>
        <w:t>i qrupu</w:t>
      </w:r>
      <w:r w:rsidRPr="00403E48">
        <w:rPr>
          <w:rFonts w:eastAsia="MS Mincho"/>
          <w:iCs/>
          <w:szCs w:val="24"/>
          <w:lang w:val="az-Latn-AZ" w:eastAsia="ru-RU"/>
        </w:rPr>
        <w:t>;</w:t>
      </w:r>
    </w:p>
    <w:p w14:paraId="1ABDFB86" w14:textId="77777777" w:rsidR="00547289" w:rsidRPr="00403E48" w:rsidRDefault="00547289" w:rsidP="00547289">
      <w:pPr>
        <w:pStyle w:val="af1"/>
        <w:spacing w:after="0" w:line="240" w:lineRule="auto"/>
        <w:ind w:left="709"/>
        <w:jc w:val="both"/>
        <w:rPr>
          <w:rFonts w:eastAsia="MS Mincho"/>
          <w:iCs/>
          <w:szCs w:val="24"/>
          <w:lang w:val="az-Latn-AZ" w:eastAsia="ru-RU"/>
        </w:rPr>
      </w:pPr>
    </w:p>
    <w:p w14:paraId="79E05D85" w14:textId="05670E76" w:rsidR="004E1166" w:rsidRPr="00547289" w:rsidRDefault="004E1166" w:rsidP="006B5417">
      <w:pPr>
        <w:pStyle w:val="af1"/>
        <w:numPr>
          <w:ilvl w:val="2"/>
          <w:numId w:val="88"/>
        </w:numPr>
        <w:tabs>
          <w:tab w:val="left" w:pos="851"/>
        </w:tabs>
        <w:spacing w:after="0" w:line="240" w:lineRule="auto"/>
        <w:ind w:left="709"/>
        <w:jc w:val="both"/>
        <w:rPr>
          <w:rFonts w:eastAsia="MS Mincho"/>
          <w:b/>
          <w:iCs/>
          <w:szCs w:val="24"/>
          <w:lang w:val="az-Latn-AZ" w:eastAsia="ru-RU"/>
        </w:rPr>
      </w:pPr>
      <w:r w:rsidRPr="0089306B">
        <w:rPr>
          <w:rFonts w:eastAsia="MS Mincho"/>
          <w:b/>
          <w:szCs w:val="24"/>
          <w:lang w:val="az-Latn-AZ" w:eastAsia="ru-RU"/>
        </w:rPr>
        <w:t xml:space="preserve">Satınalma bölməsi - </w:t>
      </w:r>
      <w:r w:rsidRPr="0089306B">
        <w:rPr>
          <w:rFonts w:eastAsia="MS Mincho"/>
          <w:iCs/>
          <w:szCs w:val="24"/>
          <w:lang w:val="az-Latn-AZ" w:eastAsia="ru-RU"/>
        </w:rPr>
        <w:t>satınalma funksiyalarını</w:t>
      </w:r>
      <w:r>
        <w:rPr>
          <w:rFonts w:eastAsia="MS Mincho"/>
          <w:iCs/>
          <w:szCs w:val="24"/>
          <w:lang w:val="az-Latn-AZ" w:eastAsia="ru-RU"/>
        </w:rPr>
        <w:t>n</w:t>
      </w:r>
      <w:r w:rsidRPr="0089306B">
        <w:rPr>
          <w:rFonts w:eastAsia="MS Mincho"/>
          <w:iCs/>
          <w:szCs w:val="24"/>
          <w:lang w:val="az-Latn-AZ" w:eastAsia="ru-RU"/>
        </w:rPr>
        <w:t xml:space="preserve"> yerinə yetirilməsinə məsul struktur</w:t>
      </w:r>
      <w:r>
        <w:rPr>
          <w:rFonts w:eastAsia="MS Mincho"/>
          <w:iCs/>
          <w:szCs w:val="24"/>
          <w:lang w:val="az-Latn-AZ" w:eastAsia="ru-RU"/>
        </w:rPr>
        <w:t xml:space="preserve"> bölmə və ya vəzifəli şəxs</w:t>
      </w:r>
      <w:r w:rsidRPr="0089306B">
        <w:rPr>
          <w:rFonts w:eastAsia="MS Mincho"/>
          <w:iCs/>
          <w:szCs w:val="24"/>
          <w:lang w:val="az-Latn-AZ" w:eastAsia="ru-RU"/>
        </w:rPr>
        <w:t>. Bu funksiya və səlahiyyətlər Xidmətin Aparatında Maliyyə baş idarəsinə, strukturuna daxil olan və strukturuna daxil olmayan tabeliyindəki qurumlarda isə maliyyə, mühasibat uçotu və təchizat işlərini həyata keçirən struktur bölmə və ya vəzifəli şəxslərə həvalə olunur;</w:t>
      </w:r>
    </w:p>
    <w:p w14:paraId="5DA282FB" w14:textId="77777777" w:rsidR="00547289" w:rsidRPr="0089306B" w:rsidRDefault="00547289" w:rsidP="00547289">
      <w:pPr>
        <w:pStyle w:val="af1"/>
        <w:spacing w:after="0" w:line="240" w:lineRule="auto"/>
        <w:ind w:left="709"/>
        <w:jc w:val="both"/>
        <w:rPr>
          <w:rFonts w:eastAsia="MS Mincho"/>
          <w:b/>
          <w:iCs/>
          <w:szCs w:val="24"/>
          <w:lang w:val="az-Latn-AZ" w:eastAsia="ru-RU"/>
        </w:rPr>
      </w:pPr>
    </w:p>
    <w:p w14:paraId="4C0A91F4" w14:textId="1E3A8B2D" w:rsidR="00547289" w:rsidRPr="0089306B" w:rsidRDefault="00547289" w:rsidP="00DD521D">
      <w:pPr>
        <w:pStyle w:val="af1"/>
        <w:numPr>
          <w:ilvl w:val="2"/>
          <w:numId w:val="88"/>
        </w:numPr>
        <w:tabs>
          <w:tab w:val="left" w:pos="851"/>
        </w:tabs>
        <w:spacing w:after="0" w:line="240" w:lineRule="auto"/>
        <w:ind w:left="709"/>
        <w:jc w:val="both"/>
        <w:rPr>
          <w:rFonts w:eastAsia="MS Mincho"/>
          <w:b/>
          <w:szCs w:val="24"/>
          <w:lang w:val="az-Latn-AZ" w:eastAsia="ru-RU"/>
        </w:rPr>
      </w:pPr>
      <w:r w:rsidRPr="0089306B">
        <w:rPr>
          <w:rFonts w:eastAsia="MS Mincho"/>
          <w:b/>
          <w:szCs w:val="24"/>
          <w:lang w:val="az-Latn-AZ" w:eastAsia="ru-RU"/>
        </w:rPr>
        <w:lastRenderedPageBreak/>
        <w:t xml:space="preserve">Satınalma predmeti </w:t>
      </w:r>
      <w:r w:rsidR="00E372F3">
        <w:rPr>
          <w:rFonts w:eastAsia="MS Mincho"/>
          <w:b/>
          <w:szCs w:val="24"/>
          <w:lang w:val="az-Latn-AZ" w:eastAsia="ru-RU"/>
        </w:rPr>
        <w:t>–</w:t>
      </w:r>
      <w:r w:rsidRPr="0089306B">
        <w:rPr>
          <w:rFonts w:eastAsia="MS Mincho"/>
          <w:b/>
          <w:szCs w:val="24"/>
          <w:lang w:val="az-Latn-AZ" w:eastAsia="ru-RU"/>
        </w:rPr>
        <w:t xml:space="preserve"> </w:t>
      </w:r>
      <w:r w:rsidR="00D07EAA" w:rsidRPr="006B5417">
        <w:rPr>
          <w:rFonts w:eastAsia="MS Mincho"/>
          <w:szCs w:val="24"/>
          <w:lang w:val="az-Latn-AZ" w:eastAsia="ru-RU"/>
        </w:rPr>
        <w:t>satınalan təşkilat</w:t>
      </w:r>
      <w:r w:rsidR="00D07EAA" w:rsidRPr="006B5417">
        <w:rPr>
          <w:rFonts w:eastAsia="MS Mincho"/>
          <w:iCs/>
          <w:szCs w:val="24"/>
          <w:lang w:val="az-Latn-AZ" w:eastAsia="ru-RU"/>
        </w:rPr>
        <w:t xml:space="preserve"> </w:t>
      </w:r>
      <w:r w:rsidRPr="0089306B">
        <w:rPr>
          <w:rFonts w:eastAsia="MS Mincho"/>
          <w:iCs/>
          <w:szCs w:val="24"/>
          <w:lang w:val="az-Latn-AZ" w:eastAsia="ru-RU"/>
        </w:rPr>
        <w:t xml:space="preserve">tələbatına </w:t>
      </w:r>
      <w:r>
        <w:rPr>
          <w:rFonts w:eastAsia="MS Mincho"/>
          <w:iCs/>
          <w:szCs w:val="24"/>
          <w:lang w:val="az-Latn-AZ" w:eastAsia="ru-RU"/>
        </w:rPr>
        <w:t>və</w:t>
      </w:r>
      <w:r w:rsidRPr="0089306B">
        <w:rPr>
          <w:rFonts w:eastAsia="MS Mincho"/>
          <w:iCs/>
          <w:szCs w:val="24"/>
          <w:lang w:val="az-Latn-AZ" w:eastAsia="ru-RU"/>
        </w:rPr>
        <w:t xml:space="preserve"> </w:t>
      </w:r>
      <w:r>
        <w:rPr>
          <w:rFonts w:eastAsia="MS Mincho"/>
          <w:iCs/>
          <w:szCs w:val="24"/>
          <w:lang w:val="az-Latn-AZ" w:eastAsia="ru-RU"/>
        </w:rPr>
        <w:t>Qanuna əsasən satın alınan</w:t>
      </w:r>
      <w:r w:rsidRPr="0089306B">
        <w:rPr>
          <w:rFonts w:eastAsia="MS Mincho"/>
          <w:iCs/>
          <w:szCs w:val="24"/>
          <w:lang w:val="az-Latn-AZ" w:eastAsia="ru-RU"/>
        </w:rPr>
        <w:t xml:space="preserve"> mallar, işlər və xidmətlər;</w:t>
      </w:r>
    </w:p>
    <w:p w14:paraId="4C8E0F03" w14:textId="77777777" w:rsidR="00547289" w:rsidRPr="00680DB1" w:rsidRDefault="00547289" w:rsidP="00547289">
      <w:pPr>
        <w:tabs>
          <w:tab w:val="left" w:pos="851"/>
        </w:tabs>
        <w:spacing w:after="0" w:line="240" w:lineRule="auto"/>
        <w:ind w:left="709"/>
        <w:jc w:val="both"/>
        <w:rPr>
          <w:rFonts w:eastAsia="MS Mincho"/>
          <w:szCs w:val="24"/>
          <w:lang w:val="az-Latn-AZ" w:eastAsia="ru-RU"/>
        </w:rPr>
      </w:pPr>
    </w:p>
    <w:p w14:paraId="00E2C9F9" w14:textId="3099F38F" w:rsidR="00547289" w:rsidRPr="00680DB1" w:rsidRDefault="00547289" w:rsidP="00DD521D">
      <w:pPr>
        <w:pStyle w:val="Mecelle0"/>
        <w:numPr>
          <w:ilvl w:val="2"/>
          <w:numId w:val="88"/>
        </w:numPr>
        <w:tabs>
          <w:tab w:val="left" w:pos="851"/>
        </w:tabs>
        <w:ind w:left="709"/>
        <w:rPr>
          <w:rFonts w:ascii="Arial" w:eastAsia="MS Mincho" w:hAnsi="Arial" w:cs="Arial"/>
          <w:sz w:val="24"/>
          <w:szCs w:val="24"/>
          <w:lang w:val="az-Latn-AZ" w:eastAsia="ru-RU"/>
        </w:rPr>
      </w:pPr>
      <w:r w:rsidRPr="00680DB1">
        <w:rPr>
          <w:rFonts w:ascii="Arial" w:hAnsi="Arial" w:cs="Arial"/>
          <w:b/>
          <w:bCs/>
          <w:sz w:val="24"/>
          <w:szCs w:val="24"/>
          <w:lang w:val="az-Latn-AZ"/>
        </w:rPr>
        <w:t>Satınalma müqaviləsi</w:t>
      </w:r>
      <w:r w:rsidRPr="00680DB1">
        <w:rPr>
          <w:rFonts w:ascii="Arial" w:hAnsi="Arial" w:cs="Arial"/>
          <w:sz w:val="24"/>
          <w:szCs w:val="24"/>
          <w:lang w:val="az-Latn-AZ"/>
        </w:rPr>
        <w:t> </w:t>
      </w:r>
      <w:r w:rsidRPr="00680DB1">
        <w:rPr>
          <w:rFonts w:ascii="Arial" w:eastAsia="MS Mincho" w:hAnsi="Arial" w:cs="Arial"/>
          <w:sz w:val="24"/>
          <w:szCs w:val="24"/>
          <w:lang w:val="az-Latn-AZ" w:eastAsia="ru-RU"/>
        </w:rPr>
        <w:t xml:space="preserve">- </w:t>
      </w:r>
      <w:r w:rsidRPr="002D605D">
        <w:rPr>
          <w:rFonts w:ascii="Arial" w:hAnsi="Arial" w:cs="Arial"/>
          <w:sz w:val="24"/>
          <w:szCs w:val="24"/>
          <w:lang w:val="az-Latn-AZ"/>
        </w:rPr>
        <w:t>qalib gələn və ya bir mənbədən satınalma metodu üzrə seçilən təchizatçı (bundan sonra – qalib təchizatçı) ilə satınalan təşkilat arasında bağlanan və satınalma predmetinin satın alınması ilə əlaqədar tərəflərin öhdəliklərini müəyyənləşdirən sənəd</w:t>
      </w:r>
      <w:r w:rsidRPr="00680DB1">
        <w:rPr>
          <w:rFonts w:ascii="Arial" w:hAnsi="Arial" w:cs="Arial"/>
          <w:sz w:val="24"/>
          <w:szCs w:val="24"/>
          <w:lang w:val="az-Latn-AZ"/>
        </w:rPr>
        <w:t>;</w:t>
      </w:r>
    </w:p>
    <w:p w14:paraId="00FD6218" w14:textId="77777777" w:rsidR="00547289" w:rsidRPr="00680DB1" w:rsidRDefault="00547289" w:rsidP="00547289">
      <w:pPr>
        <w:tabs>
          <w:tab w:val="left" w:pos="851"/>
        </w:tabs>
        <w:spacing w:after="0" w:line="240" w:lineRule="auto"/>
        <w:ind w:left="709"/>
        <w:jc w:val="both"/>
        <w:rPr>
          <w:rFonts w:eastAsia="MS Mincho"/>
          <w:b/>
          <w:szCs w:val="24"/>
          <w:lang w:val="az-Latn-AZ" w:eastAsia="ru-RU"/>
        </w:rPr>
      </w:pPr>
    </w:p>
    <w:p w14:paraId="08DAA8F8" w14:textId="22F92B69" w:rsidR="00DD521D" w:rsidRDefault="00DD521D" w:rsidP="006B5417">
      <w:pPr>
        <w:pStyle w:val="af1"/>
        <w:numPr>
          <w:ilvl w:val="2"/>
          <w:numId w:val="88"/>
        </w:numPr>
        <w:shd w:val="clear" w:color="auto" w:fill="FFFFFF"/>
        <w:tabs>
          <w:tab w:val="left" w:pos="851"/>
        </w:tabs>
        <w:spacing w:after="0" w:line="240" w:lineRule="auto"/>
        <w:ind w:left="709"/>
        <w:jc w:val="both"/>
        <w:rPr>
          <w:rFonts w:eastAsia="Times New Roman"/>
          <w:iCs/>
          <w:szCs w:val="24"/>
          <w:lang w:val="az-Latn-AZ"/>
        </w:rPr>
      </w:pPr>
      <w:r>
        <w:rPr>
          <w:rFonts w:eastAsia="Times New Roman"/>
          <w:b/>
          <w:bCs/>
          <w:szCs w:val="24"/>
          <w:lang w:val="az-Latn-AZ"/>
        </w:rPr>
        <w:t>Ş</w:t>
      </w:r>
      <w:r w:rsidRPr="0089306B">
        <w:rPr>
          <w:rFonts w:eastAsia="Times New Roman"/>
          <w:b/>
          <w:bCs/>
          <w:szCs w:val="24"/>
          <w:lang w:val="az-Latn-AZ"/>
        </w:rPr>
        <w:t>ərtlər toplusu</w:t>
      </w:r>
      <w:r w:rsidRPr="0089306B">
        <w:rPr>
          <w:rFonts w:eastAsia="Times New Roman"/>
          <w:szCs w:val="24"/>
          <w:lang w:val="az-Latn-AZ"/>
        </w:rPr>
        <w:t xml:space="preserve"> - </w:t>
      </w:r>
      <w:r w:rsidRPr="00C87FC1">
        <w:rPr>
          <w:rFonts w:eastAsia="Times New Roman"/>
          <w:iCs/>
          <w:szCs w:val="24"/>
          <w:lang w:val="az-Latn-AZ"/>
        </w:rPr>
        <w:t>satınalan təşkilatın hazırladığı, satınalma şərtlərini əks etdirən və satınalma komissiyası tərəfindən təsdiq olunduqdan sonra təchizatçılara təqdim edilən sənəd</w:t>
      </w:r>
      <w:r w:rsidRPr="0089306B">
        <w:rPr>
          <w:rFonts w:eastAsia="Times New Roman"/>
          <w:iCs/>
          <w:szCs w:val="24"/>
          <w:lang w:val="az-Latn-AZ"/>
        </w:rPr>
        <w:t>;</w:t>
      </w:r>
    </w:p>
    <w:p w14:paraId="18DF8C0D" w14:textId="77777777" w:rsidR="00CF29F9" w:rsidRPr="00CF29F9" w:rsidRDefault="00CF29F9" w:rsidP="00CF29F9">
      <w:pPr>
        <w:pStyle w:val="af1"/>
        <w:rPr>
          <w:rFonts w:eastAsia="Times New Roman"/>
          <w:iCs/>
          <w:szCs w:val="24"/>
          <w:lang w:val="az-Latn-AZ"/>
        </w:rPr>
      </w:pPr>
    </w:p>
    <w:p w14:paraId="3F6B77CB" w14:textId="18B33A81" w:rsidR="00CF29F9" w:rsidRPr="00CF29F9" w:rsidRDefault="00CF29F9" w:rsidP="00CF29F9">
      <w:pPr>
        <w:pStyle w:val="af1"/>
        <w:numPr>
          <w:ilvl w:val="2"/>
          <w:numId w:val="88"/>
        </w:numPr>
        <w:tabs>
          <w:tab w:val="left" w:pos="851"/>
        </w:tabs>
        <w:spacing w:after="0" w:line="240" w:lineRule="auto"/>
        <w:jc w:val="both"/>
        <w:rPr>
          <w:szCs w:val="24"/>
          <w:lang w:val="az-Latn-AZ"/>
        </w:rPr>
      </w:pPr>
      <w:r w:rsidRPr="00DD521D">
        <w:rPr>
          <w:rFonts w:eastAsia="MS Mincho"/>
          <w:b/>
          <w:szCs w:val="24"/>
          <w:lang w:val="az-Latn-AZ" w:eastAsia="ru-RU"/>
        </w:rPr>
        <w:t>Təchizatçı</w:t>
      </w:r>
      <w:r w:rsidRPr="00DD521D">
        <w:rPr>
          <w:rFonts w:eastAsia="MS Mincho"/>
          <w:b/>
          <w:iCs/>
          <w:szCs w:val="24"/>
          <w:lang w:val="az-Latn-AZ" w:eastAsia="ru-RU"/>
        </w:rPr>
        <w:t xml:space="preserve"> - </w:t>
      </w:r>
      <w:r w:rsidRPr="00DD521D">
        <w:rPr>
          <w:szCs w:val="24"/>
          <w:lang w:val="az-Latn-AZ"/>
        </w:rPr>
        <w:t>satınalan təşkilatla bağlanacaq və ya bağlanmış satınalma müqaviləsinin, yaxud çərçivə sazişinin potensial və ya real tərəfi olan fiziki şəxs, hüquqi şəxs və ya hüquqi şəxs yaratmadan birgə fəaliyyət aparmaq üçün hüquqi və (və ya) fiziki şəxslərin müqavilə əsasında yaratdığı müvəqqəti və ya daimi birliyi</w:t>
      </w:r>
    </w:p>
    <w:p w14:paraId="758F84AF" w14:textId="77777777" w:rsidR="00306650" w:rsidRPr="00680DB1" w:rsidRDefault="00306650" w:rsidP="00793F2F">
      <w:pPr>
        <w:spacing w:after="0" w:line="240" w:lineRule="auto"/>
        <w:ind w:left="709"/>
        <w:jc w:val="both"/>
        <w:rPr>
          <w:rFonts w:eastAsia="MS Mincho"/>
          <w:iCs/>
          <w:szCs w:val="24"/>
          <w:lang w:val="az-Latn-AZ" w:eastAsia="ru-RU"/>
        </w:rPr>
      </w:pPr>
    </w:p>
    <w:p w14:paraId="782715A7" w14:textId="77777777" w:rsidR="00F11BE0" w:rsidRPr="00680DB1" w:rsidRDefault="00B62678" w:rsidP="006B5417">
      <w:pPr>
        <w:pStyle w:val="1"/>
        <w:spacing w:after="240" w:line="240" w:lineRule="auto"/>
        <w:rPr>
          <w:rFonts w:ascii="Arial" w:hAnsi="Arial" w:cs="Arial"/>
          <w:sz w:val="24"/>
          <w:szCs w:val="24"/>
          <w:lang w:val="az-Latn-AZ"/>
        </w:rPr>
      </w:pPr>
      <w:bookmarkStart w:id="6" w:name="_Toc109071546"/>
      <w:r w:rsidRPr="00680DB1">
        <w:rPr>
          <w:rFonts w:ascii="Arial" w:hAnsi="Arial" w:cs="Arial"/>
          <w:sz w:val="24"/>
          <w:szCs w:val="24"/>
          <w:lang w:val="az-Latn-AZ"/>
        </w:rPr>
        <w:t>3</w:t>
      </w:r>
      <w:r w:rsidR="00452AE7" w:rsidRPr="00680DB1">
        <w:rPr>
          <w:rFonts w:ascii="Arial" w:hAnsi="Arial" w:cs="Arial"/>
          <w:sz w:val="24"/>
          <w:szCs w:val="24"/>
          <w:lang w:val="az-Latn-AZ"/>
        </w:rPr>
        <w:t>.</w:t>
      </w:r>
      <w:bookmarkEnd w:id="6"/>
      <w:r w:rsidR="00A63923" w:rsidRPr="00680DB1">
        <w:rPr>
          <w:rFonts w:ascii="Arial" w:hAnsi="Arial" w:cs="Arial"/>
          <w:sz w:val="24"/>
          <w:szCs w:val="24"/>
          <w:lang w:val="az-Latn-AZ"/>
        </w:rPr>
        <w:t xml:space="preserve"> S</w:t>
      </w:r>
      <w:r w:rsidR="000E1FF7" w:rsidRPr="00680DB1">
        <w:rPr>
          <w:rFonts w:ascii="Arial" w:hAnsi="Arial" w:cs="Arial"/>
          <w:sz w:val="24"/>
          <w:szCs w:val="24"/>
          <w:lang w:val="az-Latn-AZ"/>
        </w:rPr>
        <w:t>atınalma siyasəti</w:t>
      </w:r>
    </w:p>
    <w:p w14:paraId="0E769D89" w14:textId="35D5A728" w:rsidR="00CF737B" w:rsidRPr="0060255D" w:rsidRDefault="003A1D02">
      <w:pPr>
        <w:spacing w:line="240" w:lineRule="auto"/>
        <w:jc w:val="both"/>
        <w:rPr>
          <w:rFonts w:eastAsia="MS Mincho"/>
          <w:szCs w:val="24"/>
          <w:lang w:val="az-Latn-AZ" w:eastAsia="ru-RU"/>
        </w:rPr>
      </w:pPr>
      <w:r w:rsidRPr="0060255D">
        <w:rPr>
          <w:rFonts w:eastAsia="MS Mincho"/>
          <w:szCs w:val="24"/>
          <w:lang w:val="az-Latn-AZ" w:eastAsia="ru-RU"/>
        </w:rPr>
        <w:t xml:space="preserve">Satınalma siyasəti satınalma əməliyyatlarının </w:t>
      </w:r>
      <w:r w:rsidR="00CF737B" w:rsidRPr="0060255D">
        <w:rPr>
          <w:rFonts w:eastAsia="MS Mincho"/>
          <w:szCs w:val="24"/>
          <w:lang w:val="az-Latn-AZ" w:eastAsia="ru-RU"/>
        </w:rPr>
        <w:t xml:space="preserve">vahid yanaşma </w:t>
      </w:r>
      <w:r w:rsidR="00087FC4" w:rsidRPr="0060255D">
        <w:rPr>
          <w:rFonts w:eastAsia="MS Mincho"/>
          <w:szCs w:val="24"/>
          <w:lang w:val="az-Latn-AZ" w:eastAsia="ru-RU"/>
        </w:rPr>
        <w:t>qaydasında</w:t>
      </w:r>
      <w:r w:rsidR="00CF737B" w:rsidRPr="0060255D">
        <w:rPr>
          <w:rFonts w:eastAsia="MS Mincho"/>
          <w:szCs w:val="24"/>
          <w:lang w:val="az-Latn-AZ" w:eastAsia="ru-RU"/>
        </w:rPr>
        <w:t xml:space="preserve"> </w:t>
      </w:r>
      <w:r w:rsidRPr="0060255D">
        <w:rPr>
          <w:rFonts w:eastAsia="MS Mincho"/>
          <w:szCs w:val="24"/>
          <w:lang w:val="az-Latn-AZ" w:eastAsia="ru-RU"/>
        </w:rPr>
        <w:t xml:space="preserve">təşkilində ədalətli rəqabət, şəffaflıq və aşkarlıq şəraitində, </w:t>
      </w:r>
      <w:r w:rsidR="006D6826" w:rsidRPr="0060255D">
        <w:rPr>
          <w:rFonts w:eastAsia="MS Mincho"/>
          <w:szCs w:val="24"/>
          <w:lang w:val="az-Latn-AZ" w:eastAsia="ru-RU"/>
        </w:rPr>
        <w:t xml:space="preserve">satınalma </w:t>
      </w:r>
      <w:r w:rsidRPr="0060255D">
        <w:rPr>
          <w:rFonts w:eastAsia="MS Mincho"/>
          <w:szCs w:val="24"/>
          <w:lang w:val="az-Latn-AZ" w:eastAsia="ru-RU"/>
        </w:rPr>
        <w:t>iştirakçılarına bərabər mühit yarad</w:t>
      </w:r>
      <w:r w:rsidR="00087FC4" w:rsidRPr="0060255D">
        <w:rPr>
          <w:rFonts w:eastAsia="MS Mincho"/>
          <w:szCs w:val="24"/>
          <w:lang w:val="az-Latn-AZ" w:eastAsia="ru-RU"/>
        </w:rPr>
        <w:t>ılmasına,</w:t>
      </w:r>
      <w:r w:rsidRPr="0060255D">
        <w:rPr>
          <w:rFonts w:eastAsia="MS Mincho"/>
          <w:szCs w:val="24"/>
          <w:lang w:val="az-Latn-AZ" w:eastAsia="ru-RU"/>
        </w:rPr>
        <w:t xml:space="preserve"> </w:t>
      </w:r>
      <w:r w:rsidR="00087FC4" w:rsidRPr="0060255D">
        <w:rPr>
          <w:rFonts w:eastAsia="MS Mincho"/>
          <w:szCs w:val="24"/>
          <w:lang w:val="az-Latn-AZ" w:eastAsia="ru-RU"/>
        </w:rPr>
        <w:t>ayrılmış</w:t>
      </w:r>
      <w:r w:rsidRPr="0060255D">
        <w:rPr>
          <w:rFonts w:eastAsia="MS Mincho"/>
          <w:szCs w:val="24"/>
          <w:lang w:val="az-Latn-AZ" w:eastAsia="ru-RU"/>
        </w:rPr>
        <w:t xml:space="preserve"> vəsaitdən səmərəli</w:t>
      </w:r>
      <w:r w:rsidR="0041006F" w:rsidRPr="0060255D">
        <w:rPr>
          <w:rFonts w:eastAsia="MS Mincho"/>
          <w:szCs w:val="24"/>
          <w:lang w:val="az-Latn-AZ" w:eastAsia="ru-RU"/>
        </w:rPr>
        <w:t xml:space="preserve"> və</w:t>
      </w:r>
      <w:r w:rsidRPr="0060255D">
        <w:rPr>
          <w:rFonts w:eastAsia="MS Mincho"/>
          <w:szCs w:val="24"/>
          <w:lang w:val="az-Latn-AZ" w:eastAsia="ru-RU"/>
        </w:rPr>
        <w:t xml:space="preserve"> qənaətlə istifadə edilməsinə</w:t>
      </w:r>
      <w:r w:rsidR="0041006F" w:rsidRPr="0060255D">
        <w:rPr>
          <w:rFonts w:eastAsia="MS Mincho"/>
          <w:szCs w:val="24"/>
          <w:lang w:val="az-Latn-AZ" w:eastAsia="ru-RU"/>
        </w:rPr>
        <w:t>,</w:t>
      </w:r>
      <w:r w:rsidRPr="0060255D">
        <w:rPr>
          <w:rFonts w:eastAsia="MS Mincho"/>
          <w:szCs w:val="24"/>
          <w:lang w:val="az-Latn-AZ" w:eastAsia="ru-RU"/>
        </w:rPr>
        <w:t xml:space="preserve"> </w:t>
      </w:r>
      <w:r w:rsidR="0041006F" w:rsidRPr="0060255D">
        <w:rPr>
          <w:rFonts w:eastAsia="MS Mincho"/>
          <w:szCs w:val="24"/>
          <w:lang w:val="az-Latn-AZ" w:eastAsia="ru-RU"/>
        </w:rPr>
        <w:t>həmçinin</w:t>
      </w:r>
      <w:r w:rsidRPr="0060255D">
        <w:rPr>
          <w:rFonts w:eastAsia="MS Mincho"/>
          <w:szCs w:val="24"/>
          <w:lang w:val="az-Latn-AZ" w:eastAsia="ru-RU"/>
        </w:rPr>
        <w:t xml:space="preserve"> təchizatın keyfiyyətinin artırılmasına xidmət edir.</w:t>
      </w:r>
      <w:r w:rsidR="00CF737B" w:rsidRPr="0060255D">
        <w:rPr>
          <w:rFonts w:eastAsia="MS Mincho"/>
          <w:szCs w:val="24"/>
          <w:lang w:val="az-Latn-AZ" w:eastAsia="ru-RU"/>
        </w:rPr>
        <w:t xml:space="preserve"> </w:t>
      </w:r>
    </w:p>
    <w:p w14:paraId="4BC9AA34" w14:textId="693B8235" w:rsidR="0060255D" w:rsidRDefault="0060255D">
      <w:pPr>
        <w:pStyle w:val="msonospacing0"/>
        <w:jc w:val="both"/>
        <w:rPr>
          <w:rFonts w:eastAsia="MS Mincho" w:cs="Arial"/>
          <w:b/>
          <w:szCs w:val="24"/>
          <w:lang w:val="az-Latn-AZ" w:eastAsia="ru-RU"/>
        </w:rPr>
      </w:pPr>
      <w:r w:rsidRPr="006B5417">
        <w:rPr>
          <w:rFonts w:eastAsia="MS Mincho" w:cs="Arial"/>
          <w:b/>
          <w:szCs w:val="24"/>
          <w:lang w:val="az-Latn-AZ" w:eastAsia="ru-RU"/>
        </w:rPr>
        <w:t>3.1. Satınalma siyasətinin əsas prinsipləri</w:t>
      </w:r>
    </w:p>
    <w:p w14:paraId="2AFF2038" w14:textId="77777777" w:rsidR="0060255D" w:rsidRPr="006B5417" w:rsidRDefault="0060255D">
      <w:pPr>
        <w:pStyle w:val="msonospacing0"/>
        <w:jc w:val="both"/>
        <w:rPr>
          <w:rFonts w:eastAsia="MS Mincho" w:cs="Arial"/>
          <w:b/>
          <w:szCs w:val="24"/>
          <w:lang w:val="az-Latn-AZ" w:eastAsia="ru-RU"/>
        </w:rPr>
      </w:pPr>
    </w:p>
    <w:p w14:paraId="261E2925" w14:textId="649A9BE9" w:rsidR="001474B2" w:rsidRPr="0060255D" w:rsidRDefault="0098518B">
      <w:pPr>
        <w:pStyle w:val="msonospacing0"/>
        <w:jc w:val="both"/>
        <w:rPr>
          <w:rFonts w:cs="Arial"/>
          <w:color w:val="auto"/>
          <w:szCs w:val="24"/>
          <w:lang w:val="az-Latn-AZ"/>
        </w:rPr>
      </w:pPr>
      <w:r w:rsidRPr="0060255D">
        <w:rPr>
          <w:rFonts w:cs="Arial"/>
          <w:color w:val="auto"/>
          <w:szCs w:val="24"/>
          <w:lang w:val="az-Latn-AZ"/>
        </w:rPr>
        <w:t xml:space="preserve">Satınalma bölməsi </w:t>
      </w:r>
      <w:r w:rsidRPr="0060255D">
        <w:rPr>
          <w:rFonts w:cs="Arial"/>
          <w:iCs/>
          <w:color w:val="auto"/>
          <w:szCs w:val="24"/>
          <w:lang w:val="az-Latn-AZ"/>
        </w:rPr>
        <w:t>satınalma siyasətinin</w:t>
      </w:r>
      <w:r w:rsidRPr="0060255D">
        <w:rPr>
          <w:rFonts w:cs="Arial"/>
          <w:color w:val="auto"/>
          <w:szCs w:val="24"/>
          <w:lang w:val="az-Latn-AZ"/>
        </w:rPr>
        <w:t xml:space="preserve"> </w:t>
      </w:r>
      <w:r w:rsidR="0060255D">
        <w:rPr>
          <w:rFonts w:cs="Arial"/>
          <w:color w:val="auto"/>
          <w:szCs w:val="24"/>
          <w:lang w:val="az-Latn-AZ"/>
        </w:rPr>
        <w:t xml:space="preserve">aşağıdakı </w:t>
      </w:r>
      <w:r w:rsidRPr="0060255D">
        <w:rPr>
          <w:rFonts w:cs="Arial"/>
          <w:color w:val="auto"/>
          <w:szCs w:val="24"/>
          <w:lang w:val="az-Latn-AZ"/>
        </w:rPr>
        <w:t>əsas prinsiplərinə uyğun olaraq fəaliyyət planı müəyyənləşdirir və icra edir</w:t>
      </w:r>
      <w:r w:rsidR="0060255D">
        <w:rPr>
          <w:rFonts w:cs="Arial"/>
          <w:color w:val="auto"/>
          <w:szCs w:val="24"/>
          <w:lang w:val="az-Latn-AZ"/>
        </w:rPr>
        <w:t>:</w:t>
      </w:r>
    </w:p>
    <w:p w14:paraId="6FF1D4CA" w14:textId="77777777" w:rsidR="001474B2" w:rsidRPr="0060255D" w:rsidRDefault="001474B2">
      <w:pPr>
        <w:pStyle w:val="msonospacing0"/>
        <w:jc w:val="both"/>
        <w:rPr>
          <w:rFonts w:eastAsia="MS Mincho" w:cs="Arial"/>
          <w:szCs w:val="24"/>
          <w:lang w:val="az-Latn-AZ" w:eastAsia="ru-RU"/>
        </w:rPr>
      </w:pPr>
    </w:p>
    <w:p w14:paraId="187AD496" w14:textId="5C8982C0" w:rsidR="00CF1673" w:rsidRDefault="0060255D" w:rsidP="00F53355">
      <w:pPr>
        <w:pStyle w:val="2"/>
        <w:spacing w:line="240" w:lineRule="auto"/>
        <w:jc w:val="both"/>
        <w:rPr>
          <w:rFonts w:ascii="Arial" w:eastAsia="MS Mincho" w:hAnsi="Arial" w:cs="Arial"/>
          <w:b w:val="0"/>
          <w:sz w:val="24"/>
          <w:szCs w:val="24"/>
          <w:lang w:val="az-Latn-AZ" w:eastAsia="ru-RU"/>
        </w:rPr>
      </w:pPr>
      <w:r>
        <w:rPr>
          <w:rFonts w:ascii="Arial" w:eastAsia="MS Mincho" w:hAnsi="Arial" w:cs="Arial"/>
          <w:sz w:val="24"/>
          <w:szCs w:val="24"/>
          <w:lang w:val="az-Latn-AZ" w:eastAsia="ru-RU"/>
        </w:rPr>
        <w:t>3</w:t>
      </w:r>
      <w:r w:rsidR="001474B2" w:rsidRPr="0060255D">
        <w:rPr>
          <w:rFonts w:ascii="Arial" w:eastAsia="MS Mincho" w:hAnsi="Arial" w:cs="Arial"/>
          <w:sz w:val="24"/>
          <w:szCs w:val="24"/>
          <w:lang w:val="az-Latn-AZ" w:eastAsia="ru-RU"/>
        </w:rPr>
        <w:t>.1.</w:t>
      </w:r>
      <w:r>
        <w:rPr>
          <w:rFonts w:ascii="Arial" w:eastAsia="MS Mincho" w:hAnsi="Arial" w:cs="Arial"/>
          <w:sz w:val="24"/>
          <w:szCs w:val="24"/>
          <w:lang w:val="az-Latn-AZ" w:eastAsia="ru-RU"/>
        </w:rPr>
        <w:t>1.</w:t>
      </w:r>
      <w:r w:rsidR="00D93986" w:rsidRPr="0060255D">
        <w:rPr>
          <w:rFonts w:ascii="Arial" w:eastAsia="MS Mincho" w:hAnsi="Arial" w:cs="Arial"/>
          <w:sz w:val="24"/>
          <w:szCs w:val="24"/>
          <w:lang w:val="az-Latn-AZ" w:eastAsia="ru-RU"/>
        </w:rPr>
        <w:t xml:space="preserve"> </w:t>
      </w:r>
      <w:r w:rsidR="00CF1673" w:rsidRPr="00BF34BC">
        <w:rPr>
          <w:rFonts w:ascii="Arial" w:eastAsia="MS Mincho" w:hAnsi="Arial" w:cs="Arial"/>
          <w:b w:val="0"/>
          <w:sz w:val="24"/>
          <w:szCs w:val="24"/>
          <w:lang w:val="az-Latn-AZ" w:eastAsia="ru-RU"/>
        </w:rPr>
        <w:t>maliyyə vəsaitindən səmərəli və qənaətlə istifadə edilməsi;</w:t>
      </w:r>
    </w:p>
    <w:p w14:paraId="04EAF2C6" w14:textId="51209B5C" w:rsidR="00CF38D4" w:rsidRPr="0060255D" w:rsidRDefault="00CF1673" w:rsidP="00CF1673">
      <w:pPr>
        <w:spacing w:after="0" w:line="240" w:lineRule="auto"/>
        <w:jc w:val="both"/>
        <w:rPr>
          <w:rFonts w:eastAsia="MS Mincho"/>
          <w:szCs w:val="24"/>
          <w:lang w:val="az-Latn-AZ" w:eastAsia="ru-RU"/>
        </w:rPr>
      </w:pPr>
      <w:r>
        <w:rPr>
          <w:lang w:val="az-Latn-AZ" w:eastAsia="ru-RU"/>
        </w:rPr>
        <w:t xml:space="preserve">3.1.2. </w:t>
      </w:r>
      <w:r w:rsidRPr="00BF34BC">
        <w:rPr>
          <w:szCs w:val="24"/>
          <w:lang w:val="az-Latn-AZ"/>
        </w:rPr>
        <w:t>satınalmaların şəffaflıq, aşkarlıq, ədalətlilik və rəqabətlilik əsasında həyata keçirilməsi</w:t>
      </w:r>
      <w:r w:rsidR="00464E6F">
        <w:rPr>
          <w:szCs w:val="24"/>
          <w:lang w:val="az-Latn-AZ"/>
        </w:rPr>
        <w:t>:</w:t>
      </w:r>
      <w:r w:rsidRPr="00CF1673">
        <w:rPr>
          <w:rFonts w:eastAsia="MS Mincho"/>
          <w:szCs w:val="24"/>
          <w:lang w:val="az-Latn-AZ" w:eastAsia="ru-RU"/>
        </w:rPr>
        <w:t xml:space="preserve"> </w:t>
      </w:r>
      <w:r w:rsidRPr="0060255D">
        <w:rPr>
          <w:rFonts w:eastAsia="MS Mincho"/>
          <w:szCs w:val="24"/>
          <w:lang w:val="az-Latn-AZ" w:eastAsia="ru-RU"/>
        </w:rPr>
        <w:t>Müsabiqədən kənar (bir mənbədən) satınalmaların həyata keçirilməsi</w:t>
      </w:r>
      <w:r>
        <w:rPr>
          <w:rFonts w:eastAsia="MS Mincho"/>
          <w:szCs w:val="24"/>
          <w:lang w:val="az-Latn-AZ" w:eastAsia="ru-RU"/>
        </w:rPr>
        <w:t xml:space="preserve"> </w:t>
      </w:r>
      <w:r w:rsidRPr="0060255D">
        <w:rPr>
          <w:rFonts w:eastAsia="MS Mincho"/>
          <w:szCs w:val="24"/>
          <w:lang w:val="az-Latn-AZ" w:eastAsia="ru-RU"/>
        </w:rPr>
        <w:t>yalnız qanunvericilikdə nəzərdə tutulmuş istisna hallarda və şərtlərlə aparıl</w:t>
      </w:r>
      <w:r w:rsidR="00464E6F">
        <w:rPr>
          <w:rFonts w:eastAsia="MS Mincho"/>
          <w:szCs w:val="24"/>
          <w:lang w:val="az-Latn-AZ" w:eastAsia="ru-RU"/>
        </w:rPr>
        <w:t>malıdır</w:t>
      </w:r>
      <w:r w:rsidRPr="0060255D">
        <w:rPr>
          <w:rFonts w:eastAsia="MS Mincho"/>
          <w:szCs w:val="24"/>
          <w:lang w:val="az-Latn-AZ" w:eastAsia="ru-RU"/>
        </w:rPr>
        <w:t>.</w:t>
      </w:r>
      <w:r w:rsidR="00464E6F">
        <w:rPr>
          <w:rFonts w:eastAsia="MS Mincho"/>
          <w:szCs w:val="24"/>
          <w:lang w:val="az-Latn-AZ" w:eastAsia="ru-RU"/>
        </w:rPr>
        <w:t xml:space="preserve"> </w:t>
      </w:r>
      <w:r w:rsidRPr="0060255D">
        <w:rPr>
          <w:rFonts w:eastAsia="MS Mincho"/>
          <w:szCs w:val="24"/>
          <w:lang w:val="az-Latn-AZ" w:eastAsia="ru-RU"/>
        </w:rPr>
        <w:t>İnnovasiyaları tətbiq edən, istismar xərclərini azalda biləcək həll yollarını təklif edən, texniki təhlükəsizlik və ətraf mühitin qorunması aspektlərini əhatə edən, qəbul edilmiş standartlara uyğun malları (işləri və xidmətləri) təchiz etmək bacarığına malik olan təchizatçılara üstünlük verilməlidir.</w:t>
      </w:r>
      <w:r w:rsidR="00464E6F">
        <w:rPr>
          <w:rFonts w:eastAsia="MS Mincho"/>
          <w:szCs w:val="24"/>
          <w:lang w:val="az-Latn-AZ" w:eastAsia="ru-RU"/>
        </w:rPr>
        <w:t xml:space="preserve"> </w:t>
      </w:r>
      <w:r w:rsidRPr="0060255D">
        <w:rPr>
          <w:rFonts w:eastAsia="MS Mincho"/>
          <w:szCs w:val="24"/>
          <w:lang w:val="az-Latn-AZ" w:eastAsia="ru-RU"/>
        </w:rPr>
        <w:t>Satınalmalar zamanı qanunvericiliy</w:t>
      </w:r>
      <w:r>
        <w:rPr>
          <w:rFonts w:eastAsia="MS Mincho"/>
          <w:szCs w:val="24"/>
          <w:lang w:val="az-Latn-AZ" w:eastAsia="ru-RU"/>
        </w:rPr>
        <w:t>in tələblərinə</w:t>
      </w:r>
      <w:r w:rsidRPr="0060255D">
        <w:rPr>
          <w:rFonts w:eastAsia="MS Mincho"/>
          <w:szCs w:val="24"/>
          <w:lang w:val="az-Latn-AZ" w:eastAsia="ru-RU"/>
        </w:rPr>
        <w:t xml:space="preserve"> əməl olunmalıdır. Xarici təchizatçılar</w:t>
      </w:r>
      <w:r>
        <w:rPr>
          <w:rFonts w:eastAsia="MS Mincho"/>
          <w:szCs w:val="24"/>
          <w:lang w:val="az-Latn-AZ" w:eastAsia="ru-RU"/>
        </w:rPr>
        <w:t>la</w:t>
      </w:r>
      <w:r w:rsidRPr="0060255D">
        <w:rPr>
          <w:rFonts w:eastAsia="MS Mincho"/>
          <w:szCs w:val="24"/>
          <w:lang w:val="az-Latn-AZ" w:eastAsia="ru-RU"/>
        </w:rPr>
        <w:t xml:space="preserve"> bağlanan müqavilələrdə bir qayda olaraq Azərbaycan Respublikasının qanunvericiliyi tətbiq edilir. Müqavilənin icrası ilə əlaqədar tətbiq olunan əlavə hüquqi normalar və sənədlər müqavilənin xüsusi şərtlərində göstərilməlidir.</w:t>
      </w:r>
    </w:p>
    <w:p w14:paraId="38206699" w14:textId="77777777" w:rsidR="00CF1673" w:rsidRPr="0060255D" w:rsidRDefault="00CF1673" w:rsidP="00CF38D4">
      <w:pPr>
        <w:spacing w:after="0" w:line="240" w:lineRule="auto"/>
        <w:jc w:val="both"/>
        <w:rPr>
          <w:rFonts w:eastAsia="MS Mincho"/>
          <w:bCs/>
          <w:szCs w:val="24"/>
          <w:lang w:val="az-Latn-AZ" w:eastAsia="ru-RU"/>
        </w:rPr>
      </w:pPr>
      <w:r w:rsidRPr="0060255D">
        <w:rPr>
          <w:rFonts w:eastAsia="MS Mincho"/>
          <w:bCs/>
          <w:szCs w:val="24"/>
          <w:lang w:val="az-Latn-AZ" w:eastAsia="ru-RU"/>
        </w:rPr>
        <w:t>Təchizatçılarla əməkdaşlıq zamanı aşağıdakı qaydalara r</w:t>
      </w:r>
      <w:r w:rsidRPr="0060255D">
        <w:rPr>
          <w:rFonts w:eastAsia="MS Mincho"/>
          <w:szCs w:val="24"/>
          <w:lang w:val="az-Latn-AZ" w:eastAsia="ru-RU"/>
        </w:rPr>
        <w:t>iayət olunmalıdır:</w:t>
      </w:r>
    </w:p>
    <w:p w14:paraId="4E0CC23D" w14:textId="0C5AEDA5" w:rsidR="00CF1673" w:rsidRPr="0060255D" w:rsidRDefault="00CF1673" w:rsidP="00CF1673">
      <w:pPr>
        <w:autoSpaceDE w:val="0"/>
        <w:autoSpaceDN w:val="0"/>
        <w:adjustRightInd w:val="0"/>
        <w:spacing w:after="0" w:line="240" w:lineRule="auto"/>
        <w:jc w:val="both"/>
        <w:rPr>
          <w:rFonts w:eastAsia="MS Mincho"/>
          <w:szCs w:val="24"/>
          <w:lang w:val="az-Latn-AZ" w:eastAsia="ru-RU"/>
        </w:rPr>
      </w:pPr>
      <w:r>
        <w:rPr>
          <w:rFonts w:eastAsia="MS Mincho"/>
          <w:bCs/>
          <w:szCs w:val="24"/>
          <w:lang w:val="az-Latn-AZ" w:eastAsia="ru-RU"/>
        </w:rPr>
        <w:t>3.1</w:t>
      </w:r>
      <w:r w:rsidRPr="0060255D">
        <w:rPr>
          <w:rFonts w:eastAsia="MS Mincho"/>
          <w:bCs/>
          <w:szCs w:val="24"/>
          <w:lang w:val="az-Latn-AZ" w:eastAsia="ru-RU"/>
        </w:rPr>
        <w:t>.</w:t>
      </w:r>
      <w:r w:rsidR="00464E6F">
        <w:rPr>
          <w:rFonts w:eastAsia="MS Mincho"/>
          <w:bCs/>
          <w:szCs w:val="24"/>
          <w:lang w:val="az-Latn-AZ" w:eastAsia="ru-RU"/>
        </w:rPr>
        <w:t>2</w:t>
      </w:r>
      <w:r w:rsidRPr="0060255D">
        <w:rPr>
          <w:rFonts w:eastAsia="MS Mincho"/>
          <w:bCs/>
          <w:szCs w:val="24"/>
          <w:lang w:val="az-Latn-AZ" w:eastAsia="ru-RU"/>
        </w:rPr>
        <w:t xml:space="preserve">.1. Təchizatçılar </w:t>
      </w:r>
      <w:r w:rsidRPr="0060255D">
        <w:rPr>
          <w:rFonts w:eastAsia="MS Mincho"/>
          <w:szCs w:val="24"/>
          <w:lang w:val="az-Latn-AZ" w:eastAsia="ru-RU"/>
        </w:rPr>
        <w:t>maraqların ziddiyyəti, qanuna zidd hədiyyələr və seçimlərə kompromis yarada biləcək hər hansı himayəçilikdən çəkinməklə seçilməlidirlər;</w:t>
      </w:r>
    </w:p>
    <w:p w14:paraId="5A848303" w14:textId="175B8E23" w:rsidR="00CF1673" w:rsidRPr="0060255D" w:rsidRDefault="00CF1673" w:rsidP="00CF1673">
      <w:pPr>
        <w:autoSpaceDE w:val="0"/>
        <w:autoSpaceDN w:val="0"/>
        <w:adjustRightInd w:val="0"/>
        <w:spacing w:after="0" w:line="240" w:lineRule="auto"/>
        <w:jc w:val="both"/>
        <w:rPr>
          <w:rFonts w:eastAsia="MS Mincho"/>
          <w:szCs w:val="24"/>
          <w:lang w:val="az-Latn-AZ" w:eastAsia="ru-RU"/>
        </w:rPr>
      </w:pPr>
      <w:r>
        <w:rPr>
          <w:rFonts w:eastAsia="MS Mincho"/>
          <w:bCs/>
          <w:szCs w:val="24"/>
          <w:lang w:val="az-Latn-AZ" w:eastAsia="ru-RU"/>
        </w:rPr>
        <w:t>3.1</w:t>
      </w:r>
      <w:r w:rsidRPr="00B17E04">
        <w:rPr>
          <w:rFonts w:eastAsia="MS Mincho"/>
          <w:bCs/>
          <w:szCs w:val="24"/>
          <w:lang w:val="az-Latn-AZ" w:eastAsia="ru-RU"/>
        </w:rPr>
        <w:t>.</w:t>
      </w:r>
      <w:r w:rsidR="00464E6F">
        <w:rPr>
          <w:rFonts w:eastAsia="MS Mincho"/>
          <w:bCs/>
          <w:szCs w:val="24"/>
          <w:lang w:val="az-Latn-AZ" w:eastAsia="ru-RU"/>
        </w:rPr>
        <w:t>2</w:t>
      </w:r>
      <w:r w:rsidRPr="0060255D">
        <w:rPr>
          <w:rFonts w:eastAsia="MS Mincho"/>
          <w:bCs/>
          <w:szCs w:val="24"/>
          <w:lang w:val="az-Latn-AZ" w:eastAsia="ru-RU"/>
        </w:rPr>
        <w:t xml:space="preserve">.2. </w:t>
      </w:r>
      <w:r w:rsidRPr="0060255D">
        <w:rPr>
          <w:rFonts w:eastAsia="MS Mincho"/>
          <w:szCs w:val="24"/>
          <w:lang w:val="az-Latn-AZ" w:eastAsia="ru-RU"/>
        </w:rPr>
        <w:t>Təchizatçılarla işgüzar münasibətlər qanunvericiliyin tələblərinə və etik davranış qaydalarına uyğun aparılmalıdır;</w:t>
      </w:r>
    </w:p>
    <w:p w14:paraId="28A2F6AA" w14:textId="2E689B39" w:rsidR="00CF1673" w:rsidRDefault="00CF1673" w:rsidP="00CF1673">
      <w:pPr>
        <w:autoSpaceDE w:val="0"/>
        <w:autoSpaceDN w:val="0"/>
        <w:adjustRightInd w:val="0"/>
        <w:spacing w:after="0" w:line="240" w:lineRule="auto"/>
        <w:jc w:val="both"/>
        <w:rPr>
          <w:rFonts w:eastAsia="MS Mincho"/>
          <w:szCs w:val="24"/>
          <w:lang w:val="az-Latn-AZ" w:eastAsia="ru-RU"/>
        </w:rPr>
      </w:pPr>
      <w:r>
        <w:rPr>
          <w:rFonts w:eastAsia="MS Mincho"/>
          <w:bCs/>
          <w:szCs w:val="24"/>
          <w:lang w:val="az-Latn-AZ" w:eastAsia="ru-RU"/>
        </w:rPr>
        <w:t>3.1</w:t>
      </w:r>
      <w:r w:rsidRPr="00B17E04">
        <w:rPr>
          <w:rFonts w:eastAsia="MS Mincho"/>
          <w:bCs/>
          <w:szCs w:val="24"/>
          <w:lang w:val="az-Latn-AZ" w:eastAsia="ru-RU"/>
        </w:rPr>
        <w:t>.</w:t>
      </w:r>
      <w:r w:rsidR="00464E6F">
        <w:rPr>
          <w:rFonts w:eastAsia="MS Mincho"/>
          <w:bCs/>
          <w:szCs w:val="24"/>
          <w:lang w:val="az-Latn-AZ" w:eastAsia="ru-RU"/>
        </w:rPr>
        <w:t>2</w:t>
      </w:r>
      <w:r w:rsidRPr="0060255D">
        <w:rPr>
          <w:rFonts w:eastAsia="MS Mincho"/>
          <w:bCs/>
          <w:szCs w:val="24"/>
          <w:lang w:val="az-Latn-AZ" w:eastAsia="ru-RU"/>
        </w:rPr>
        <w:t xml:space="preserve">.3. </w:t>
      </w:r>
      <w:r w:rsidRPr="0060255D">
        <w:rPr>
          <w:rFonts w:eastAsia="MS Mincho"/>
          <w:szCs w:val="24"/>
          <w:lang w:val="az-Latn-AZ" w:eastAsia="ru-RU"/>
        </w:rPr>
        <w:t>Etik davranış tələblərinə riayət etməyən təchizatçıların hərəkətləri barədə rəhbərlik xəbərdar edilməli və hesabat verilməlidir.</w:t>
      </w:r>
    </w:p>
    <w:p w14:paraId="2269E3A2" w14:textId="474C1BB0" w:rsidR="00CF1673" w:rsidRDefault="00CF1673" w:rsidP="00CF1673">
      <w:pPr>
        <w:rPr>
          <w:szCs w:val="24"/>
          <w:lang w:val="az-Latn-AZ"/>
        </w:rPr>
      </w:pPr>
    </w:p>
    <w:p w14:paraId="6C624ED2" w14:textId="004E865C" w:rsidR="00F53355" w:rsidRPr="0060255D" w:rsidRDefault="00CF1673" w:rsidP="00BF34BC">
      <w:pPr>
        <w:rPr>
          <w:rFonts w:eastAsia="MS Mincho"/>
          <w:szCs w:val="24"/>
          <w:lang w:val="az-Latn-AZ" w:eastAsia="ru-RU"/>
        </w:rPr>
      </w:pPr>
      <w:r>
        <w:rPr>
          <w:lang w:val="az-Latn-AZ" w:eastAsia="ru-RU"/>
        </w:rPr>
        <w:lastRenderedPageBreak/>
        <w:t xml:space="preserve">3.1.3. </w:t>
      </w:r>
      <w:r w:rsidRPr="00BF34BC">
        <w:rPr>
          <w:szCs w:val="24"/>
          <w:lang w:val="az-Latn-AZ"/>
        </w:rPr>
        <w:t>bu Qanunda nəzərdə tutulan hallar istisna olmaqla, satınalmaların bərabərlik əsasında həyata keçirilməsi.</w:t>
      </w:r>
      <w:r>
        <w:rPr>
          <w:szCs w:val="24"/>
          <w:lang w:val="az-Latn-AZ"/>
        </w:rPr>
        <w:t xml:space="preserve"> </w:t>
      </w:r>
      <w:r w:rsidR="00F53355" w:rsidRPr="0060255D">
        <w:rPr>
          <w:rFonts w:eastAsia="MS Mincho"/>
          <w:szCs w:val="24"/>
          <w:lang w:val="az-Latn-AZ" w:eastAsia="ru-RU"/>
        </w:rPr>
        <w:t>Satınalma bölmələri satınalmalar</w:t>
      </w:r>
      <w:r w:rsidR="006D6826" w:rsidRPr="0060255D">
        <w:rPr>
          <w:rFonts w:eastAsia="MS Mincho"/>
          <w:szCs w:val="24"/>
          <w:lang w:val="az-Latn-AZ" w:eastAsia="ru-RU"/>
        </w:rPr>
        <w:t>da</w:t>
      </w:r>
      <w:r w:rsidR="00F53355" w:rsidRPr="0060255D">
        <w:rPr>
          <w:rFonts w:eastAsia="MS Mincho"/>
          <w:szCs w:val="24"/>
          <w:lang w:val="az-Latn-AZ" w:eastAsia="ru-RU"/>
        </w:rPr>
        <w:t xml:space="preserve"> </w:t>
      </w:r>
      <w:r w:rsidR="00E839F5" w:rsidRPr="0060255D">
        <w:rPr>
          <w:rFonts w:eastAsia="MS Mincho"/>
          <w:szCs w:val="24"/>
          <w:lang w:val="az-Latn-AZ" w:eastAsia="ru-RU"/>
        </w:rPr>
        <w:t>təchizatçıların</w:t>
      </w:r>
      <w:r w:rsidR="00F53355" w:rsidRPr="0060255D">
        <w:rPr>
          <w:rFonts w:eastAsia="MS Mincho"/>
          <w:szCs w:val="24"/>
          <w:lang w:val="az-Latn-AZ" w:eastAsia="ru-RU"/>
        </w:rPr>
        <w:t xml:space="preserve"> bərabər imkanlara malik olmalarını təmin etməlidir.</w:t>
      </w:r>
    </w:p>
    <w:p w14:paraId="53BF08C9" w14:textId="77777777" w:rsidR="000B5056" w:rsidRPr="00680DB1" w:rsidRDefault="000B5056" w:rsidP="00A022C2">
      <w:pPr>
        <w:autoSpaceDE w:val="0"/>
        <w:autoSpaceDN w:val="0"/>
        <w:adjustRightInd w:val="0"/>
        <w:spacing w:after="0" w:line="240" w:lineRule="auto"/>
        <w:jc w:val="both"/>
        <w:rPr>
          <w:rFonts w:eastAsia="MS Mincho"/>
          <w:szCs w:val="24"/>
          <w:lang w:val="az-Latn-AZ" w:eastAsia="ru-RU"/>
        </w:rPr>
      </w:pPr>
    </w:p>
    <w:p w14:paraId="7134B781" w14:textId="5C8F3151" w:rsidR="00884971" w:rsidRPr="001C7056" w:rsidRDefault="00F67119" w:rsidP="00A022C2">
      <w:pPr>
        <w:pStyle w:val="2"/>
        <w:spacing w:line="360" w:lineRule="auto"/>
        <w:rPr>
          <w:rFonts w:ascii="Arial" w:hAnsi="Arial" w:cs="Arial"/>
          <w:sz w:val="24"/>
          <w:szCs w:val="24"/>
          <w:lang w:val="az-Latn-AZ"/>
        </w:rPr>
      </w:pPr>
      <w:r>
        <w:rPr>
          <w:rFonts w:ascii="Arial" w:hAnsi="Arial" w:cs="Arial"/>
          <w:sz w:val="24"/>
          <w:szCs w:val="24"/>
          <w:lang w:val="az-Latn-AZ"/>
        </w:rPr>
        <w:t>4</w:t>
      </w:r>
      <w:r w:rsidR="001474B2">
        <w:rPr>
          <w:rFonts w:ascii="Arial" w:hAnsi="Arial" w:cs="Arial"/>
          <w:sz w:val="24"/>
          <w:szCs w:val="24"/>
          <w:lang w:val="az-Latn-AZ"/>
        </w:rPr>
        <w:t>.</w:t>
      </w:r>
      <w:r w:rsidR="00884971" w:rsidRPr="001C7056">
        <w:rPr>
          <w:rFonts w:ascii="Arial" w:hAnsi="Arial" w:cs="Arial"/>
          <w:sz w:val="24"/>
          <w:szCs w:val="24"/>
          <w:lang w:val="az-Latn-AZ"/>
        </w:rPr>
        <w:t xml:space="preserve"> </w:t>
      </w:r>
      <w:r w:rsidR="00884971" w:rsidRPr="001C7056">
        <w:rPr>
          <w:rFonts w:ascii="Arial" w:eastAsia="Arial" w:hAnsi="Arial" w:cs="Arial"/>
          <w:sz w:val="24"/>
          <w:szCs w:val="24"/>
          <w:lang w:val="az-Latn-AZ"/>
        </w:rPr>
        <w:t>Satınalmanın əsas amilləri</w:t>
      </w:r>
    </w:p>
    <w:p w14:paraId="1697E89F" w14:textId="1BCEFED1" w:rsidR="00884971" w:rsidRPr="001C7056" w:rsidRDefault="00F67119" w:rsidP="00A022C2">
      <w:pPr>
        <w:pStyle w:val="a3"/>
        <w:jc w:val="both"/>
        <w:rPr>
          <w:noProof/>
          <w:szCs w:val="24"/>
          <w:lang w:val="az-Latn-AZ"/>
        </w:rPr>
      </w:pPr>
      <w:r>
        <w:rPr>
          <w:rFonts w:eastAsia="Arial"/>
          <w:szCs w:val="24"/>
          <w:lang w:val="az-Latn-AZ"/>
        </w:rPr>
        <w:t>4</w:t>
      </w:r>
      <w:r w:rsidR="001474B2">
        <w:rPr>
          <w:rFonts w:eastAsia="Arial"/>
          <w:szCs w:val="24"/>
          <w:lang w:val="az-Latn-AZ"/>
        </w:rPr>
        <w:t>.</w:t>
      </w:r>
      <w:r w:rsidR="007D29DD">
        <w:rPr>
          <w:rFonts w:eastAsia="Arial"/>
          <w:szCs w:val="24"/>
          <w:lang w:val="az-Latn-AZ"/>
        </w:rPr>
        <w:t xml:space="preserve">1. </w:t>
      </w:r>
      <w:r w:rsidR="00884971" w:rsidRPr="001C7056">
        <w:rPr>
          <w:rFonts w:eastAsia="Arial"/>
          <w:szCs w:val="24"/>
          <w:lang w:val="az-Latn-AZ"/>
        </w:rPr>
        <w:t>Satınalmanın əsas amillərinin satınalma bölmələrinin fəaliyyətində nəzərə alınması satınalma proseslərinin keyfiyyətliliyində əhəmiyyətli rol oynayır</w:t>
      </w:r>
      <w:r w:rsidR="00884971" w:rsidRPr="001C7056">
        <w:rPr>
          <w:noProof/>
          <w:szCs w:val="24"/>
          <w:lang w:val="az-Latn-AZ"/>
        </w:rPr>
        <w:t>.</w:t>
      </w:r>
      <w:r w:rsidR="00884971" w:rsidRPr="001C7056">
        <w:rPr>
          <w:rFonts w:eastAsia="Arial"/>
          <w:szCs w:val="24"/>
          <w:lang w:val="az-Latn-AZ"/>
        </w:rPr>
        <w:t xml:space="preserve"> Satınalmanın əsas amilləri aşağıdakılardır:</w:t>
      </w:r>
    </w:p>
    <w:p w14:paraId="5CC3D7DA" w14:textId="2E05A785" w:rsidR="00884971" w:rsidRPr="001C7056" w:rsidRDefault="00F67119" w:rsidP="00A022C2">
      <w:pPr>
        <w:pStyle w:val="a3"/>
        <w:jc w:val="both"/>
        <w:rPr>
          <w:rFonts w:eastAsia="Arial"/>
          <w:szCs w:val="24"/>
          <w:lang w:val="az-Latn-AZ"/>
        </w:rPr>
      </w:pPr>
      <w:r>
        <w:rPr>
          <w:noProof/>
          <w:szCs w:val="24"/>
          <w:lang w:val="az-Latn-AZ"/>
        </w:rPr>
        <w:t>4</w:t>
      </w:r>
      <w:r w:rsidR="007D29DD">
        <w:rPr>
          <w:noProof/>
          <w:szCs w:val="24"/>
          <w:lang w:val="az-Latn-AZ"/>
        </w:rPr>
        <w:t xml:space="preserve">.1.1. </w:t>
      </w:r>
      <w:r w:rsidR="00884971" w:rsidRPr="001C7056">
        <w:rPr>
          <w:noProof/>
          <w:szCs w:val="24"/>
          <w:lang w:val="az-Latn-AZ"/>
        </w:rPr>
        <w:t xml:space="preserve">Düzgün qiymət - </w:t>
      </w:r>
      <w:r w:rsidR="00A163C9" w:rsidRPr="001C7056">
        <w:rPr>
          <w:rFonts w:eastAsia="Arial"/>
          <w:szCs w:val="24"/>
          <w:lang w:val="az-Latn-AZ"/>
        </w:rPr>
        <w:t>r</w:t>
      </w:r>
      <w:r w:rsidR="00884971" w:rsidRPr="001C7056">
        <w:rPr>
          <w:rFonts w:eastAsia="Arial"/>
          <w:szCs w:val="24"/>
          <w:lang w:val="az-Latn-AZ"/>
        </w:rPr>
        <w:t>əqabətlilik mühitini təşkil etməklə səmərəli xərc səviyyəsinin təmin edir;</w:t>
      </w:r>
    </w:p>
    <w:p w14:paraId="603CB9F5" w14:textId="38F9B323" w:rsidR="00884971" w:rsidRPr="001C7056" w:rsidRDefault="00F67119" w:rsidP="00A022C2">
      <w:pPr>
        <w:tabs>
          <w:tab w:val="num" w:pos="1560"/>
        </w:tabs>
        <w:spacing w:line="240" w:lineRule="auto"/>
        <w:contextualSpacing/>
        <w:jc w:val="both"/>
        <w:textAlignment w:val="baseline"/>
        <w:rPr>
          <w:noProof/>
          <w:szCs w:val="24"/>
          <w:lang w:val="az-Latn-AZ"/>
        </w:rPr>
      </w:pPr>
      <w:r>
        <w:rPr>
          <w:rFonts w:eastAsia="Arial"/>
          <w:szCs w:val="24"/>
          <w:lang w:val="az-Latn-AZ"/>
        </w:rPr>
        <w:t>4</w:t>
      </w:r>
      <w:r w:rsidR="007D29DD">
        <w:rPr>
          <w:rFonts w:eastAsia="Arial"/>
          <w:szCs w:val="24"/>
          <w:lang w:val="az-Latn-AZ"/>
        </w:rPr>
        <w:t xml:space="preserve">.1.2. </w:t>
      </w:r>
      <w:r w:rsidR="00884971" w:rsidRPr="001C7056">
        <w:rPr>
          <w:noProof/>
          <w:szCs w:val="24"/>
          <w:lang w:val="az-Latn-AZ"/>
        </w:rPr>
        <w:t>Düzgün keyfiyyət</w:t>
      </w:r>
      <w:r w:rsidR="00675765" w:rsidRPr="001C7056">
        <w:rPr>
          <w:noProof/>
          <w:szCs w:val="24"/>
          <w:lang w:val="az-Latn-AZ"/>
        </w:rPr>
        <w:t xml:space="preserve"> </w:t>
      </w:r>
      <w:r w:rsidR="00884971" w:rsidRPr="001C7056">
        <w:rPr>
          <w:noProof/>
          <w:szCs w:val="24"/>
          <w:lang w:val="az-Latn-AZ"/>
        </w:rPr>
        <w:t>-</w:t>
      </w:r>
      <w:r w:rsidR="00675765" w:rsidRPr="001C7056">
        <w:rPr>
          <w:noProof/>
          <w:szCs w:val="24"/>
          <w:lang w:val="az-Latn-AZ"/>
        </w:rPr>
        <w:t xml:space="preserve"> </w:t>
      </w:r>
      <w:r w:rsidR="007E27AE" w:rsidRPr="001C7056">
        <w:rPr>
          <w:noProof/>
          <w:szCs w:val="24"/>
          <w:lang w:val="az-Latn-AZ"/>
        </w:rPr>
        <w:t>s</w:t>
      </w:r>
      <w:r w:rsidR="00884971" w:rsidRPr="001C7056">
        <w:rPr>
          <w:noProof/>
          <w:szCs w:val="24"/>
          <w:lang w:val="az-Latn-AZ"/>
        </w:rPr>
        <w:t>atınalma predmetinin tələb olunan keyfiyyətini təmin edir;</w:t>
      </w:r>
    </w:p>
    <w:p w14:paraId="14B6DE33" w14:textId="43930F95" w:rsidR="00884971" w:rsidRPr="001C7056" w:rsidRDefault="00F67119" w:rsidP="00A022C2">
      <w:pPr>
        <w:tabs>
          <w:tab w:val="num" w:pos="1560"/>
        </w:tabs>
        <w:spacing w:line="240" w:lineRule="auto"/>
        <w:contextualSpacing/>
        <w:jc w:val="both"/>
        <w:textAlignment w:val="baseline"/>
        <w:rPr>
          <w:rFonts w:eastAsia="Arial"/>
          <w:szCs w:val="24"/>
          <w:lang w:val="az-Latn-AZ"/>
        </w:rPr>
      </w:pPr>
      <w:r>
        <w:rPr>
          <w:rFonts w:eastAsia="Arial"/>
          <w:szCs w:val="24"/>
          <w:lang w:val="az-Latn-AZ"/>
        </w:rPr>
        <w:t>4</w:t>
      </w:r>
      <w:r w:rsidR="007D29DD">
        <w:rPr>
          <w:rFonts w:eastAsia="Arial"/>
          <w:szCs w:val="24"/>
          <w:lang w:val="az-Latn-AZ"/>
        </w:rPr>
        <w:t xml:space="preserve">.1.3. </w:t>
      </w:r>
      <w:r w:rsidR="00884971" w:rsidRPr="001C7056">
        <w:rPr>
          <w:rFonts w:eastAsia="Arial"/>
          <w:szCs w:val="24"/>
          <w:lang w:val="az-Latn-AZ"/>
        </w:rPr>
        <w:t>Düzgün kəmiyyət</w:t>
      </w:r>
      <w:r w:rsidR="00675765" w:rsidRPr="001C7056">
        <w:rPr>
          <w:rFonts w:eastAsia="Arial"/>
          <w:szCs w:val="24"/>
          <w:lang w:val="az-Latn-AZ"/>
        </w:rPr>
        <w:t xml:space="preserve"> </w:t>
      </w:r>
      <w:r w:rsidR="00884971" w:rsidRPr="001C7056">
        <w:rPr>
          <w:rFonts w:eastAsia="Arial"/>
          <w:szCs w:val="24"/>
          <w:lang w:val="az-Latn-AZ"/>
        </w:rPr>
        <w:t>-</w:t>
      </w:r>
      <w:r w:rsidR="00675765" w:rsidRPr="001C7056">
        <w:rPr>
          <w:rFonts w:eastAsia="Arial"/>
          <w:szCs w:val="24"/>
          <w:lang w:val="az-Latn-AZ"/>
        </w:rPr>
        <w:t xml:space="preserve"> </w:t>
      </w:r>
      <w:r w:rsidR="007E27AE" w:rsidRPr="001C7056">
        <w:rPr>
          <w:rFonts w:eastAsia="Arial"/>
          <w:szCs w:val="24"/>
          <w:lang w:val="az-Latn-AZ"/>
        </w:rPr>
        <w:t>s</w:t>
      </w:r>
      <w:r w:rsidR="00884971" w:rsidRPr="001C7056">
        <w:rPr>
          <w:rFonts w:eastAsia="Arial"/>
          <w:szCs w:val="24"/>
          <w:lang w:val="az-Latn-AZ"/>
        </w:rPr>
        <w:t>ifariş həcminin düzgün müəyyən edilməsi və əlavə xərclərin yaranmasının aradan qaldırılması;</w:t>
      </w:r>
    </w:p>
    <w:p w14:paraId="4676F71C" w14:textId="03D77D40" w:rsidR="00884971" w:rsidRPr="001C7056" w:rsidRDefault="00F67119" w:rsidP="00A022C2">
      <w:pPr>
        <w:tabs>
          <w:tab w:val="num" w:pos="1560"/>
        </w:tabs>
        <w:spacing w:line="240" w:lineRule="auto"/>
        <w:contextualSpacing/>
        <w:jc w:val="both"/>
        <w:textAlignment w:val="baseline"/>
        <w:rPr>
          <w:rFonts w:eastAsia="Arial"/>
          <w:szCs w:val="24"/>
          <w:lang w:val="az-Latn-AZ"/>
        </w:rPr>
      </w:pPr>
      <w:r>
        <w:rPr>
          <w:rFonts w:eastAsia="Arial"/>
          <w:szCs w:val="24"/>
          <w:lang w:val="az-Latn-AZ"/>
        </w:rPr>
        <w:t>4</w:t>
      </w:r>
      <w:r w:rsidR="007D29DD">
        <w:rPr>
          <w:rFonts w:eastAsia="Arial"/>
          <w:szCs w:val="24"/>
          <w:lang w:val="az-Latn-AZ"/>
        </w:rPr>
        <w:t xml:space="preserve">.1.4. </w:t>
      </w:r>
      <w:r w:rsidR="00884971" w:rsidRPr="001C7056">
        <w:rPr>
          <w:rFonts w:eastAsia="Arial"/>
          <w:szCs w:val="24"/>
          <w:lang w:val="az-Latn-AZ"/>
        </w:rPr>
        <w:t>Düzgün zaman</w:t>
      </w:r>
      <w:r w:rsidR="00675765" w:rsidRPr="001C7056">
        <w:rPr>
          <w:rFonts w:eastAsia="Arial"/>
          <w:szCs w:val="24"/>
          <w:lang w:val="az-Latn-AZ"/>
        </w:rPr>
        <w:t xml:space="preserve"> </w:t>
      </w:r>
      <w:r w:rsidR="00884971" w:rsidRPr="001C7056">
        <w:rPr>
          <w:rFonts w:eastAsia="Arial"/>
          <w:szCs w:val="24"/>
          <w:lang w:val="az-Latn-AZ"/>
        </w:rPr>
        <w:t>-</w:t>
      </w:r>
      <w:r w:rsidR="00675765" w:rsidRPr="001C7056">
        <w:rPr>
          <w:rFonts w:eastAsia="Arial"/>
          <w:szCs w:val="24"/>
          <w:lang w:val="az-Latn-AZ"/>
        </w:rPr>
        <w:t xml:space="preserve"> </w:t>
      </w:r>
      <w:r w:rsidR="00643EDD">
        <w:rPr>
          <w:rFonts w:eastAsia="Arial"/>
          <w:szCs w:val="24"/>
          <w:lang w:val="az-Latn-AZ"/>
        </w:rPr>
        <w:t>s</w:t>
      </w:r>
      <w:r w:rsidR="00643EDD" w:rsidRPr="001C7056">
        <w:rPr>
          <w:rFonts w:eastAsia="Arial"/>
          <w:szCs w:val="24"/>
          <w:lang w:val="az-Latn-AZ"/>
        </w:rPr>
        <w:t xml:space="preserve">ifarişlərin </w:t>
      </w:r>
      <w:r w:rsidR="00884971" w:rsidRPr="001C7056">
        <w:rPr>
          <w:rFonts w:eastAsia="Arial"/>
          <w:szCs w:val="24"/>
          <w:lang w:val="az-Latn-AZ"/>
        </w:rPr>
        <w:t>vaxtında hazırlanaraq satınalma bölməsinə təqdim edilməsi, onla</w:t>
      </w:r>
      <w:r w:rsidR="00275303">
        <w:rPr>
          <w:rFonts w:eastAsia="Arial"/>
          <w:szCs w:val="24"/>
          <w:lang w:val="az-Latn-AZ"/>
        </w:rPr>
        <w:t>r</w:t>
      </w:r>
      <w:r w:rsidR="00884971" w:rsidRPr="001C7056">
        <w:rPr>
          <w:rFonts w:eastAsia="Arial"/>
          <w:szCs w:val="24"/>
          <w:lang w:val="az-Latn-AZ"/>
        </w:rPr>
        <w:t>ın tələb olunan vaxtda təchiz edilməsi və nəticə olaraq davamlılıq risklərinin aradan qaldırılması;</w:t>
      </w:r>
    </w:p>
    <w:p w14:paraId="6939AAB7" w14:textId="1DA6D00A" w:rsidR="00884971" w:rsidRDefault="00F67119" w:rsidP="006B5417">
      <w:pPr>
        <w:spacing w:after="0" w:line="240" w:lineRule="auto"/>
        <w:jc w:val="both"/>
        <w:rPr>
          <w:rFonts w:eastAsia="Arial"/>
          <w:szCs w:val="24"/>
          <w:lang w:val="az-Latn-AZ"/>
        </w:rPr>
      </w:pPr>
      <w:r>
        <w:rPr>
          <w:rFonts w:eastAsia="Arial"/>
          <w:szCs w:val="24"/>
          <w:lang w:val="az-Latn-AZ"/>
        </w:rPr>
        <w:t>4</w:t>
      </w:r>
      <w:r w:rsidR="007D29DD">
        <w:rPr>
          <w:rFonts w:eastAsia="Arial"/>
          <w:szCs w:val="24"/>
          <w:lang w:val="az-Latn-AZ"/>
        </w:rPr>
        <w:t xml:space="preserve">.1.5. </w:t>
      </w:r>
      <w:r w:rsidR="00884971" w:rsidRPr="001C7056">
        <w:rPr>
          <w:rFonts w:eastAsia="Arial"/>
          <w:szCs w:val="24"/>
          <w:lang w:val="az-Latn-AZ"/>
        </w:rPr>
        <w:t>Düzgün məkan</w:t>
      </w:r>
      <w:r w:rsidR="00675765" w:rsidRPr="001C7056">
        <w:rPr>
          <w:rFonts w:eastAsia="Arial"/>
          <w:szCs w:val="24"/>
          <w:lang w:val="az-Latn-AZ"/>
        </w:rPr>
        <w:t xml:space="preserve"> </w:t>
      </w:r>
      <w:r w:rsidR="00884971" w:rsidRPr="001C7056">
        <w:rPr>
          <w:rFonts w:eastAsia="Arial"/>
          <w:szCs w:val="24"/>
          <w:lang w:val="az-Latn-AZ"/>
        </w:rPr>
        <w:t>-</w:t>
      </w:r>
      <w:r w:rsidR="00675765" w:rsidRPr="001C7056">
        <w:rPr>
          <w:rFonts w:eastAsia="Arial"/>
          <w:szCs w:val="24"/>
          <w:lang w:val="az-Latn-AZ"/>
        </w:rPr>
        <w:t xml:space="preserve"> </w:t>
      </w:r>
      <w:r w:rsidR="00643EDD">
        <w:rPr>
          <w:rFonts w:eastAsia="Arial"/>
          <w:szCs w:val="24"/>
          <w:lang w:val="az-Latn-AZ"/>
        </w:rPr>
        <w:t>s</w:t>
      </w:r>
      <w:r w:rsidR="00884971" w:rsidRPr="001C7056">
        <w:rPr>
          <w:rFonts w:eastAsia="Arial"/>
          <w:szCs w:val="24"/>
          <w:lang w:val="az-Latn-AZ"/>
        </w:rPr>
        <w:t>ifarişlərin tələb olunan ünvanda icra edilməsi və potensial logistika risklərinin aradan qaldırılması.</w:t>
      </w:r>
      <w:bookmarkStart w:id="7" w:name="_Toc109171658"/>
      <w:r w:rsidR="00561D4F">
        <w:rPr>
          <w:rFonts w:eastAsia="Arial"/>
          <w:szCs w:val="24"/>
          <w:lang w:val="az-Latn-AZ"/>
        </w:rPr>
        <w:t xml:space="preserve"> </w:t>
      </w:r>
    </w:p>
    <w:p w14:paraId="4FDD4210" w14:textId="77777777" w:rsidR="00962837" w:rsidRPr="00A022C2" w:rsidRDefault="00962837" w:rsidP="006B5417">
      <w:pPr>
        <w:spacing w:after="0" w:line="240" w:lineRule="auto"/>
        <w:jc w:val="both"/>
        <w:rPr>
          <w:color w:val="385623" w:themeColor="accent6" w:themeShade="80"/>
          <w:szCs w:val="24"/>
          <w:lang w:val="az-Latn-AZ"/>
        </w:rPr>
      </w:pPr>
    </w:p>
    <w:p w14:paraId="62766400" w14:textId="2EB028AB" w:rsidR="000E36DB" w:rsidRPr="00680DB1" w:rsidRDefault="00F67119" w:rsidP="006B5417">
      <w:pPr>
        <w:pStyle w:val="2"/>
        <w:spacing w:before="0" w:line="240" w:lineRule="auto"/>
        <w:jc w:val="both"/>
        <w:rPr>
          <w:rFonts w:ascii="Arial" w:hAnsi="Arial" w:cs="Arial"/>
          <w:sz w:val="24"/>
          <w:szCs w:val="24"/>
          <w:lang w:val="az-Latn-AZ"/>
        </w:rPr>
      </w:pPr>
      <w:r>
        <w:rPr>
          <w:rFonts w:ascii="Arial" w:hAnsi="Arial" w:cs="Arial"/>
          <w:sz w:val="24"/>
          <w:szCs w:val="24"/>
          <w:lang w:val="az-Latn-AZ"/>
        </w:rPr>
        <w:t>5</w:t>
      </w:r>
      <w:r w:rsidR="000E36DB" w:rsidRPr="00680DB1">
        <w:rPr>
          <w:rFonts w:ascii="Arial" w:hAnsi="Arial" w:cs="Arial"/>
          <w:sz w:val="24"/>
          <w:szCs w:val="24"/>
          <w:lang w:val="az-Latn-AZ"/>
        </w:rPr>
        <w:t xml:space="preserve">. Satınalma prosesi </w:t>
      </w:r>
    </w:p>
    <w:p w14:paraId="72E7401E" w14:textId="77777777" w:rsidR="000E36DB" w:rsidRPr="00680DB1" w:rsidRDefault="000E36DB" w:rsidP="000E36DB">
      <w:pPr>
        <w:pStyle w:val="a3"/>
        <w:jc w:val="both"/>
        <w:rPr>
          <w:szCs w:val="24"/>
          <w:lang w:val="az-Latn-AZ"/>
        </w:rPr>
      </w:pPr>
    </w:p>
    <w:p w14:paraId="2C93C339" w14:textId="1178ABFB" w:rsidR="000E36DB" w:rsidRDefault="000E36DB" w:rsidP="000E36DB">
      <w:pPr>
        <w:spacing w:after="0" w:line="240" w:lineRule="auto"/>
        <w:jc w:val="both"/>
        <w:rPr>
          <w:rFonts w:eastAsia="Arial"/>
          <w:iCs/>
          <w:szCs w:val="24"/>
          <w:lang w:val="az-Latn-AZ"/>
        </w:rPr>
      </w:pPr>
      <w:r w:rsidRPr="00557D12">
        <w:rPr>
          <w:rFonts w:eastAsia="Times New Roman"/>
          <w:szCs w:val="24"/>
          <w:lang w:val="az-Latn-AZ"/>
        </w:rPr>
        <w:t>Satınalma</w:t>
      </w:r>
      <w:r w:rsidR="000B5056">
        <w:rPr>
          <w:rFonts w:eastAsia="Times New Roman"/>
          <w:szCs w:val="24"/>
          <w:lang w:val="az-Latn-AZ"/>
        </w:rPr>
        <w:t xml:space="preserve"> prosesi</w:t>
      </w:r>
      <w:r w:rsidRPr="00557D12">
        <w:rPr>
          <w:rFonts w:eastAsia="MS Mincho"/>
          <w:szCs w:val="24"/>
          <w:lang w:val="az-Latn-AZ" w:eastAsia="ru-RU"/>
        </w:rPr>
        <w:t xml:space="preserve"> struktur</w:t>
      </w:r>
      <w:r w:rsidR="00780763">
        <w:rPr>
          <w:rFonts w:eastAsia="MS Mincho"/>
          <w:szCs w:val="24"/>
          <w:lang w:val="az-Latn-AZ" w:eastAsia="ru-RU"/>
        </w:rPr>
        <w:t xml:space="preserve"> </w:t>
      </w:r>
      <w:r w:rsidR="00042B6B">
        <w:rPr>
          <w:rFonts w:eastAsia="MS Mincho"/>
          <w:szCs w:val="24"/>
          <w:lang w:val="az-Latn-AZ" w:eastAsia="ru-RU"/>
        </w:rPr>
        <w:t>bölmə</w:t>
      </w:r>
      <w:r>
        <w:rPr>
          <w:rFonts w:eastAsia="MS Mincho"/>
          <w:szCs w:val="24"/>
          <w:lang w:val="az-Latn-AZ" w:eastAsia="ru-RU"/>
        </w:rPr>
        <w:t>l</w:t>
      </w:r>
      <w:r w:rsidR="00042B6B">
        <w:rPr>
          <w:rFonts w:eastAsia="MS Mincho"/>
          <w:szCs w:val="24"/>
          <w:lang w:val="az-Latn-AZ" w:eastAsia="ru-RU"/>
        </w:rPr>
        <w:t>ə</w:t>
      </w:r>
      <w:r>
        <w:rPr>
          <w:rFonts w:eastAsia="MS Mincho"/>
          <w:szCs w:val="24"/>
          <w:lang w:val="az-Latn-AZ" w:eastAsia="ru-RU"/>
        </w:rPr>
        <w:t>r</w:t>
      </w:r>
      <w:r w:rsidR="00042B6B">
        <w:rPr>
          <w:rFonts w:eastAsia="MS Mincho"/>
          <w:szCs w:val="24"/>
          <w:lang w:val="az-Latn-AZ" w:eastAsia="ru-RU"/>
        </w:rPr>
        <w:t>i</w:t>
      </w:r>
      <w:r>
        <w:rPr>
          <w:rFonts w:eastAsia="MS Mincho"/>
          <w:szCs w:val="24"/>
          <w:lang w:val="az-Latn-AZ" w:eastAsia="ru-RU"/>
        </w:rPr>
        <w:t>n</w:t>
      </w:r>
      <w:r w:rsidRPr="00557D12">
        <w:rPr>
          <w:rFonts w:eastAsia="MS Mincho"/>
          <w:szCs w:val="24"/>
          <w:lang w:val="az-Latn-AZ" w:eastAsia="ru-RU"/>
        </w:rPr>
        <w:t xml:space="preserve"> </w:t>
      </w:r>
      <w:r w:rsidRPr="009B2F1F">
        <w:rPr>
          <w:rFonts w:eastAsia="MS Mincho"/>
          <w:szCs w:val="24"/>
          <w:lang w:val="az-Latn-AZ" w:eastAsia="ru-RU"/>
        </w:rPr>
        <w:t>normal fəaliyyə</w:t>
      </w:r>
      <w:r w:rsidRPr="00A8679C">
        <w:rPr>
          <w:rFonts w:eastAsia="MS Mincho"/>
          <w:szCs w:val="24"/>
          <w:lang w:val="az-Latn-AZ" w:eastAsia="ru-RU"/>
        </w:rPr>
        <w:t xml:space="preserve">ti üçün </w:t>
      </w:r>
      <w:r w:rsidR="000B5056">
        <w:rPr>
          <w:rFonts w:eastAsia="MS Mincho"/>
          <w:szCs w:val="24"/>
          <w:lang w:val="az-Latn-AZ" w:eastAsia="ru-RU"/>
        </w:rPr>
        <w:t>t</w:t>
      </w:r>
      <w:r w:rsidR="00E839F5">
        <w:rPr>
          <w:rFonts w:eastAsia="MS Mincho"/>
          <w:szCs w:val="24"/>
          <w:lang w:val="az-Latn-AZ" w:eastAsia="ru-RU"/>
        </w:rPr>
        <w:t>əchizatçılardan</w:t>
      </w:r>
      <w:r w:rsidRPr="00A8679C">
        <w:rPr>
          <w:rFonts w:eastAsia="MS Mincho"/>
          <w:szCs w:val="24"/>
          <w:lang w:val="az-Latn-AZ" w:eastAsia="ru-RU"/>
        </w:rPr>
        <w:t xml:space="preserve"> tələb olunan mal</w:t>
      </w:r>
      <w:r w:rsidR="000B5056">
        <w:rPr>
          <w:rFonts w:eastAsia="MS Mincho"/>
          <w:szCs w:val="24"/>
          <w:lang w:val="az-Latn-AZ" w:eastAsia="ru-RU"/>
        </w:rPr>
        <w:t>,</w:t>
      </w:r>
      <w:r w:rsidRPr="00A8679C">
        <w:rPr>
          <w:rFonts w:eastAsia="MS Mincho"/>
          <w:szCs w:val="24"/>
          <w:lang w:val="az-Latn-AZ" w:eastAsia="ru-RU"/>
        </w:rPr>
        <w:t xml:space="preserve"> iş və xidmətlərlə təmin olunması prosesidir. </w:t>
      </w:r>
      <w:r w:rsidRPr="005122BF">
        <w:rPr>
          <w:rFonts w:eastAsia="Arial"/>
          <w:iCs/>
          <w:szCs w:val="24"/>
          <w:lang w:val="az-Latn-AZ"/>
        </w:rPr>
        <w:t>Satınalma</w:t>
      </w:r>
      <w:r w:rsidR="000B5056" w:rsidRPr="000B5056">
        <w:rPr>
          <w:rFonts w:eastAsia="Arial"/>
          <w:iCs/>
          <w:szCs w:val="24"/>
          <w:lang w:val="az-Latn-AZ"/>
        </w:rPr>
        <w:t xml:space="preserve"> </w:t>
      </w:r>
      <w:r w:rsidR="000B5056">
        <w:rPr>
          <w:rFonts w:eastAsia="Arial"/>
          <w:iCs/>
          <w:szCs w:val="24"/>
          <w:lang w:val="az-Latn-AZ"/>
        </w:rPr>
        <w:t>prosesləri</w:t>
      </w:r>
      <w:r>
        <w:rPr>
          <w:rFonts w:eastAsia="Arial"/>
          <w:iCs/>
          <w:szCs w:val="24"/>
          <w:lang w:val="az-Latn-AZ"/>
        </w:rPr>
        <w:t xml:space="preserve"> aşağıdakı</w:t>
      </w:r>
      <w:r w:rsidR="000B5056">
        <w:rPr>
          <w:rFonts w:eastAsia="Arial"/>
          <w:iCs/>
          <w:szCs w:val="24"/>
          <w:lang w:val="az-Latn-AZ"/>
        </w:rPr>
        <w:t>lar</w:t>
      </w:r>
      <w:r>
        <w:rPr>
          <w:rFonts w:eastAsia="Arial"/>
          <w:iCs/>
          <w:szCs w:val="24"/>
          <w:lang w:val="az-Latn-AZ"/>
        </w:rPr>
        <w:t xml:space="preserve"> özündə ehtiva edir:</w:t>
      </w:r>
    </w:p>
    <w:p w14:paraId="3BB53328" w14:textId="77777777" w:rsidR="000E36DB" w:rsidRDefault="000E36DB" w:rsidP="000E36DB">
      <w:pPr>
        <w:spacing w:after="0" w:line="240" w:lineRule="auto"/>
        <w:jc w:val="both"/>
        <w:rPr>
          <w:rFonts w:eastAsia="Arial"/>
          <w:iCs/>
          <w:szCs w:val="24"/>
          <w:lang w:val="az-Latn-AZ"/>
        </w:rPr>
      </w:pPr>
    </w:p>
    <w:p w14:paraId="31784A04" w14:textId="7706703E" w:rsidR="000E36DB" w:rsidRPr="00A022C2" w:rsidRDefault="00F67119" w:rsidP="000E36DB">
      <w:pPr>
        <w:spacing w:line="240" w:lineRule="auto"/>
        <w:jc w:val="both"/>
        <w:rPr>
          <w:b/>
          <w:szCs w:val="24"/>
          <w:lang w:val="az-Latn-AZ"/>
        </w:rPr>
      </w:pPr>
      <w:r>
        <w:rPr>
          <w:b/>
          <w:szCs w:val="24"/>
          <w:lang w:val="az-Latn-AZ"/>
        </w:rPr>
        <w:t>5</w:t>
      </w:r>
      <w:r w:rsidR="000E36DB" w:rsidRPr="00A022C2">
        <w:rPr>
          <w:b/>
          <w:szCs w:val="24"/>
          <w:lang w:val="az-Latn-AZ"/>
        </w:rPr>
        <w:t xml:space="preserve">.1. </w:t>
      </w:r>
      <w:r w:rsidR="00E9410A">
        <w:rPr>
          <w:b/>
          <w:szCs w:val="24"/>
          <w:lang w:val="az-Latn-AZ"/>
        </w:rPr>
        <w:t>S</w:t>
      </w:r>
      <w:r w:rsidR="00E403EA" w:rsidRPr="00A022C2">
        <w:rPr>
          <w:b/>
          <w:szCs w:val="24"/>
          <w:lang w:val="az-Latn-AZ"/>
        </w:rPr>
        <w:t>atınalmanın planlaşdırılması</w:t>
      </w:r>
    </w:p>
    <w:p w14:paraId="6EBC560A" w14:textId="05D904DF" w:rsidR="00E403EA" w:rsidRDefault="00F67119" w:rsidP="00E9410A">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5</w:t>
      </w:r>
      <w:r w:rsidR="00524047">
        <w:rPr>
          <w:rFonts w:eastAsia="MS Mincho"/>
          <w:szCs w:val="24"/>
          <w:lang w:val="az-Latn-AZ" w:eastAsia="ru-RU"/>
        </w:rPr>
        <w:t xml:space="preserve">.1.1. </w:t>
      </w:r>
      <w:r w:rsidR="00E403EA" w:rsidRPr="00680DB1">
        <w:rPr>
          <w:rFonts w:eastAsia="MS Mincho"/>
          <w:szCs w:val="24"/>
          <w:lang w:val="az-Latn-AZ" w:eastAsia="ru-RU"/>
        </w:rPr>
        <w:t xml:space="preserve">Satınalma bölməsi </w:t>
      </w:r>
      <w:r w:rsidR="00E403EA" w:rsidRPr="00680DB1">
        <w:rPr>
          <w:rFonts w:eastAsia="MS Mincho"/>
          <w:bCs/>
          <w:szCs w:val="24"/>
          <w:lang w:val="az-Latn-AZ" w:eastAsia="ru-RU"/>
        </w:rPr>
        <w:t xml:space="preserve">gələcək iş planının müəyyən edilməsi üçün </w:t>
      </w:r>
      <w:r w:rsidR="00E403EA">
        <w:rPr>
          <w:rFonts w:eastAsia="MS Mincho"/>
          <w:bCs/>
          <w:szCs w:val="24"/>
          <w:lang w:val="az-Latn-AZ" w:eastAsia="ru-RU"/>
        </w:rPr>
        <w:t xml:space="preserve">müvafiq </w:t>
      </w:r>
      <w:r w:rsidR="00E403EA" w:rsidRPr="00680DB1">
        <w:rPr>
          <w:rFonts w:eastAsia="MS Mincho"/>
          <w:bCs/>
          <w:szCs w:val="24"/>
          <w:lang w:val="az-Latn-AZ" w:eastAsia="ru-RU"/>
        </w:rPr>
        <w:t>struktur</w:t>
      </w:r>
      <w:r w:rsidR="00E403EA">
        <w:rPr>
          <w:rFonts w:eastAsia="MS Mincho"/>
          <w:bCs/>
          <w:szCs w:val="24"/>
          <w:lang w:val="az-Latn-AZ" w:eastAsia="ru-RU"/>
        </w:rPr>
        <w:t xml:space="preserve"> bölmələrə</w:t>
      </w:r>
      <w:r w:rsidR="00E403EA" w:rsidRPr="00680DB1">
        <w:rPr>
          <w:rFonts w:eastAsia="MS Mincho"/>
          <w:bCs/>
          <w:szCs w:val="24"/>
          <w:lang w:val="az-Latn-AZ" w:eastAsia="ru-RU"/>
        </w:rPr>
        <w:t xml:space="preserve"> rəsmi sorğu göndərir</w:t>
      </w:r>
      <w:r w:rsidR="00E403EA">
        <w:rPr>
          <w:rFonts w:eastAsia="MS Mincho"/>
          <w:bCs/>
          <w:szCs w:val="24"/>
          <w:lang w:val="az-Latn-AZ" w:eastAsia="ru-RU"/>
        </w:rPr>
        <w:t>,</w:t>
      </w:r>
      <w:r w:rsidR="00E403EA">
        <w:rPr>
          <w:rFonts w:eastAsia="MS Mincho"/>
          <w:szCs w:val="24"/>
          <w:lang w:val="az-Latn-AZ" w:eastAsia="ru-RU"/>
        </w:rPr>
        <w:t xml:space="preserve"> </w:t>
      </w:r>
      <w:r w:rsidR="00E403EA" w:rsidRPr="00680DB1">
        <w:rPr>
          <w:rFonts w:eastAsia="MS Mincho"/>
          <w:szCs w:val="24"/>
          <w:lang w:val="az-Latn-AZ" w:eastAsia="ru-RU"/>
        </w:rPr>
        <w:t xml:space="preserve">satınalmalara dair tələbləri müəyyən edir və planlaşdırma aparır. </w:t>
      </w:r>
      <w:r w:rsidR="00E403EA" w:rsidRPr="00136F5F">
        <w:rPr>
          <w:rFonts w:eastAsia="MS Mincho"/>
          <w:szCs w:val="24"/>
          <w:lang w:val="az-Latn-AZ" w:eastAsia="ru-RU"/>
        </w:rPr>
        <w:t>Planlaşdırmanın məqsədi</w:t>
      </w:r>
      <w:r w:rsidR="00E403EA">
        <w:rPr>
          <w:rFonts w:eastAsia="MS Mincho"/>
          <w:szCs w:val="24"/>
          <w:lang w:val="az-Latn-AZ" w:eastAsia="ru-RU"/>
        </w:rPr>
        <w:t xml:space="preserve"> t</w:t>
      </w:r>
      <w:r w:rsidR="00E403EA" w:rsidRPr="00680DB1">
        <w:rPr>
          <w:rFonts w:eastAsia="MS Mincho"/>
          <w:szCs w:val="24"/>
          <w:lang w:val="az-Latn-AZ" w:eastAsia="ru-RU"/>
        </w:rPr>
        <w:t>əchizatın kəmiyyət və yüksək keyfiyyət göstəricilərini</w:t>
      </w:r>
      <w:r w:rsidR="00E403EA">
        <w:rPr>
          <w:rFonts w:eastAsia="MS Mincho"/>
          <w:szCs w:val="24"/>
          <w:lang w:val="az-Latn-AZ" w:eastAsia="ru-RU"/>
        </w:rPr>
        <w:t>, b</w:t>
      </w:r>
      <w:r w:rsidR="00E403EA" w:rsidRPr="00680DB1">
        <w:rPr>
          <w:rFonts w:eastAsia="MS Mincho"/>
          <w:szCs w:val="24"/>
          <w:lang w:val="az-Latn-AZ" w:eastAsia="ru-RU"/>
        </w:rPr>
        <w:t xml:space="preserve">ütün zəruri satınalma proseslərinin düzgün </w:t>
      </w:r>
      <w:r w:rsidR="00E403EA">
        <w:rPr>
          <w:rFonts w:eastAsia="MS Mincho"/>
          <w:szCs w:val="24"/>
          <w:lang w:val="az-Latn-AZ" w:eastAsia="ru-RU"/>
        </w:rPr>
        <w:t xml:space="preserve">və vaxtında </w:t>
      </w:r>
      <w:r w:rsidR="00E403EA" w:rsidRPr="00680DB1">
        <w:rPr>
          <w:rFonts w:eastAsia="MS Mincho"/>
          <w:szCs w:val="24"/>
          <w:lang w:val="az-Latn-AZ" w:eastAsia="ru-RU"/>
        </w:rPr>
        <w:t>icrasını</w:t>
      </w:r>
      <w:r w:rsidR="00B0102F">
        <w:rPr>
          <w:rFonts w:eastAsia="MS Mincho"/>
          <w:szCs w:val="24"/>
          <w:lang w:val="az-Latn-AZ" w:eastAsia="ru-RU"/>
        </w:rPr>
        <w:t>,</w:t>
      </w:r>
      <w:r w:rsidR="00E403EA" w:rsidRPr="00680DB1">
        <w:rPr>
          <w:rFonts w:eastAsia="MS Mincho"/>
          <w:szCs w:val="24"/>
          <w:lang w:val="az-Latn-AZ" w:eastAsia="ru-RU"/>
        </w:rPr>
        <w:t xml:space="preserve"> </w:t>
      </w:r>
      <w:r w:rsidR="00B0102F">
        <w:rPr>
          <w:rFonts w:eastAsia="MS Mincho"/>
          <w:szCs w:val="24"/>
          <w:lang w:val="az-Latn-AZ" w:eastAsia="ru-RU"/>
        </w:rPr>
        <w:t>satınalma planı və</w:t>
      </w:r>
      <w:r w:rsidR="00E403EA">
        <w:rPr>
          <w:rFonts w:eastAsia="MS Mincho"/>
          <w:szCs w:val="24"/>
          <w:lang w:val="az-Latn-AZ" w:eastAsia="ru-RU"/>
        </w:rPr>
        <w:t xml:space="preserve"> b</w:t>
      </w:r>
      <w:r w:rsidR="00E403EA" w:rsidRPr="00680DB1">
        <w:rPr>
          <w:rFonts w:eastAsia="MS Mincho"/>
          <w:szCs w:val="24"/>
          <w:lang w:val="az-Latn-AZ" w:eastAsia="ru-RU"/>
        </w:rPr>
        <w:t>üdcə</w:t>
      </w:r>
      <w:r w:rsidR="00B0102F">
        <w:rPr>
          <w:rFonts w:eastAsia="MS Mincho"/>
          <w:szCs w:val="24"/>
          <w:lang w:val="az-Latn-AZ" w:eastAsia="ru-RU"/>
        </w:rPr>
        <w:t>si</w:t>
      </w:r>
      <w:r w:rsidR="00E403EA" w:rsidRPr="00680DB1">
        <w:rPr>
          <w:rFonts w:eastAsia="MS Mincho"/>
          <w:szCs w:val="24"/>
          <w:lang w:val="az-Latn-AZ" w:eastAsia="ru-RU"/>
        </w:rPr>
        <w:t>nin düzgün planlaşdırılması</w:t>
      </w:r>
      <w:r w:rsidR="00E403EA">
        <w:rPr>
          <w:rFonts w:eastAsia="MS Mincho"/>
          <w:szCs w:val="24"/>
          <w:lang w:val="az-Latn-AZ" w:eastAsia="ru-RU"/>
        </w:rPr>
        <w:t>nı təmin etməkdən ibarətdir</w:t>
      </w:r>
      <w:r w:rsidR="00E403EA" w:rsidRPr="00680DB1">
        <w:rPr>
          <w:rFonts w:eastAsia="MS Mincho"/>
          <w:szCs w:val="24"/>
          <w:lang w:val="az-Latn-AZ" w:eastAsia="ru-RU"/>
        </w:rPr>
        <w:t>.</w:t>
      </w:r>
    </w:p>
    <w:p w14:paraId="53AA6F4B" w14:textId="6E6EBE77" w:rsidR="00C447DD" w:rsidRDefault="00CD15AB" w:rsidP="00126AC9">
      <w:pPr>
        <w:spacing w:line="240" w:lineRule="auto"/>
        <w:jc w:val="both"/>
        <w:rPr>
          <w:szCs w:val="24"/>
          <w:lang w:val="az-Latn-AZ"/>
        </w:rPr>
      </w:pPr>
      <w:r>
        <w:rPr>
          <w:szCs w:val="24"/>
          <w:lang w:val="az-Latn-AZ"/>
        </w:rPr>
        <w:t>Sifarişçi s</w:t>
      </w:r>
      <w:r w:rsidR="00616B13" w:rsidRPr="00680DB1">
        <w:rPr>
          <w:szCs w:val="24"/>
          <w:lang w:val="az-Latn-AZ"/>
        </w:rPr>
        <w:t xml:space="preserve">truktur bölmələr </w:t>
      </w:r>
      <w:r w:rsidR="00616B13">
        <w:rPr>
          <w:szCs w:val="24"/>
          <w:lang w:val="az-Latn-AZ"/>
        </w:rPr>
        <w:t xml:space="preserve">proqnozlaşma aparılan </w:t>
      </w:r>
      <w:r w:rsidR="00E403EA">
        <w:rPr>
          <w:szCs w:val="24"/>
          <w:lang w:val="az-Latn-AZ"/>
        </w:rPr>
        <w:t>il üzrə</w:t>
      </w:r>
      <w:r w:rsidR="00E403EA" w:rsidRPr="00680DB1">
        <w:rPr>
          <w:szCs w:val="24"/>
          <w:lang w:val="az-Latn-AZ"/>
        </w:rPr>
        <w:t xml:space="preserve"> </w:t>
      </w:r>
      <w:r w:rsidR="00E403EA">
        <w:rPr>
          <w:szCs w:val="24"/>
          <w:lang w:val="az-Latn-AZ"/>
        </w:rPr>
        <w:t>m</w:t>
      </w:r>
      <w:r w:rsidR="000E36DB" w:rsidRPr="00680DB1">
        <w:rPr>
          <w:szCs w:val="24"/>
          <w:lang w:val="az-Latn-AZ"/>
        </w:rPr>
        <w:t>al, iş və xidmətlərin satınalınmasına dair tələb məlumatlar</w:t>
      </w:r>
      <w:r w:rsidR="009005A0">
        <w:rPr>
          <w:szCs w:val="24"/>
          <w:lang w:val="az-Latn-AZ"/>
        </w:rPr>
        <w:t>ı</w:t>
      </w:r>
      <w:r w:rsidR="00616B13">
        <w:rPr>
          <w:szCs w:val="24"/>
          <w:lang w:val="az-Latn-AZ"/>
        </w:rPr>
        <w:t xml:space="preserve">nı </w:t>
      </w:r>
      <w:r w:rsidR="00616B13" w:rsidRPr="00616B13">
        <w:rPr>
          <w:szCs w:val="24"/>
          <w:lang w:val="az-Latn-AZ"/>
        </w:rPr>
        <w:t>(</w:t>
      </w:r>
      <w:r w:rsidR="00616B13" w:rsidRPr="006B5417">
        <w:rPr>
          <w:b/>
          <w:i/>
          <w:szCs w:val="24"/>
          <w:lang w:val="az-Latn-AZ"/>
        </w:rPr>
        <w:t>iş həcmləri, texniki tələblər və layihənin</w:t>
      </w:r>
      <w:r w:rsidR="00616B13" w:rsidRPr="006B5417">
        <w:rPr>
          <w:i/>
          <w:szCs w:val="24"/>
          <w:lang w:val="az-Latn-AZ"/>
        </w:rPr>
        <w:t xml:space="preserve"> (gündəlik ehtiyaclar üçün nəzərdə tutulan mal-materiallar istisna olunmaqla) </w:t>
      </w:r>
      <w:r w:rsidR="00616B13" w:rsidRPr="006B5417">
        <w:rPr>
          <w:b/>
          <w:i/>
          <w:szCs w:val="24"/>
          <w:lang w:val="az-Latn-AZ"/>
        </w:rPr>
        <w:t>səmərəliliyinin əsaslandırılması</w:t>
      </w:r>
      <w:r w:rsidR="00C83F17" w:rsidRPr="006B5417">
        <w:rPr>
          <w:b/>
          <w:i/>
          <w:szCs w:val="24"/>
          <w:lang w:val="az-Latn-AZ"/>
        </w:rPr>
        <w:t xml:space="preserve">na dair </w:t>
      </w:r>
      <w:r w:rsidR="00C83F17" w:rsidRPr="006D5230">
        <w:rPr>
          <w:b/>
          <w:i/>
          <w:szCs w:val="24"/>
          <w:lang w:val="az-Latn-AZ"/>
        </w:rPr>
        <w:t>məlumatları</w:t>
      </w:r>
      <w:r w:rsidR="00126AC9">
        <w:rPr>
          <w:lang w:val="az-Latn-AZ"/>
        </w:rPr>
        <w:t xml:space="preserve"> </w:t>
      </w:r>
      <w:r w:rsidR="00616B13" w:rsidRPr="006B5417">
        <w:rPr>
          <w:i/>
          <w:szCs w:val="24"/>
          <w:lang w:val="az-Latn-AZ"/>
        </w:rPr>
        <w:t>(</w:t>
      </w:r>
      <w:r w:rsidR="00C83F17">
        <w:rPr>
          <w:i/>
          <w:szCs w:val="24"/>
          <w:lang w:val="az-Latn-AZ"/>
        </w:rPr>
        <w:t xml:space="preserve">layihədən gözlənilən </w:t>
      </w:r>
      <w:r w:rsidR="00957B39">
        <w:rPr>
          <w:i/>
          <w:szCs w:val="24"/>
          <w:lang w:val="az-Latn-AZ"/>
        </w:rPr>
        <w:t xml:space="preserve">geri dönüş </w:t>
      </w:r>
      <w:r w:rsidR="00C83F17">
        <w:rPr>
          <w:i/>
          <w:szCs w:val="24"/>
          <w:lang w:val="az-Latn-AZ"/>
        </w:rPr>
        <w:t>effektin</w:t>
      </w:r>
      <w:r w:rsidR="00957B39">
        <w:rPr>
          <w:i/>
          <w:szCs w:val="24"/>
          <w:lang w:val="az-Latn-AZ"/>
        </w:rPr>
        <w:t>in</w:t>
      </w:r>
      <w:r w:rsidR="00C83F17">
        <w:rPr>
          <w:i/>
          <w:szCs w:val="24"/>
          <w:lang w:val="az-Latn-AZ"/>
        </w:rPr>
        <w:t xml:space="preserve"> </w:t>
      </w:r>
      <w:r w:rsidR="00616B13" w:rsidRPr="006B5417">
        <w:rPr>
          <w:i/>
          <w:szCs w:val="24"/>
          <w:lang w:val="az-Latn-AZ"/>
        </w:rPr>
        <w:t>maddi və (və ya) qeyri-maddi ifadədə</w:t>
      </w:r>
      <w:r w:rsidR="00C83F17">
        <w:rPr>
          <w:i/>
          <w:szCs w:val="24"/>
          <w:lang w:val="az-Latn-AZ"/>
        </w:rPr>
        <w:t xml:space="preserve"> </w:t>
      </w:r>
      <w:r w:rsidR="00265E44">
        <w:rPr>
          <w:i/>
          <w:szCs w:val="24"/>
          <w:lang w:val="az-Latn-AZ"/>
        </w:rPr>
        <w:t>əks etdirməklə</w:t>
      </w:r>
      <w:r w:rsidR="00B0102F" w:rsidRPr="00C83F17">
        <w:rPr>
          <w:szCs w:val="24"/>
          <w:lang w:val="az-Latn-AZ"/>
        </w:rPr>
        <w:t>)</w:t>
      </w:r>
      <w:r w:rsidR="00C83F17" w:rsidRPr="006B5417">
        <w:rPr>
          <w:szCs w:val="24"/>
          <w:lang w:val="az-Latn-AZ"/>
        </w:rPr>
        <w:t>)</w:t>
      </w:r>
      <w:r w:rsidR="00C83F17">
        <w:rPr>
          <w:b/>
          <w:i/>
          <w:szCs w:val="24"/>
          <w:lang w:val="az-Latn-AZ"/>
        </w:rPr>
        <w:t xml:space="preserve"> </w:t>
      </w:r>
      <w:r w:rsidR="00616B13">
        <w:rPr>
          <w:szCs w:val="24"/>
          <w:lang w:val="az-Latn-AZ"/>
        </w:rPr>
        <w:t>ondan əvvəlki</w:t>
      </w:r>
      <w:r w:rsidR="00E403EA">
        <w:rPr>
          <w:szCs w:val="24"/>
          <w:lang w:val="az-Latn-AZ"/>
        </w:rPr>
        <w:t xml:space="preserve"> </w:t>
      </w:r>
      <w:r w:rsidR="000E36DB" w:rsidRPr="00680DB1">
        <w:rPr>
          <w:szCs w:val="24"/>
          <w:lang w:val="az-Latn-AZ"/>
        </w:rPr>
        <w:t>ilin</w:t>
      </w:r>
      <w:r w:rsidR="00E403EA">
        <w:rPr>
          <w:szCs w:val="24"/>
          <w:lang w:val="az-Latn-AZ"/>
        </w:rPr>
        <w:t xml:space="preserve"> 1 </w:t>
      </w:r>
      <w:r w:rsidR="009E398D">
        <w:rPr>
          <w:szCs w:val="24"/>
          <w:lang w:val="az-Latn-AZ"/>
        </w:rPr>
        <w:t>yanvar</w:t>
      </w:r>
      <w:r w:rsidR="00E403EA">
        <w:rPr>
          <w:szCs w:val="24"/>
          <w:lang w:val="az-Latn-AZ"/>
        </w:rPr>
        <w:t xml:space="preserve"> tarixinədək</w:t>
      </w:r>
      <w:r w:rsidR="002F715F">
        <w:rPr>
          <w:szCs w:val="24"/>
          <w:lang w:val="az-Latn-AZ"/>
        </w:rPr>
        <w:t xml:space="preserve"> </w:t>
      </w:r>
      <w:r w:rsidR="00616B13">
        <w:rPr>
          <w:szCs w:val="24"/>
          <w:lang w:val="az-Latn-AZ"/>
        </w:rPr>
        <w:t>cavabdeh struktur</w:t>
      </w:r>
      <w:r w:rsidR="00042B6B">
        <w:rPr>
          <w:szCs w:val="24"/>
          <w:lang w:val="az-Latn-AZ"/>
        </w:rPr>
        <w:t xml:space="preserve"> bölmə</w:t>
      </w:r>
      <w:r w:rsidR="00616B13">
        <w:rPr>
          <w:szCs w:val="24"/>
          <w:lang w:val="az-Latn-AZ"/>
        </w:rPr>
        <w:t>l</w:t>
      </w:r>
      <w:r w:rsidR="00042B6B">
        <w:rPr>
          <w:szCs w:val="24"/>
          <w:lang w:val="az-Latn-AZ"/>
        </w:rPr>
        <w:t>ərə</w:t>
      </w:r>
      <w:r w:rsidRPr="006B5417">
        <w:rPr>
          <w:lang w:val="az-Latn-AZ"/>
        </w:rPr>
        <w:t xml:space="preserve"> </w:t>
      </w:r>
      <w:r w:rsidR="00E43B6E">
        <w:rPr>
          <w:lang w:val="az-Latn-AZ"/>
        </w:rPr>
        <w:t xml:space="preserve">Dövlət Vergi Xidmətinin </w:t>
      </w:r>
      <w:r w:rsidR="00126AC9">
        <w:rPr>
          <w:lang w:val="az-Latn-AZ"/>
        </w:rPr>
        <w:t xml:space="preserve">18.12.2023-cü il tarixli </w:t>
      </w:r>
      <w:r w:rsidR="00891904" w:rsidRPr="00891904">
        <w:rPr>
          <w:lang w:val="az-Latn-AZ"/>
        </w:rPr>
        <w:t>2317040101754600</w:t>
      </w:r>
      <w:r w:rsidR="00126AC9">
        <w:rPr>
          <w:lang w:val="az-Latn-AZ"/>
        </w:rPr>
        <w:t xml:space="preserve"> nömrəli əmrinin </w:t>
      </w:r>
      <w:r w:rsidR="009C2F96">
        <w:rPr>
          <w:szCs w:val="24"/>
          <w:lang w:val="az-Latn-AZ"/>
        </w:rPr>
        <w:t>2</w:t>
      </w:r>
      <w:r w:rsidR="00880720">
        <w:rPr>
          <w:szCs w:val="24"/>
          <w:lang w:val="az-Latn-AZ"/>
        </w:rPr>
        <w:t xml:space="preserve"> nömrəli əlavəsi ilə</w:t>
      </w:r>
      <w:r>
        <w:rPr>
          <w:lang w:val="az-Latn-AZ"/>
        </w:rPr>
        <w:t xml:space="preserve"> </w:t>
      </w:r>
      <w:r w:rsidRPr="00CD15AB">
        <w:rPr>
          <w:szCs w:val="24"/>
          <w:lang w:val="az-Latn-AZ"/>
        </w:rPr>
        <w:t xml:space="preserve">müəyyən edilmiş formaya uyğun </w:t>
      </w:r>
      <w:r w:rsidR="00390D4E">
        <w:rPr>
          <w:szCs w:val="24"/>
          <w:lang w:val="az-Latn-AZ"/>
        </w:rPr>
        <w:t>olaraq</w:t>
      </w:r>
      <w:r w:rsidRPr="00CD15AB">
        <w:rPr>
          <w:szCs w:val="24"/>
          <w:lang w:val="az-Latn-AZ"/>
        </w:rPr>
        <w:t xml:space="preserve"> təqdim edir. </w:t>
      </w:r>
      <w:r>
        <w:rPr>
          <w:szCs w:val="24"/>
          <w:lang w:val="az-Latn-AZ"/>
        </w:rPr>
        <w:t>C</w:t>
      </w:r>
      <w:r w:rsidRPr="00CD15AB">
        <w:rPr>
          <w:szCs w:val="24"/>
          <w:lang w:val="az-Latn-AZ"/>
        </w:rPr>
        <w:t>avabdeh struktur müəyyən edilmədikdə, sifarişçi struktur</w:t>
      </w:r>
      <w:r w:rsidR="00042B6B">
        <w:rPr>
          <w:szCs w:val="24"/>
          <w:lang w:val="az-Latn-AZ"/>
        </w:rPr>
        <w:t xml:space="preserve"> bölmə</w:t>
      </w:r>
      <w:r w:rsidR="003F2888">
        <w:rPr>
          <w:szCs w:val="24"/>
          <w:lang w:val="az-Latn-AZ"/>
        </w:rPr>
        <w:t>lər</w:t>
      </w:r>
      <w:r w:rsidRPr="00CD15AB">
        <w:rPr>
          <w:szCs w:val="24"/>
          <w:lang w:val="az-Latn-AZ"/>
        </w:rPr>
        <w:t xml:space="preserve"> müvafiq tələb məlumatlarını</w:t>
      </w:r>
      <w:r w:rsidR="00AB59D5">
        <w:rPr>
          <w:szCs w:val="24"/>
          <w:lang w:val="az-Latn-AZ"/>
        </w:rPr>
        <w:t xml:space="preserve"> </w:t>
      </w:r>
      <w:r w:rsidR="00126AC9">
        <w:rPr>
          <w:szCs w:val="24"/>
          <w:lang w:val="az-Latn-AZ"/>
        </w:rPr>
        <w:t>həmin formaya</w:t>
      </w:r>
      <w:r w:rsidR="00900C74">
        <w:rPr>
          <w:szCs w:val="24"/>
          <w:lang w:val="az-Latn-AZ"/>
        </w:rPr>
        <w:t xml:space="preserve"> uyğun olaraq</w:t>
      </w:r>
      <w:r w:rsidR="000667E4">
        <w:rPr>
          <w:szCs w:val="24"/>
          <w:lang w:val="az-Latn-AZ"/>
        </w:rPr>
        <w:t xml:space="preserve"> və</w:t>
      </w:r>
      <w:r w:rsidR="00900C74">
        <w:rPr>
          <w:szCs w:val="24"/>
          <w:lang w:val="az-Latn-AZ"/>
        </w:rPr>
        <w:t xml:space="preserve"> yuxarıda </w:t>
      </w:r>
      <w:r w:rsidR="00287AE5">
        <w:rPr>
          <w:szCs w:val="24"/>
          <w:lang w:val="az-Latn-AZ"/>
        </w:rPr>
        <w:t xml:space="preserve">qeyd olunan </w:t>
      </w:r>
      <w:r w:rsidR="00AB59D5">
        <w:rPr>
          <w:szCs w:val="24"/>
          <w:lang w:val="az-Latn-AZ"/>
        </w:rPr>
        <w:t>tarixədək</w:t>
      </w:r>
      <w:r w:rsidRPr="00CD15AB">
        <w:rPr>
          <w:szCs w:val="24"/>
          <w:lang w:val="az-Latn-AZ"/>
        </w:rPr>
        <w:t xml:space="preserve"> birbaşa Xidmətin Aparatının Maliyyə baş idarəsinə təqdim edir.</w:t>
      </w:r>
      <w:r w:rsidR="00616B13">
        <w:rPr>
          <w:szCs w:val="24"/>
          <w:lang w:val="az-Latn-AZ"/>
        </w:rPr>
        <w:t xml:space="preserve"> </w:t>
      </w:r>
    </w:p>
    <w:p w14:paraId="31FCE11B" w14:textId="60C7AB80" w:rsidR="00D81DBD" w:rsidRDefault="00F67119" w:rsidP="000E36DB">
      <w:pPr>
        <w:spacing w:line="240" w:lineRule="auto"/>
        <w:jc w:val="both"/>
        <w:rPr>
          <w:szCs w:val="24"/>
          <w:lang w:val="az-Latn-AZ"/>
        </w:rPr>
      </w:pPr>
      <w:r>
        <w:rPr>
          <w:szCs w:val="24"/>
          <w:lang w:val="az-Latn-AZ"/>
        </w:rPr>
        <w:t>5</w:t>
      </w:r>
      <w:r w:rsidR="00524047">
        <w:rPr>
          <w:szCs w:val="24"/>
          <w:lang w:val="az-Latn-AZ"/>
        </w:rPr>
        <w:t xml:space="preserve">.1.2. </w:t>
      </w:r>
      <w:r w:rsidR="00C447DD" w:rsidRPr="00F15CD1">
        <w:rPr>
          <w:szCs w:val="24"/>
          <w:lang w:val="az-Latn-AZ"/>
        </w:rPr>
        <w:t>C</w:t>
      </w:r>
      <w:r w:rsidR="00616B13" w:rsidRPr="00F15CD1">
        <w:rPr>
          <w:szCs w:val="24"/>
          <w:lang w:val="az-Latn-AZ"/>
        </w:rPr>
        <w:t>avabdeh struktur</w:t>
      </w:r>
      <w:r w:rsidR="00042B6B">
        <w:rPr>
          <w:szCs w:val="24"/>
          <w:lang w:val="az-Latn-AZ"/>
        </w:rPr>
        <w:t xml:space="preserve"> bölmələr</w:t>
      </w:r>
      <w:r w:rsidR="00616B13" w:rsidRPr="00F15CD1">
        <w:rPr>
          <w:szCs w:val="24"/>
          <w:lang w:val="az-Latn-AZ"/>
        </w:rPr>
        <w:t xml:space="preserve"> onlara daxil olan layihələr üzrə tələb məlumatlarını təhlil edir, satın alınması məqsədəmüvafiq hesab olunan layihələrlə bağlı məlumatları struktur</w:t>
      </w:r>
      <w:r w:rsidR="00042B6B">
        <w:rPr>
          <w:szCs w:val="24"/>
          <w:lang w:val="az-Latn-AZ"/>
        </w:rPr>
        <w:t xml:space="preserve"> bölmələr</w:t>
      </w:r>
      <w:r w:rsidR="00616B13" w:rsidRPr="00F15CD1">
        <w:rPr>
          <w:szCs w:val="24"/>
          <w:lang w:val="az-Latn-AZ"/>
        </w:rPr>
        <w:t xml:space="preserve"> üzrə qruplaşdırır və</w:t>
      </w:r>
      <w:r w:rsidR="0090628D" w:rsidRPr="00F15CD1">
        <w:rPr>
          <w:szCs w:val="24"/>
          <w:lang w:val="az-Latn-AZ"/>
        </w:rPr>
        <w:t xml:space="preserve"> </w:t>
      </w:r>
      <w:r w:rsidR="00390D4E" w:rsidRPr="00F15CD1">
        <w:rPr>
          <w:szCs w:val="24"/>
          <w:lang w:val="az-Latn-AZ"/>
        </w:rPr>
        <w:t xml:space="preserve">1 fevral tarixinədək </w:t>
      </w:r>
      <w:r w:rsidR="000F5DDB">
        <w:rPr>
          <w:lang w:val="az-Latn-AZ"/>
        </w:rPr>
        <w:t xml:space="preserve">Dövlət Vergi Xidmətinin 18.12.2023-cü il tarixli </w:t>
      </w:r>
      <w:r w:rsidR="000F5DDB" w:rsidRPr="00891904">
        <w:rPr>
          <w:lang w:val="az-Latn-AZ"/>
        </w:rPr>
        <w:t>2317040101754600</w:t>
      </w:r>
      <w:r w:rsidR="000F5DDB">
        <w:rPr>
          <w:lang w:val="az-Latn-AZ"/>
        </w:rPr>
        <w:t xml:space="preserve"> nömrəli əmrinin</w:t>
      </w:r>
      <w:r w:rsidR="000F5DDB" w:rsidRPr="00F15CD1" w:rsidDel="000F5DDB">
        <w:rPr>
          <w:szCs w:val="24"/>
          <w:lang w:val="az-Latn-AZ"/>
        </w:rPr>
        <w:t xml:space="preserve"> </w:t>
      </w:r>
      <w:r w:rsidR="009C2F96">
        <w:rPr>
          <w:szCs w:val="24"/>
          <w:lang w:val="az-Latn-AZ"/>
        </w:rPr>
        <w:t>3</w:t>
      </w:r>
      <w:r w:rsidR="00390D4E" w:rsidRPr="00F15CD1">
        <w:rPr>
          <w:szCs w:val="24"/>
          <w:lang w:val="az-Latn-AZ"/>
        </w:rPr>
        <w:t xml:space="preserve"> nömrəli əlavəsi ilə</w:t>
      </w:r>
      <w:r w:rsidR="00C447DD" w:rsidRPr="00F15CD1">
        <w:rPr>
          <w:szCs w:val="24"/>
          <w:lang w:val="az-Latn-AZ"/>
        </w:rPr>
        <w:t xml:space="preserve"> </w:t>
      </w:r>
      <w:r w:rsidR="00390D4E" w:rsidRPr="00F15CD1">
        <w:rPr>
          <w:szCs w:val="24"/>
          <w:lang w:val="az-Latn-AZ"/>
        </w:rPr>
        <w:t xml:space="preserve">müəyyən edilmiş formaya uyğun olaraq </w:t>
      </w:r>
      <w:r w:rsidR="00C447DD" w:rsidRPr="00F15CD1">
        <w:rPr>
          <w:szCs w:val="24"/>
          <w:lang w:val="az-Latn-AZ"/>
        </w:rPr>
        <w:t>Xidmətin Aparatının Maliyyə baş idarəsinə</w:t>
      </w:r>
      <w:r w:rsidR="00C447DD" w:rsidRPr="00F15CD1" w:rsidDel="00C447DD">
        <w:rPr>
          <w:szCs w:val="24"/>
          <w:lang w:val="az-Latn-AZ"/>
        </w:rPr>
        <w:t xml:space="preserve"> </w:t>
      </w:r>
      <w:r w:rsidR="000E36DB" w:rsidRPr="00F15CD1">
        <w:rPr>
          <w:szCs w:val="24"/>
          <w:lang w:val="az-Latn-AZ"/>
        </w:rPr>
        <w:t>təqdim ed</w:t>
      </w:r>
      <w:r w:rsidR="00E403EA" w:rsidRPr="00F15CD1">
        <w:rPr>
          <w:szCs w:val="24"/>
          <w:lang w:val="az-Latn-AZ"/>
        </w:rPr>
        <w:t>ir</w:t>
      </w:r>
      <w:r w:rsidR="000E36DB" w:rsidRPr="00F15CD1">
        <w:rPr>
          <w:szCs w:val="24"/>
          <w:lang w:val="az-Latn-AZ"/>
        </w:rPr>
        <w:t xml:space="preserve">. </w:t>
      </w:r>
    </w:p>
    <w:p w14:paraId="7F476509" w14:textId="04C2642B" w:rsidR="002F715F" w:rsidRDefault="00F67119" w:rsidP="000E36DB">
      <w:pPr>
        <w:spacing w:line="240" w:lineRule="auto"/>
        <w:jc w:val="both"/>
        <w:rPr>
          <w:szCs w:val="24"/>
          <w:lang w:val="az-Latn-AZ"/>
        </w:rPr>
      </w:pPr>
      <w:r w:rsidRPr="006B5417">
        <w:rPr>
          <w:szCs w:val="24"/>
          <w:lang w:val="az-Latn-AZ"/>
        </w:rPr>
        <w:t>5</w:t>
      </w:r>
      <w:r w:rsidR="00524047">
        <w:rPr>
          <w:szCs w:val="24"/>
          <w:lang w:val="az-Latn-AZ"/>
        </w:rPr>
        <w:t xml:space="preserve">.1.3. </w:t>
      </w:r>
      <w:r w:rsidR="00524047" w:rsidRPr="00D43E6A">
        <w:rPr>
          <w:szCs w:val="24"/>
          <w:lang w:val="az-Latn-AZ"/>
        </w:rPr>
        <w:t>Maliyyə baş idarəsi</w:t>
      </w:r>
      <w:r w:rsidR="00524047" w:rsidRPr="00D43E6A" w:rsidDel="00C447DD">
        <w:rPr>
          <w:szCs w:val="24"/>
          <w:lang w:val="az-Latn-AZ"/>
        </w:rPr>
        <w:t xml:space="preserve"> </w:t>
      </w:r>
      <w:r w:rsidR="0098673A">
        <w:rPr>
          <w:szCs w:val="24"/>
          <w:lang w:val="az-Latn-AZ"/>
        </w:rPr>
        <w:t xml:space="preserve">struktur bölmələrdən </w:t>
      </w:r>
      <w:r w:rsidR="002F715F">
        <w:rPr>
          <w:szCs w:val="24"/>
          <w:lang w:val="az-Latn-AZ"/>
        </w:rPr>
        <w:t xml:space="preserve">əldə edilmiş </w:t>
      </w:r>
      <w:r w:rsidR="002F715F" w:rsidRPr="00680DB1">
        <w:rPr>
          <w:szCs w:val="24"/>
          <w:lang w:val="az-Latn-AZ"/>
        </w:rPr>
        <w:t>tələb məlumatlar</w:t>
      </w:r>
      <w:r w:rsidR="002352B5">
        <w:rPr>
          <w:szCs w:val="24"/>
          <w:lang w:val="az-Latn-AZ"/>
        </w:rPr>
        <w:t>ı</w:t>
      </w:r>
      <w:r w:rsidR="0098673A">
        <w:rPr>
          <w:szCs w:val="24"/>
          <w:lang w:val="az-Latn-AZ"/>
        </w:rPr>
        <w:t xml:space="preserve"> üzrə </w:t>
      </w:r>
      <w:r w:rsidR="00265E44">
        <w:rPr>
          <w:szCs w:val="24"/>
          <w:lang w:val="az-Latn-AZ"/>
        </w:rPr>
        <w:t>ehtimal</w:t>
      </w:r>
      <w:r w:rsidR="002F715F">
        <w:rPr>
          <w:szCs w:val="24"/>
          <w:lang w:val="az-Latn-AZ"/>
        </w:rPr>
        <w:t xml:space="preserve"> </w:t>
      </w:r>
      <w:r w:rsidR="0098673A">
        <w:rPr>
          <w:szCs w:val="24"/>
          <w:lang w:val="az-Latn-AZ"/>
        </w:rPr>
        <w:t>qiymət</w:t>
      </w:r>
      <w:r w:rsidR="00265E44">
        <w:rPr>
          <w:szCs w:val="24"/>
          <w:lang w:val="az-Latn-AZ"/>
        </w:rPr>
        <w:t>inin araşdırılmasına</w:t>
      </w:r>
      <w:r w:rsidR="0098673A">
        <w:rPr>
          <w:szCs w:val="24"/>
          <w:lang w:val="az-Latn-AZ"/>
        </w:rPr>
        <w:t xml:space="preserve">, </w:t>
      </w:r>
      <w:r w:rsidR="00352803">
        <w:rPr>
          <w:szCs w:val="24"/>
          <w:lang w:val="az-Latn-AZ"/>
        </w:rPr>
        <w:t xml:space="preserve">tələbin </w:t>
      </w:r>
      <w:r w:rsidR="0098673A">
        <w:rPr>
          <w:szCs w:val="24"/>
          <w:lang w:val="az-Latn-AZ"/>
        </w:rPr>
        <w:t>əsaslandır</w:t>
      </w:r>
      <w:r w:rsidR="00352803">
        <w:rPr>
          <w:szCs w:val="24"/>
          <w:lang w:val="az-Latn-AZ"/>
        </w:rPr>
        <w:t>ılmasına dair məlumatların</w:t>
      </w:r>
      <w:r w:rsidR="0098673A">
        <w:rPr>
          <w:szCs w:val="24"/>
          <w:lang w:val="az-Latn-AZ"/>
        </w:rPr>
        <w:t xml:space="preserve"> təhlili</w:t>
      </w:r>
      <w:r w:rsidR="002352B5">
        <w:rPr>
          <w:szCs w:val="24"/>
          <w:lang w:val="az-Latn-AZ"/>
        </w:rPr>
        <w:t>nə</w:t>
      </w:r>
      <w:r w:rsidR="0098673A">
        <w:rPr>
          <w:szCs w:val="24"/>
          <w:lang w:val="az-Latn-AZ"/>
        </w:rPr>
        <w:t xml:space="preserve"> və digər zəruri tədbirlərin görülməsinə başlayır</w:t>
      </w:r>
      <w:r w:rsidR="00524047">
        <w:rPr>
          <w:szCs w:val="24"/>
          <w:lang w:val="az-Latn-AZ"/>
        </w:rPr>
        <w:t>,</w:t>
      </w:r>
      <w:r w:rsidR="003F3F10">
        <w:rPr>
          <w:szCs w:val="24"/>
          <w:lang w:val="az-Latn-AZ"/>
        </w:rPr>
        <w:t xml:space="preserve"> növbəti ildə satın alınacaq mal, iş və xidmətlər barədə proqnoz </w:t>
      </w:r>
      <w:r w:rsidR="003F3F10">
        <w:rPr>
          <w:szCs w:val="24"/>
          <w:lang w:val="az-Latn-AZ"/>
        </w:rPr>
        <w:lastRenderedPageBreak/>
        <w:t xml:space="preserve">məlumatlarını </w:t>
      </w:r>
      <w:r w:rsidR="00524047">
        <w:rPr>
          <w:szCs w:val="24"/>
          <w:lang w:val="az-Latn-AZ"/>
        </w:rPr>
        <w:t xml:space="preserve">baxılması və </w:t>
      </w:r>
      <w:r w:rsidR="000F5DDB">
        <w:rPr>
          <w:szCs w:val="24"/>
          <w:lang w:val="az-Latn-AZ"/>
        </w:rPr>
        <w:t xml:space="preserve">onların əsasında hazırlanmış büdcə layihəsini </w:t>
      </w:r>
      <w:r w:rsidR="00524047">
        <w:rPr>
          <w:szCs w:val="24"/>
          <w:lang w:val="az-Latn-AZ"/>
        </w:rPr>
        <w:t xml:space="preserve">Maliyyə Nazirliyinə təqdim edilməsi üçün </w:t>
      </w:r>
      <w:r w:rsidR="003F3F10">
        <w:rPr>
          <w:szCs w:val="24"/>
          <w:lang w:val="az-Latn-AZ"/>
        </w:rPr>
        <w:t xml:space="preserve">cari ilin </w:t>
      </w:r>
      <w:r w:rsidR="0098673A">
        <w:rPr>
          <w:szCs w:val="24"/>
          <w:lang w:val="az-Latn-AZ"/>
        </w:rPr>
        <w:t>1</w:t>
      </w:r>
      <w:r w:rsidR="00352803">
        <w:rPr>
          <w:szCs w:val="24"/>
          <w:lang w:val="az-Latn-AZ"/>
        </w:rPr>
        <w:t>5</w:t>
      </w:r>
      <w:r w:rsidR="0098673A">
        <w:rPr>
          <w:szCs w:val="24"/>
          <w:lang w:val="az-Latn-AZ"/>
        </w:rPr>
        <w:t xml:space="preserve"> iyu</w:t>
      </w:r>
      <w:r w:rsidR="002352B5">
        <w:rPr>
          <w:szCs w:val="24"/>
          <w:lang w:val="az-Latn-AZ"/>
        </w:rPr>
        <w:t>n</w:t>
      </w:r>
      <w:r w:rsidR="0098673A">
        <w:rPr>
          <w:szCs w:val="24"/>
          <w:lang w:val="az-Latn-AZ"/>
        </w:rPr>
        <w:t xml:space="preserve"> tarixinədək </w:t>
      </w:r>
      <w:r w:rsidR="00524047">
        <w:rPr>
          <w:szCs w:val="24"/>
          <w:lang w:val="az-Latn-AZ"/>
        </w:rPr>
        <w:t xml:space="preserve">İqtisadiyyat Nazirliyinə </w:t>
      </w:r>
      <w:r w:rsidR="002352B5">
        <w:rPr>
          <w:szCs w:val="24"/>
          <w:lang w:val="az-Latn-AZ"/>
        </w:rPr>
        <w:t>təqdim edir</w:t>
      </w:r>
      <w:r w:rsidR="00524047">
        <w:rPr>
          <w:szCs w:val="24"/>
          <w:lang w:val="az-Latn-AZ"/>
        </w:rPr>
        <w:t>.</w:t>
      </w:r>
    </w:p>
    <w:p w14:paraId="2CFEBA59" w14:textId="70E07F9B" w:rsidR="008D4C68" w:rsidRDefault="00D81DBD" w:rsidP="008D4C68">
      <w:pPr>
        <w:spacing w:line="240" w:lineRule="auto"/>
        <w:jc w:val="both"/>
        <w:rPr>
          <w:szCs w:val="24"/>
          <w:lang w:val="az-Latn-AZ"/>
        </w:rPr>
      </w:pPr>
      <w:r>
        <w:rPr>
          <w:szCs w:val="24"/>
          <w:lang w:val="az-Latn-AZ"/>
        </w:rPr>
        <w:t>Maliyyə Nazirliyi tərəfindən qəbul edilmiş və növbəti ilin büdcə layihəsinə daxil edilmiş layihələr əsasında növbəti ilin ilkin satınalma planı təsdiq edilir və müə</w:t>
      </w:r>
      <w:r w:rsidR="00265E44">
        <w:rPr>
          <w:szCs w:val="24"/>
          <w:lang w:val="az-Latn-AZ"/>
        </w:rPr>
        <w:t>y</w:t>
      </w:r>
      <w:r>
        <w:rPr>
          <w:szCs w:val="24"/>
          <w:lang w:val="az-Latn-AZ"/>
        </w:rPr>
        <w:t>yən edilmiş vaxtadək portalda yerləşdirir.</w:t>
      </w:r>
      <w:r w:rsidR="008D4C68" w:rsidRPr="008D4C68">
        <w:rPr>
          <w:szCs w:val="24"/>
          <w:lang w:val="az-Latn-AZ"/>
        </w:rPr>
        <w:t xml:space="preserve"> </w:t>
      </w:r>
    </w:p>
    <w:p w14:paraId="1BD9BFEF" w14:textId="608CF7CF" w:rsidR="008D4C68" w:rsidRDefault="000F5DDB" w:rsidP="008D4C68">
      <w:pPr>
        <w:spacing w:line="240" w:lineRule="auto"/>
        <w:jc w:val="both"/>
        <w:rPr>
          <w:szCs w:val="24"/>
          <w:lang w:val="az-Latn-AZ"/>
        </w:rPr>
      </w:pPr>
      <w:r w:rsidRPr="000F5DDB">
        <w:rPr>
          <w:szCs w:val="24"/>
          <w:lang w:val="az-Latn-AZ"/>
        </w:rPr>
        <w:t>Layihələr, yalnız Dövlət Vergi Xidmətinin 14.10.2024-cü il tarixli 2417140100490100 nömrəli əmri ilə təsdiq edilmiş “Dövlət Vergi Xidmətində layihələrin vahid prinsiplər əsasında idarə olunmasına dair” Metodologiyanın tələblərinə uyğun hesab edildiyi halda maliyyələşdirilə bilər.</w:t>
      </w:r>
      <w:r>
        <w:rPr>
          <w:szCs w:val="24"/>
          <w:lang w:val="az-Latn-AZ"/>
        </w:rPr>
        <w:t xml:space="preserve"> </w:t>
      </w:r>
      <w:r w:rsidR="008D4C68">
        <w:rPr>
          <w:szCs w:val="24"/>
          <w:lang w:val="az-Latn-AZ"/>
        </w:rPr>
        <w:t>Əsaslandırılması qənaətbəxş hesab edilməyən layihələr büdcə layihəsinə və satınalma planına daxil edilmir.</w:t>
      </w:r>
    </w:p>
    <w:p w14:paraId="63F81AC9" w14:textId="3C47B352" w:rsidR="00287AE5" w:rsidRDefault="00287AE5" w:rsidP="00287AE5">
      <w:pPr>
        <w:shd w:val="clear" w:color="auto" w:fill="FFFFFF"/>
        <w:spacing w:after="150" w:line="240" w:lineRule="auto"/>
        <w:jc w:val="both"/>
        <w:textAlignment w:val="baseline"/>
        <w:rPr>
          <w:rFonts w:eastAsia="Times New Roman"/>
          <w:b/>
          <w:color w:val="000000"/>
          <w:szCs w:val="24"/>
          <w:lang w:val="az-Latn-AZ" w:eastAsia="az-Latn-AZ"/>
        </w:rPr>
      </w:pPr>
      <w:r>
        <w:rPr>
          <w:rFonts w:eastAsia="Times New Roman"/>
          <w:color w:val="000000"/>
          <w:szCs w:val="24"/>
          <w:lang w:val="az-Latn-AZ" w:eastAsia="az-Latn-AZ"/>
        </w:rPr>
        <w:t xml:space="preserve">5.1.4. </w:t>
      </w:r>
      <w:r w:rsidRPr="006B5417">
        <w:rPr>
          <w:rFonts w:eastAsia="Times New Roman"/>
          <w:color w:val="000000"/>
          <w:szCs w:val="24"/>
          <w:lang w:val="az-Latn-AZ" w:eastAsia="az-Latn-AZ"/>
        </w:rPr>
        <w:t xml:space="preserve">İlkin satınalma planı </w:t>
      </w:r>
      <w:r>
        <w:rPr>
          <w:rFonts w:eastAsia="Times New Roman"/>
          <w:color w:val="000000"/>
          <w:szCs w:val="24"/>
          <w:lang w:val="az-Latn-AZ" w:eastAsia="az-Latn-AZ"/>
        </w:rPr>
        <w:t xml:space="preserve">təsdiq edildikdən növbəti ilin </w:t>
      </w:r>
      <w:r w:rsidRPr="008256A9">
        <w:rPr>
          <w:rFonts w:eastAsia="Times New Roman"/>
          <w:color w:val="000000"/>
          <w:szCs w:val="24"/>
          <w:lang w:val="az-Latn-AZ" w:eastAsia="az-Latn-AZ"/>
        </w:rPr>
        <w:t>büdcə layihəsi qanunvericiliklə təsdiq edilən</w:t>
      </w:r>
      <w:r>
        <w:rPr>
          <w:rFonts w:eastAsia="Times New Roman"/>
          <w:color w:val="000000"/>
          <w:szCs w:val="24"/>
          <w:lang w:val="az-Latn-AZ" w:eastAsia="az-Latn-AZ"/>
        </w:rPr>
        <w:t>ədək olan dövrdə</w:t>
      </w:r>
      <w:r w:rsidRPr="008256A9">
        <w:rPr>
          <w:rFonts w:eastAsia="Times New Roman"/>
          <w:color w:val="000000"/>
          <w:szCs w:val="24"/>
          <w:lang w:val="az-Latn-AZ" w:eastAsia="az-Latn-AZ"/>
        </w:rPr>
        <w:t xml:space="preserve"> </w:t>
      </w:r>
      <w:r w:rsidRPr="006B5417">
        <w:rPr>
          <w:rFonts w:eastAsia="Times New Roman"/>
          <w:color w:val="000000"/>
          <w:szCs w:val="24"/>
          <w:lang w:val="az-Latn-AZ" w:eastAsia="az-Latn-AZ"/>
        </w:rPr>
        <w:t>satınalan təşkilat satınalma prosedurlarına başlayaraq, satınalma komissiyasını formalaşdıra, satınalma predmetini müəyyənləşdirə, şərtlər toplusunu hazırlaya, təkliflərin cəlb edilməsi barədə elan verə (dəvət göndərə), təklifləri qəbul edə və təkliflərin açılması proseduru istisna olmaqla digər satınalma prosedurlarını həyata keçirə bilər.</w:t>
      </w:r>
    </w:p>
    <w:p w14:paraId="1E8A08DC" w14:textId="7EFBED89" w:rsidR="00F824AE" w:rsidRDefault="00F67119" w:rsidP="000E36DB">
      <w:pPr>
        <w:spacing w:line="240" w:lineRule="auto"/>
        <w:jc w:val="both"/>
        <w:rPr>
          <w:szCs w:val="24"/>
          <w:lang w:val="az-Latn-AZ"/>
        </w:rPr>
      </w:pPr>
      <w:r>
        <w:rPr>
          <w:szCs w:val="24"/>
          <w:lang w:val="az-Latn-AZ"/>
        </w:rPr>
        <w:t>5</w:t>
      </w:r>
      <w:r w:rsidR="00524047">
        <w:rPr>
          <w:szCs w:val="24"/>
          <w:lang w:val="az-Latn-AZ"/>
        </w:rPr>
        <w:t>.1.</w:t>
      </w:r>
      <w:r w:rsidR="00287AE5">
        <w:rPr>
          <w:szCs w:val="24"/>
          <w:lang w:val="az-Latn-AZ"/>
        </w:rPr>
        <w:t>5</w:t>
      </w:r>
      <w:r w:rsidR="00524047">
        <w:rPr>
          <w:szCs w:val="24"/>
          <w:lang w:val="az-Latn-AZ"/>
        </w:rPr>
        <w:t xml:space="preserve">. </w:t>
      </w:r>
      <w:r w:rsidR="008826F8">
        <w:rPr>
          <w:szCs w:val="24"/>
          <w:lang w:val="az-Latn-AZ"/>
        </w:rPr>
        <w:t>S</w:t>
      </w:r>
      <w:r w:rsidR="008826F8" w:rsidRPr="008826F8">
        <w:rPr>
          <w:szCs w:val="24"/>
          <w:lang w:val="az-Latn-AZ"/>
        </w:rPr>
        <w:t>atınalan təşkilat</w:t>
      </w:r>
      <w:r w:rsidR="008826F8">
        <w:rPr>
          <w:szCs w:val="24"/>
          <w:lang w:val="az-Latn-AZ"/>
        </w:rPr>
        <w:t xml:space="preserve"> n</w:t>
      </w:r>
      <w:r w:rsidR="008826F8" w:rsidRPr="008826F8">
        <w:rPr>
          <w:szCs w:val="24"/>
          <w:lang w:val="az-Latn-AZ"/>
        </w:rPr>
        <w:t>övbəti il üçün</w:t>
      </w:r>
      <w:r w:rsidR="008826F8">
        <w:rPr>
          <w:szCs w:val="24"/>
          <w:lang w:val="az-Latn-AZ"/>
        </w:rPr>
        <w:t xml:space="preserve"> </w:t>
      </w:r>
      <w:r w:rsidR="008826F8" w:rsidRPr="008826F8">
        <w:rPr>
          <w:szCs w:val="24"/>
          <w:lang w:val="az-Latn-AZ"/>
        </w:rPr>
        <w:t xml:space="preserve">təsdiq edilmiş dövlət büdcəsinin </w:t>
      </w:r>
      <w:r w:rsidR="00F824AE">
        <w:rPr>
          <w:szCs w:val="24"/>
          <w:lang w:val="az-Latn-AZ"/>
        </w:rPr>
        <w:t xml:space="preserve">müvafiq </w:t>
      </w:r>
      <w:r w:rsidR="008826F8" w:rsidRPr="008826F8">
        <w:rPr>
          <w:szCs w:val="24"/>
          <w:lang w:val="az-Latn-AZ"/>
        </w:rPr>
        <w:t>göstəriciləri və xərclərinin bölgüsü barədə məlumatlar</w:t>
      </w:r>
      <w:r w:rsidR="008826F8">
        <w:rPr>
          <w:szCs w:val="24"/>
          <w:lang w:val="az-Latn-AZ"/>
        </w:rPr>
        <w:t xml:space="preserve"> Maliyyə Nazirliyi tərəfindən təqdim edildikdən </w:t>
      </w:r>
      <w:r w:rsidR="00352803">
        <w:rPr>
          <w:szCs w:val="24"/>
          <w:lang w:val="az-Latn-AZ"/>
        </w:rPr>
        <w:t>sonra</w:t>
      </w:r>
      <w:r w:rsidR="00352803" w:rsidRPr="00680DB1">
        <w:rPr>
          <w:szCs w:val="24"/>
          <w:lang w:val="az-Latn-AZ"/>
        </w:rPr>
        <w:t xml:space="preserve"> </w:t>
      </w:r>
      <w:r w:rsidR="00F824AE">
        <w:rPr>
          <w:szCs w:val="24"/>
          <w:lang w:val="az-Latn-AZ"/>
        </w:rPr>
        <w:t xml:space="preserve">3 iş </w:t>
      </w:r>
      <w:r w:rsidR="00352803">
        <w:rPr>
          <w:szCs w:val="24"/>
          <w:lang w:val="az-Latn-AZ"/>
        </w:rPr>
        <w:t>gün</w:t>
      </w:r>
      <w:r w:rsidR="00F824AE">
        <w:rPr>
          <w:szCs w:val="24"/>
          <w:lang w:val="az-Latn-AZ"/>
        </w:rPr>
        <w:t>ü</w:t>
      </w:r>
      <w:r w:rsidR="00352803">
        <w:rPr>
          <w:szCs w:val="24"/>
          <w:lang w:val="az-Latn-AZ"/>
        </w:rPr>
        <w:t xml:space="preserve"> </w:t>
      </w:r>
      <w:r w:rsidR="00F824AE">
        <w:rPr>
          <w:szCs w:val="24"/>
          <w:lang w:val="az-Latn-AZ"/>
        </w:rPr>
        <w:t xml:space="preserve">ərzində </w:t>
      </w:r>
      <w:r w:rsidR="00F824AE" w:rsidRPr="00F824AE">
        <w:rPr>
          <w:szCs w:val="24"/>
          <w:lang w:val="az-Latn-AZ"/>
        </w:rPr>
        <w:t>ilkin satınalma planında dəqiqləşdirmə apararaq, həmin planı təsdiq edir və portalda yerləşdirir</w:t>
      </w:r>
      <w:r w:rsidR="00F824AE">
        <w:rPr>
          <w:szCs w:val="24"/>
          <w:lang w:val="az-Latn-AZ"/>
        </w:rPr>
        <w:t xml:space="preserve">. </w:t>
      </w:r>
    </w:p>
    <w:p w14:paraId="5E402175" w14:textId="2EBE181C" w:rsidR="00D81DBD" w:rsidRDefault="00F824AE" w:rsidP="000E36DB">
      <w:pPr>
        <w:spacing w:line="240" w:lineRule="auto"/>
        <w:jc w:val="both"/>
        <w:rPr>
          <w:szCs w:val="24"/>
          <w:lang w:val="az-Latn-AZ"/>
        </w:rPr>
      </w:pPr>
      <w:r>
        <w:rPr>
          <w:szCs w:val="24"/>
          <w:lang w:val="az-Latn-AZ"/>
        </w:rPr>
        <w:t>5.1.6. N</w:t>
      </w:r>
      <w:r w:rsidRPr="008826F8">
        <w:rPr>
          <w:szCs w:val="24"/>
          <w:lang w:val="az-Latn-AZ"/>
        </w:rPr>
        <w:t>övbəti il üçün</w:t>
      </w:r>
      <w:r>
        <w:rPr>
          <w:szCs w:val="24"/>
          <w:lang w:val="az-Latn-AZ"/>
        </w:rPr>
        <w:t xml:space="preserve"> </w:t>
      </w:r>
      <w:r w:rsidRPr="008826F8">
        <w:rPr>
          <w:szCs w:val="24"/>
          <w:lang w:val="az-Latn-AZ"/>
        </w:rPr>
        <w:t xml:space="preserve">təsdiq edilmiş dövlət büdcəsinin </w:t>
      </w:r>
      <w:r>
        <w:rPr>
          <w:szCs w:val="24"/>
          <w:lang w:val="az-Latn-AZ"/>
        </w:rPr>
        <w:t xml:space="preserve">müvafiq </w:t>
      </w:r>
      <w:r w:rsidRPr="008826F8">
        <w:rPr>
          <w:szCs w:val="24"/>
          <w:lang w:val="az-Latn-AZ"/>
        </w:rPr>
        <w:t>göstəriciləri və xərclərinin bölgüsü barədə məlumatlar</w:t>
      </w:r>
      <w:r>
        <w:rPr>
          <w:szCs w:val="24"/>
          <w:lang w:val="az-Latn-AZ"/>
        </w:rPr>
        <w:t xml:space="preserve"> Maliyyə Nazirliyi tərəfindən təqdim edildikdən sonra 5 (beş) iş günü </w:t>
      </w:r>
      <w:r w:rsidR="00352803" w:rsidRPr="00352803">
        <w:rPr>
          <w:szCs w:val="24"/>
          <w:lang w:val="az-Latn-AZ"/>
        </w:rPr>
        <w:t xml:space="preserve">müddətində </w:t>
      </w:r>
      <w:r w:rsidR="00524047" w:rsidRPr="00D43E6A">
        <w:rPr>
          <w:szCs w:val="24"/>
          <w:lang w:val="az-Latn-AZ"/>
        </w:rPr>
        <w:t>Maliyyə baş idarəsi</w:t>
      </w:r>
      <w:r w:rsidR="00524047" w:rsidRPr="00D43E6A" w:rsidDel="00C447DD">
        <w:rPr>
          <w:szCs w:val="24"/>
          <w:lang w:val="az-Latn-AZ"/>
        </w:rPr>
        <w:t xml:space="preserve"> </w:t>
      </w:r>
      <w:r w:rsidR="00524047">
        <w:rPr>
          <w:szCs w:val="24"/>
          <w:lang w:val="az-Latn-AZ"/>
        </w:rPr>
        <w:t xml:space="preserve">bu Metodiki Göstərişin </w:t>
      </w:r>
      <w:r w:rsidR="00265E44">
        <w:rPr>
          <w:szCs w:val="24"/>
          <w:lang w:val="az-Latn-AZ"/>
        </w:rPr>
        <w:t>5</w:t>
      </w:r>
      <w:r w:rsidR="00524047">
        <w:rPr>
          <w:szCs w:val="24"/>
          <w:lang w:val="az-Latn-AZ"/>
        </w:rPr>
        <w:t>.1.3-cü bəndində qeyd olunan</w:t>
      </w:r>
      <w:r w:rsidR="00352803" w:rsidRPr="00352803">
        <w:rPr>
          <w:szCs w:val="24"/>
          <w:lang w:val="az-Latn-AZ"/>
        </w:rPr>
        <w:t xml:space="preserve"> layihələrin aktuallığının dəqiqləşdirilməsi ilə bağlı sifarişçi struktur</w:t>
      </w:r>
      <w:r w:rsidR="00042B6B">
        <w:rPr>
          <w:szCs w:val="24"/>
          <w:lang w:val="az-Latn-AZ"/>
        </w:rPr>
        <w:t xml:space="preserve"> bölmələrə</w:t>
      </w:r>
      <w:r w:rsidR="00352803" w:rsidRPr="00352803">
        <w:rPr>
          <w:szCs w:val="24"/>
          <w:lang w:val="az-Latn-AZ"/>
        </w:rPr>
        <w:t xml:space="preserve"> sorğu göndər</w:t>
      </w:r>
      <w:r w:rsidR="00352803">
        <w:rPr>
          <w:szCs w:val="24"/>
          <w:lang w:val="az-Latn-AZ"/>
        </w:rPr>
        <w:t>ir.</w:t>
      </w:r>
      <w:r w:rsidR="00352803" w:rsidRPr="00352803">
        <w:rPr>
          <w:szCs w:val="24"/>
          <w:lang w:val="az-Latn-AZ"/>
        </w:rPr>
        <w:t xml:space="preserve"> </w:t>
      </w:r>
      <w:r w:rsidR="00D81DBD">
        <w:rPr>
          <w:szCs w:val="24"/>
          <w:lang w:val="az-Latn-AZ"/>
        </w:rPr>
        <w:t>Mə</w:t>
      </w:r>
      <w:r w:rsidR="002F715F">
        <w:rPr>
          <w:szCs w:val="24"/>
          <w:lang w:val="az-Latn-AZ"/>
        </w:rPr>
        <w:t>lumatlar</w:t>
      </w:r>
      <w:r w:rsidR="00EC1652">
        <w:rPr>
          <w:szCs w:val="24"/>
          <w:lang w:val="az-Latn-AZ"/>
        </w:rPr>
        <w:t>da mütləq dəyişikliklər (layihənin aktuallığının itməsi, qanunvericilikdəki dəyişikliklərə uyğun düzəliş</w:t>
      </w:r>
      <w:r w:rsidR="007243B4">
        <w:rPr>
          <w:szCs w:val="24"/>
          <w:lang w:val="az-Latn-AZ"/>
        </w:rPr>
        <w:t>lər</w:t>
      </w:r>
      <w:r w:rsidR="00EC1652">
        <w:rPr>
          <w:szCs w:val="24"/>
          <w:lang w:val="az-Latn-AZ"/>
        </w:rPr>
        <w:t xml:space="preserve"> və s.) tələb olunduğu halda</w:t>
      </w:r>
      <w:r w:rsidR="002F715F">
        <w:rPr>
          <w:szCs w:val="24"/>
          <w:lang w:val="az-Latn-AZ"/>
        </w:rPr>
        <w:t xml:space="preserve"> </w:t>
      </w:r>
      <w:r w:rsidR="00EC1652">
        <w:rPr>
          <w:szCs w:val="24"/>
          <w:lang w:val="az-Latn-AZ"/>
        </w:rPr>
        <w:t xml:space="preserve">bu barədə məlumat </w:t>
      </w:r>
      <w:r w:rsidR="00352803">
        <w:rPr>
          <w:szCs w:val="24"/>
          <w:lang w:val="az-Latn-AZ"/>
        </w:rPr>
        <w:t>1</w:t>
      </w:r>
      <w:r>
        <w:rPr>
          <w:szCs w:val="24"/>
          <w:lang w:val="az-Latn-AZ"/>
        </w:rPr>
        <w:t>0</w:t>
      </w:r>
      <w:r w:rsidR="00352803">
        <w:rPr>
          <w:szCs w:val="24"/>
          <w:lang w:val="az-Latn-AZ"/>
        </w:rPr>
        <w:t xml:space="preserve"> </w:t>
      </w:r>
      <w:r>
        <w:rPr>
          <w:szCs w:val="24"/>
          <w:lang w:val="az-Latn-AZ"/>
        </w:rPr>
        <w:t xml:space="preserve">(on) iş </w:t>
      </w:r>
      <w:r w:rsidR="00352803">
        <w:rPr>
          <w:szCs w:val="24"/>
          <w:lang w:val="az-Latn-AZ"/>
        </w:rPr>
        <w:t>gün</w:t>
      </w:r>
      <w:r>
        <w:rPr>
          <w:szCs w:val="24"/>
          <w:lang w:val="az-Latn-AZ"/>
        </w:rPr>
        <w:t>ün</w:t>
      </w:r>
      <w:r w:rsidR="00352803">
        <w:rPr>
          <w:szCs w:val="24"/>
          <w:lang w:val="az-Latn-AZ"/>
        </w:rPr>
        <w:t>dən</w:t>
      </w:r>
      <w:r w:rsidR="002F715F" w:rsidRPr="00680DB1">
        <w:rPr>
          <w:szCs w:val="24"/>
          <w:lang w:val="az-Latn-AZ"/>
        </w:rPr>
        <w:t xml:space="preserve"> gec olmayaraq</w:t>
      </w:r>
      <w:r w:rsidR="00EC1652">
        <w:rPr>
          <w:szCs w:val="24"/>
          <w:lang w:val="az-Latn-AZ"/>
        </w:rPr>
        <w:t xml:space="preserve"> </w:t>
      </w:r>
      <w:r w:rsidR="00524047" w:rsidRPr="00D43E6A">
        <w:rPr>
          <w:szCs w:val="24"/>
          <w:lang w:val="az-Latn-AZ"/>
        </w:rPr>
        <w:t>Maliyyə baş idarəsi</w:t>
      </w:r>
      <w:r w:rsidR="00524047">
        <w:rPr>
          <w:szCs w:val="24"/>
          <w:lang w:val="az-Latn-AZ"/>
        </w:rPr>
        <w:t>nə</w:t>
      </w:r>
      <w:r w:rsidR="00524047" w:rsidRPr="00D43E6A" w:rsidDel="00C447DD">
        <w:rPr>
          <w:szCs w:val="24"/>
          <w:lang w:val="az-Latn-AZ"/>
        </w:rPr>
        <w:t xml:space="preserve"> </w:t>
      </w:r>
      <w:r w:rsidR="00EC1652" w:rsidRPr="00680DB1">
        <w:rPr>
          <w:szCs w:val="24"/>
          <w:lang w:val="az-Latn-AZ"/>
        </w:rPr>
        <w:t>təqdim edil</w:t>
      </w:r>
      <w:r w:rsidR="00EC1652">
        <w:rPr>
          <w:szCs w:val="24"/>
          <w:lang w:val="az-Latn-AZ"/>
        </w:rPr>
        <w:t>ir.</w:t>
      </w:r>
      <w:r w:rsidR="002F715F" w:rsidRPr="00680DB1">
        <w:rPr>
          <w:szCs w:val="24"/>
          <w:lang w:val="az-Latn-AZ"/>
        </w:rPr>
        <w:t xml:space="preserve"> </w:t>
      </w:r>
      <w:r w:rsidR="00524047">
        <w:rPr>
          <w:szCs w:val="24"/>
          <w:lang w:val="az-Latn-AZ"/>
        </w:rPr>
        <w:t>Yenilənmiş məlumatlar əsasında</w:t>
      </w:r>
      <w:r w:rsidR="00D81DBD">
        <w:rPr>
          <w:szCs w:val="24"/>
          <w:lang w:val="az-Latn-AZ"/>
        </w:rPr>
        <w:t xml:space="preserve"> </w:t>
      </w:r>
      <w:r w:rsidR="00D81DBD" w:rsidRPr="00D43E6A">
        <w:rPr>
          <w:szCs w:val="24"/>
          <w:lang w:val="az-Latn-AZ"/>
        </w:rPr>
        <w:t>Maliyyə baş idarəsi</w:t>
      </w:r>
      <w:r w:rsidR="00D81DBD">
        <w:rPr>
          <w:szCs w:val="24"/>
          <w:lang w:val="az-Latn-AZ"/>
        </w:rPr>
        <w:t xml:space="preserve"> </w:t>
      </w:r>
      <w:r w:rsidR="00670E20">
        <w:rPr>
          <w:szCs w:val="24"/>
          <w:lang w:val="az-Latn-AZ"/>
        </w:rPr>
        <w:t xml:space="preserve">dəqiqləşdirilmiş </w:t>
      </w:r>
      <w:r w:rsidR="00D81DBD">
        <w:rPr>
          <w:szCs w:val="24"/>
          <w:lang w:val="az-Latn-AZ"/>
        </w:rPr>
        <w:t xml:space="preserve">satınalma planını </w:t>
      </w:r>
      <w:r w:rsidR="008826F8">
        <w:rPr>
          <w:szCs w:val="24"/>
          <w:lang w:val="az-Latn-AZ"/>
        </w:rPr>
        <w:t xml:space="preserve">5 </w:t>
      </w:r>
      <w:r>
        <w:rPr>
          <w:szCs w:val="24"/>
          <w:lang w:val="az-Latn-AZ"/>
        </w:rPr>
        <w:t xml:space="preserve">(beş) iş </w:t>
      </w:r>
      <w:r w:rsidR="008826F8">
        <w:rPr>
          <w:szCs w:val="24"/>
          <w:lang w:val="az-Latn-AZ"/>
        </w:rPr>
        <w:t>gün</w:t>
      </w:r>
      <w:r>
        <w:rPr>
          <w:szCs w:val="24"/>
          <w:lang w:val="az-Latn-AZ"/>
        </w:rPr>
        <w:t>ü</w:t>
      </w:r>
      <w:r w:rsidR="008826F8">
        <w:rPr>
          <w:szCs w:val="24"/>
          <w:lang w:val="az-Latn-AZ"/>
        </w:rPr>
        <w:t xml:space="preserve"> ərzində </w:t>
      </w:r>
      <w:r w:rsidR="00D81DBD">
        <w:rPr>
          <w:szCs w:val="24"/>
          <w:lang w:val="az-Latn-AZ"/>
        </w:rPr>
        <w:t>təsdiq edir və portalda yerləşdirir.</w:t>
      </w:r>
    </w:p>
    <w:p w14:paraId="2A76633B" w14:textId="28738251" w:rsidR="000D12D3" w:rsidRDefault="00EC1652" w:rsidP="000E36DB">
      <w:pPr>
        <w:spacing w:line="240" w:lineRule="auto"/>
        <w:jc w:val="both"/>
        <w:rPr>
          <w:szCs w:val="24"/>
          <w:lang w:val="az-Latn-AZ"/>
        </w:rPr>
      </w:pPr>
      <w:r>
        <w:rPr>
          <w:szCs w:val="24"/>
          <w:lang w:val="az-Latn-AZ"/>
        </w:rPr>
        <w:t>Y</w:t>
      </w:r>
      <w:r w:rsidR="00DC499A">
        <w:rPr>
          <w:szCs w:val="24"/>
          <w:lang w:val="az-Latn-AZ"/>
        </w:rPr>
        <w:t xml:space="preserve">enilənmiş </w:t>
      </w:r>
      <w:r w:rsidR="00781F26">
        <w:rPr>
          <w:szCs w:val="24"/>
          <w:lang w:val="az-Latn-AZ"/>
        </w:rPr>
        <w:t>layih</w:t>
      </w:r>
      <w:r w:rsidR="005C5B00">
        <w:rPr>
          <w:szCs w:val="24"/>
          <w:lang w:val="az-Latn-AZ"/>
        </w:rPr>
        <w:t>ə</w:t>
      </w:r>
      <w:r w:rsidR="00781F26">
        <w:rPr>
          <w:szCs w:val="24"/>
          <w:lang w:val="az-Latn-AZ"/>
        </w:rPr>
        <w:t>lə</w:t>
      </w:r>
      <w:r w:rsidR="005C5B00">
        <w:rPr>
          <w:szCs w:val="24"/>
          <w:lang w:val="az-Latn-AZ"/>
        </w:rPr>
        <w:t xml:space="preserve">rin dəyəri </w:t>
      </w:r>
      <w:r w:rsidR="00DC499A">
        <w:rPr>
          <w:szCs w:val="24"/>
          <w:lang w:val="az-Latn-AZ"/>
        </w:rPr>
        <w:t>büdcə limitin</w:t>
      </w:r>
      <w:r w:rsidR="005C5B00">
        <w:rPr>
          <w:szCs w:val="24"/>
          <w:lang w:val="az-Latn-AZ"/>
        </w:rPr>
        <w:t>dən</w:t>
      </w:r>
      <w:r w:rsidR="00DC499A">
        <w:rPr>
          <w:szCs w:val="24"/>
          <w:lang w:val="az-Latn-AZ"/>
        </w:rPr>
        <w:t xml:space="preserve"> </w:t>
      </w:r>
      <w:r w:rsidR="005C5B00">
        <w:rPr>
          <w:szCs w:val="24"/>
          <w:lang w:val="az-Latn-AZ"/>
        </w:rPr>
        <w:t>artıq olduğu</w:t>
      </w:r>
      <w:r w:rsidR="00DC499A">
        <w:rPr>
          <w:szCs w:val="24"/>
          <w:lang w:val="az-Latn-AZ"/>
        </w:rPr>
        <w:t xml:space="preserve"> halda, </w:t>
      </w:r>
      <w:r>
        <w:rPr>
          <w:szCs w:val="24"/>
          <w:lang w:val="az-Latn-AZ"/>
        </w:rPr>
        <w:t xml:space="preserve">onun </w:t>
      </w:r>
      <w:r w:rsidR="00DC499A">
        <w:rPr>
          <w:szCs w:val="24"/>
          <w:lang w:val="az-Latn-AZ"/>
        </w:rPr>
        <w:t>icrası</w:t>
      </w:r>
      <w:r w:rsidR="00781F26">
        <w:rPr>
          <w:szCs w:val="24"/>
          <w:lang w:val="az-Latn-AZ"/>
        </w:rPr>
        <w:t xml:space="preserve"> maliyyə vəziyyətinə uyğun olaraq</w:t>
      </w:r>
      <w:r w:rsidR="005C5B00">
        <w:rPr>
          <w:szCs w:val="24"/>
          <w:lang w:val="az-Latn-AZ"/>
        </w:rPr>
        <w:t xml:space="preserve"> </w:t>
      </w:r>
      <w:r w:rsidR="00781F26">
        <w:rPr>
          <w:szCs w:val="24"/>
          <w:lang w:val="az-Latn-AZ"/>
        </w:rPr>
        <w:t xml:space="preserve">dayandırıla, </w:t>
      </w:r>
      <w:r w:rsidR="005C5B00">
        <w:rPr>
          <w:szCs w:val="24"/>
          <w:lang w:val="az-Latn-AZ"/>
        </w:rPr>
        <w:t>qismən təmin edil</w:t>
      </w:r>
      <w:r w:rsidR="00781F26">
        <w:rPr>
          <w:szCs w:val="24"/>
          <w:lang w:val="az-Latn-AZ"/>
        </w:rPr>
        <w:t>ə</w:t>
      </w:r>
      <w:r w:rsidR="005C5B00">
        <w:rPr>
          <w:szCs w:val="24"/>
          <w:lang w:val="az-Latn-AZ"/>
        </w:rPr>
        <w:t xml:space="preserve"> və ya</w:t>
      </w:r>
      <w:r w:rsidR="00DC499A">
        <w:rPr>
          <w:szCs w:val="24"/>
          <w:lang w:val="az-Latn-AZ"/>
        </w:rPr>
        <w:t xml:space="preserve"> </w:t>
      </w:r>
      <w:r w:rsidR="007243B4">
        <w:rPr>
          <w:szCs w:val="24"/>
          <w:lang w:val="az-Latn-AZ"/>
        </w:rPr>
        <w:t>daha sonrakı</w:t>
      </w:r>
      <w:r w:rsidR="00DC499A">
        <w:rPr>
          <w:szCs w:val="24"/>
          <w:lang w:val="az-Latn-AZ"/>
        </w:rPr>
        <w:t xml:space="preserve"> </w:t>
      </w:r>
      <w:r w:rsidR="00265E44">
        <w:rPr>
          <w:szCs w:val="24"/>
          <w:lang w:val="az-Latn-AZ"/>
        </w:rPr>
        <w:t xml:space="preserve">büdcə </w:t>
      </w:r>
      <w:r w:rsidR="00DC499A">
        <w:rPr>
          <w:szCs w:val="24"/>
          <w:lang w:val="az-Latn-AZ"/>
        </w:rPr>
        <w:t>il</w:t>
      </w:r>
      <w:r w:rsidR="00265E44">
        <w:rPr>
          <w:szCs w:val="24"/>
          <w:lang w:val="az-Latn-AZ"/>
        </w:rPr>
        <w:t>in</w:t>
      </w:r>
      <w:r w:rsidR="005C5B00">
        <w:rPr>
          <w:szCs w:val="24"/>
          <w:lang w:val="az-Latn-AZ"/>
        </w:rPr>
        <w:t>ə planlaşdırıl</w:t>
      </w:r>
      <w:r w:rsidR="00781F26">
        <w:rPr>
          <w:szCs w:val="24"/>
          <w:lang w:val="az-Latn-AZ"/>
        </w:rPr>
        <w:t>a bilər</w:t>
      </w:r>
      <w:r w:rsidR="005C5B00">
        <w:rPr>
          <w:szCs w:val="24"/>
          <w:lang w:val="az-Latn-AZ"/>
        </w:rPr>
        <w:t>.</w:t>
      </w:r>
    </w:p>
    <w:p w14:paraId="75BF75A0" w14:textId="67CC3D9E" w:rsidR="008D4C68" w:rsidRPr="00F21883" w:rsidRDefault="00F67119" w:rsidP="008D4C68">
      <w:pPr>
        <w:spacing w:line="240" w:lineRule="auto"/>
        <w:jc w:val="both"/>
        <w:rPr>
          <w:b/>
          <w:szCs w:val="24"/>
          <w:lang w:val="az-Latn-AZ"/>
        </w:rPr>
      </w:pPr>
      <w:r>
        <w:rPr>
          <w:b/>
          <w:szCs w:val="24"/>
          <w:lang w:val="az-Latn-AZ"/>
        </w:rPr>
        <w:t>5</w:t>
      </w:r>
      <w:r w:rsidR="00E91287">
        <w:rPr>
          <w:b/>
          <w:szCs w:val="24"/>
          <w:lang w:val="az-Latn-AZ"/>
        </w:rPr>
        <w:t>.1.</w:t>
      </w:r>
      <w:r w:rsidR="009437EC">
        <w:rPr>
          <w:b/>
          <w:szCs w:val="24"/>
          <w:lang w:val="az-Latn-AZ"/>
        </w:rPr>
        <w:t>7</w:t>
      </w:r>
      <w:r w:rsidR="00E91287">
        <w:rPr>
          <w:b/>
          <w:szCs w:val="24"/>
          <w:lang w:val="az-Latn-AZ"/>
        </w:rPr>
        <w:t xml:space="preserve">. </w:t>
      </w:r>
      <w:r w:rsidR="008D4C68" w:rsidRPr="00F21883">
        <w:rPr>
          <w:b/>
          <w:szCs w:val="24"/>
          <w:lang w:val="az-Latn-AZ"/>
        </w:rPr>
        <w:t xml:space="preserve">Bu Metodiki Göstərişin </w:t>
      </w:r>
      <w:r>
        <w:rPr>
          <w:b/>
          <w:szCs w:val="24"/>
          <w:lang w:val="az-Latn-AZ"/>
        </w:rPr>
        <w:t>5</w:t>
      </w:r>
      <w:r w:rsidR="008D4C68" w:rsidRPr="00F21883">
        <w:rPr>
          <w:b/>
          <w:szCs w:val="24"/>
          <w:lang w:val="az-Latn-AZ"/>
        </w:rPr>
        <w:t xml:space="preserve">.1.1 və </w:t>
      </w:r>
      <w:r>
        <w:rPr>
          <w:b/>
          <w:szCs w:val="24"/>
          <w:lang w:val="az-Latn-AZ"/>
        </w:rPr>
        <w:t>5</w:t>
      </w:r>
      <w:r w:rsidR="008D4C68" w:rsidRPr="00F21883">
        <w:rPr>
          <w:b/>
          <w:szCs w:val="24"/>
          <w:lang w:val="az-Latn-AZ"/>
        </w:rPr>
        <w:t xml:space="preserve">.1.2-ci </w:t>
      </w:r>
      <w:r w:rsidR="005E2518">
        <w:rPr>
          <w:b/>
          <w:szCs w:val="24"/>
          <w:lang w:val="az-Latn-AZ"/>
        </w:rPr>
        <w:t>yarım</w:t>
      </w:r>
      <w:r w:rsidR="008D4C68" w:rsidRPr="00F21883">
        <w:rPr>
          <w:b/>
          <w:szCs w:val="24"/>
          <w:lang w:val="az-Latn-AZ"/>
        </w:rPr>
        <w:t xml:space="preserve">bəndlərində müəyyən edilmiş </w:t>
      </w:r>
      <w:r w:rsidR="008D4C68">
        <w:rPr>
          <w:b/>
          <w:szCs w:val="24"/>
          <w:lang w:val="az-Latn-AZ"/>
        </w:rPr>
        <w:t>müddətlərdən</w:t>
      </w:r>
      <w:r w:rsidR="008D4C68" w:rsidRPr="00F21883">
        <w:rPr>
          <w:b/>
          <w:szCs w:val="24"/>
          <w:lang w:val="az-Latn-AZ"/>
        </w:rPr>
        <w:t xml:space="preserve"> sonra zərurət doğuran ciddi məsələlər(mütləq hallar) istisna olmaqla, layihələrin satın alınması, yaxud dövlət büdcəsindən əlavə vəsaitin ayrılması ilə bağlı Xidmətin rəhbərliyinə, yaxud cavabdeh struktur</w:t>
      </w:r>
      <w:r w:rsidR="00042B6B">
        <w:rPr>
          <w:b/>
          <w:szCs w:val="24"/>
          <w:lang w:val="az-Latn-AZ"/>
        </w:rPr>
        <w:t xml:space="preserve"> bölmələrə</w:t>
      </w:r>
      <w:r w:rsidR="008D4C68" w:rsidRPr="00F21883">
        <w:rPr>
          <w:b/>
          <w:szCs w:val="24"/>
          <w:lang w:val="az-Latn-AZ"/>
        </w:rPr>
        <w:t xml:space="preserve"> və ya Xidmətin Aparatının Maliyyə baş idarəsinə müraciətlərin göndərilməsinə yol verilmir</w:t>
      </w:r>
      <w:r w:rsidR="008D4C68">
        <w:rPr>
          <w:b/>
          <w:szCs w:val="24"/>
          <w:lang w:val="az-Latn-AZ"/>
        </w:rPr>
        <w:t xml:space="preserve">, belə </w:t>
      </w:r>
      <w:r w:rsidR="008D4C68" w:rsidRPr="00F21883">
        <w:rPr>
          <w:b/>
          <w:szCs w:val="24"/>
          <w:lang w:val="az-Latn-AZ"/>
        </w:rPr>
        <w:t>sifarişlərin icra edilməməsinə və ya maliyyələşdirilməməsinə görə satınalma bölməsi (həmçinin maliyyələşməyə məsul olan struktur bölmə) məsuliyyət daşımır.</w:t>
      </w:r>
    </w:p>
    <w:p w14:paraId="29F564A8" w14:textId="1E66A1EF" w:rsidR="008406EF" w:rsidRDefault="00F67119">
      <w:pPr>
        <w:spacing w:line="240" w:lineRule="auto"/>
        <w:jc w:val="both"/>
        <w:rPr>
          <w:b/>
          <w:szCs w:val="24"/>
          <w:lang w:val="az-Latn-AZ"/>
        </w:rPr>
      </w:pPr>
      <w:r>
        <w:rPr>
          <w:b/>
          <w:iCs/>
          <w:szCs w:val="24"/>
          <w:shd w:val="clear" w:color="auto" w:fill="FFFFFF"/>
          <w:lang w:val="az-Latn-AZ"/>
        </w:rPr>
        <w:t>5</w:t>
      </w:r>
      <w:r w:rsidR="00AA4539" w:rsidRPr="006B5417">
        <w:rPr>
          <w:b/>
          <w:szCs w:val="24"/>
          <w:lang w:val="az-Latn-AZ"/>
        </w:rPr>
        <w:t>.2.</w:t>
      </w:r>
      <w:r w:rsidR="00EA7748">
        <w:rPr>
          <w:szCs w:val="24"/>
          <w:lang w:val="az-Latn-AZ"/>
        </w:rPr>
        <w:t xml:space="preserve"> </w:t>
      </w:r>
      <w:r w:rsidR="00EA7748" w:rsidRPr="00C1224C">
        <w:rPr>
          <w:b/>
          <w:szCs w:val="24"/>
          <w:lang w:val="az-Latn-AZ"/>
        </w:rPr>
        <w:t xml:space="preserve">Tələbin </w:t>
      </w:r>
      <w:r w:rsidR="00647EFB">
        <w:rPr>
          <w:b/>
          <w:szCs w:val="24"/>
          <w:lang w:val="az-Latn-AZ"/>
        </w:rPr>
        <w:t xml:space="preserve">xüsusiyyətlərinin </w:t>
      </w:r>
      <w:r w:rsidR="00EA7748" w:rsidRPr="00C1224C">
        <w:rPr>
          <w:b/>
          <w:szCs w:val="24"/>
          <w:lang w:val="az-Latn-AZ"/>
        </w:rPr>
        <w:t>müəyyən edilməsi</w:t>
      </w:r>
    </w:p>
    <w:p w14:paraId="4288E0CF" w14:textId="4BDEFCF9" w:rsidR="00647EFB" w:rsidRPr="006B5417" w:rsidRDefault="00EA7748" w:rsidP="00647EFB">
      <w:pPr>
        <w:spacing w:after="0" w:line="240" w:lineRule="auto"/>
        <w:jc w:val="both"/>
        <w:rPr>
          <w:rFonts w:eastAsia="Times New Roman"/>
          <w:color w:val="000000"/>
          <w:szCs w:val="24"/>
          <w:lang w:val="az-Latn-AZ" w:eastAsia="az-Latn-AZ"/>
        </w:rPr>
      </w:pPr>
      <w:r w:rsidRPr="006B5417">
        <w:rPr>
          <w:rFonts w:eastAsia="Times New Roman"/>
          <w:color w:val="000000"/>
          <w:szCs w:val="24"/>
          <w:lang w:val="az-Latn-AZ" w:eastAsia="az-Latn-AZ"/>
        </w:rPr>
        <w:t>Sifarişçi</w:t>
      </w:r>
      <w:r w:rsidR="006F69DE">
        <w:rPr>
          <w:rFonts w:eastAsia="Times New Roman"/>
          <w:color w:val="000000"/>
          <w:szCs w:val="24"/>
          <w:lang w:val="az-Latn-AZ" w:eastAsia="az-Latn-AZ"/>
        </w:rPr>
        <w:t xml:space="preserve"> struktur</w:t>
      </w:r>
      <w:r w:rsidR="00042B6B">
        <w:rPr>
          <w:rFonts w:eastAsia="Times New Roman"/>
          <w:color w:val="000000"/>
          <w:szCs w:val="24"/>
          <w:lang w:val="az-Latn-AZ" w:eastAsia="az-Latn-AZ"/>
        </w:rPr>
        <w:t xml:space="preserve"> bölmə</w:t>
      </w:r>
      <w:r w:rsidR="00647EFB">
        <w:rPr>
          <w:rFonts w:eastAsia="Times New Roman"/>
          <w:color w:val="000000"/>
          <w:szCs w:val="24"/>
          <w:lang w:val="az-Latn-AZ" w:eastAsia="az-Latn-AZ"/>
        </w:rPr>
        <w:t>lər</w:t>
      </w:r>
      <w:r w:rsidRPr="006B5417">
        <w:rPr>
          <w:rFonts w:eastAsia="Times New Roman"/>
          <w:color w:val="000000"/>
          <w:szCs w:val="24"/>
          <w:lang w:val="az-Latn-AZ" w:eastAsia="az-Latn-AZ"/>
        </w:rPr>
        <w:t xml:space="preserve"> tələb məlumatlarını </w:t>
      </w:r>
      <w:r w:rsidR="00647EFB">
        <w:rPr>
          <w:rFonts w:eastAsia="Times New Roman"/>
          <w:color w:val="000000"/>
          <w:szCs w:val="24"/>
          <w:lang w:val="az-Latn-AZ" w:eastAsia="az-Latn-AZ"/>
        </w:rPr>
        <w:t xml:space="preserve">hazırlayarkən </w:t>
      </w:r>
      <w:r w:rsidR="00647EFB">
        <w:rPr>
          <w:szCs w:val="24"/>
          <w:lang w:val="az-Latn-AZ"/>
        </w:rPr>
        <w:t>s</w:t>
      </w:r>
      <w:r w:rsidR="00647EFB" w:rsidRPr="000537AE">
        <w:rPr>
          <w:szCs w:val="24"/>
          <w:lang w:val="az-Latn-AZ"/>
        </w:rPr>
        <w:t>atınalma predmetin</w:t>
      </w:r>
      <w:r w:rsidR="00647EFB">
        <w:rPr>
          <w:szCs w:val="24"/>
          <w:lang w:val="az-Latn-AZ"/>
        </w:rPr>
        <w:t xml:space="preserve">ə dair </w:t>
      </w:r>
      <w:r w:rsidR="00647EFB" w:rsidRPr="006B5417">
        <w:rPr>
          <w:rFonts w:eastAsia="Times New Roman"/>
          <w:color w:val="000000"/>
          <w:szCs w:val="24"/>
          <w:lang w:val="az-Latn-AZ" w:eastAsia="az-Latn-AZ"/>
        </w:rPr>
        <w:t>aşağıdakı tələblər</w:t>
      </w:r>
      <w:r w:rsidR="00647EFB">
        <w:rPr>
          <w:rFonts w:eastAsia="Times New Roman"/>
          <w:color w:val="000000"/>
          <w:szCs w:val="24"/>
          <w:lang w:val="az-Latn-AZ" w:eastAsia="az-Latn-AZ"/>
        </w:rPr>
        <w:t>i</w:t>
      </w:r>
      <w:r w:rsidR="00647EFB" w:rsidRPr="006B5417">
        <w:rPr>
          <w:rFonts w:eastAsia="Times New Roman"/>
          <w:color w:val="000000"/>
          <w:szCs w:val="24"/>
          <w:lang w:val="az-Latn-AZ" w:eastAsia="az-Latn-AZ"/>
        </w:rPr>
        <w:t xml:space="preserve"> nəzərə almalıdır</w:t>
      </w:r>
      <w:r w:rsidR="00647EFB">
        <w:rPr>
          <w:rFonts w:eastAsia="Times New Roman"/>
          <w:color w:val="000000"/>
          <w:szCs w:val="24"/>
          <w:lang w:val="az-Latn-AZ" w:eastAsia="az-Latn-AZ"/>
        </w:rPr>
        <w:t>lar</w:t>
      </w:r>
      <w:r w:rsidR="00647EFB" w:rsidRPr="006B5417">
        <w:rPr>
          <w:rFonts w:eastAsia="Times New Roman"/>
          <w:color w:val="000000"/>
          <w:szCs w:val="24"/>
          <w:lang w:val="az-Latn-AZ" w:eastAsia="az-Latn-AZ"/>
        </w:rPr>
        <w:t>:</w:t>
      </w:r>
    </w:p>
    <w:p w14:paraId="50FACF95" w14:textId="4CF0A349" w:rsidR="00647EFB" w:rsidRDefault="00647EFB">
      <w:pPr>
        <w:spacing w:after="0" w:line="240" w:lineRule="auto"/>
        <w:jc w:val="both"/>
        <w:rPr>
          <w:rFonts w:eastAsia="Times New Roman"/>
          <w:color w:val="000000"/>
          <w:szCs w:val="24"/>
          <w:lang w:val="az-Latn-AZ" w:eastAsia="az-Latn-AZ"/>
        </w:rPr>
      </w:pPr>
    </w:p>
    <w:p w14:paraId="438BB084" w14:textId="77777777" w:rsidR="00EA7748" w:rsidRDefault="00EA7748">
      <w:pPr>
        <w:spacing w:after="0" w:line="240" w:lineRule="auto"/>
        <w:jc w:val="both"/>
        <w:rPr>
          <w:szCs w:val="24"/>
          <w:lang w:val="az-Latn-AZ"/>
        </w:rPr>
      </w:pPr>
    </w:p>
    <w:p w14:paraId="5D92F3FC" w14:textId="217B5D7F" w:rsidR="00EA7748" w:rsidRDefault="00F67119" w:rsidP="006B5417">
      <w:pPr>
        <w:spacing w:line="240" w:lineRule="auto"/>
        <w:jc w:val="both"/>
        <w:rPr>
          <w:i/>
          <w:szCs w:val="24"/>
          <w:lang w:val="az-Latn-AZ"/>
        </w:rPr>
      </w:pPr>
      <w:r>
        <w:rPr>
          <w:szCs w:val="24"/>
          <w:lang w:val="az-Latn-AZ"/>
        </w:rPr>
        <w:t>5</w:t>
      </w:r>
      <w:r w:rsidR="00EA7748" w:rsidRPr="00066C9C">
        <w:rPr>
          <w:szCs w:val="24"/>
          <w:lang w:val="az-Latn-AZ"/>
        </w:rPr>
        <w:t xml:space="preserve">.2.1. </w:t>
      </w:r>
      <w:r w:rsidR="00EA7748" w:rsidRPr="00066C9C">
        <w:rPr>
          <w:i/>
          <w:szCs w:val="24"/>
          <w:lang w:val="az-Latn-AZ"/>
        </w:rPr>
        <w:t>Satınalma predmetinin təsvirinə və uyğunluğa dair tələblər</w:t>
      </w:r>
    </w:p>
    <w:p w14:paraId="48E8A38E" w14:textId="5238442B" w:rsidR="000537AE" w:rsidRDefault="00F67119">
      <w:pPr>
        <w:spacing w:line="240" w:lineRule="auto"/>
        <w:jc w:val="both"/>
        <w:rPr>
          <w:szCs w:val="24"/>
          <w:lang w:val="az-Latn-AZ"/>
        </w:rPr>
      </w:pPr>
      <w:r>
        <w:rPr>
          <w:szCs w:val="24"/>
          <w:lang w:val="az-Latn-AZ"/>
        </w:rPr>
        <w:lastRenderedPageBreak/>
        <w:t>5</w:t>
      </w:r>
      <w:r w:rsidR="00EA7748">
        <w:rPr>
          <w:szCs w:val="24"/>
          <w:lang w:val="az-Latn-AZ"/>
        </w:rPr>
        <w:t>.2.1</w:t>
      </w:r>
      <w:r w:rsidR="00833648">
        <w:rPr>
          <w:szCs w:val="24"/>
          <w:lang w:val="az-Latn-AZ"/>
        </w:rPr>
        <w:t>.1</w:t>
      </w:r>
      <w:r w:rsidR="00EA7748">
        <w:rPr>
          <w:szCs w:val="24"/>
          <w:lang w:val="az-Latn-AZ"/>
        </w:rPr>
        <w:t>.</w:t>
      </w:r>
      <w:r w:rsidR="00747355">
        <w:rPr>
          <w:szCs w:val="24"/>
          <w:lang w:val="az-Latn-AZ"/>
        </w:rPr>
        <w:t xml:space="preserve"> </w:t>
      </w:r>
      <w:r w:rsidR="000537AE" w:rsidRPr="000537AE">
        <w:rPr>
          <w:szCs w:val="24"/>
          <w:lang w:val="az-Latn-AZ"/>
        </w:rPr>
        <w:t>Satınalma predmetinin təsviri onun özünəməxsus xüsusiyyətlərini (tərkibini), layihələri, planları, cizgiləri, eskizləri, sınaqları, sınaq üsullarını, qablaşdırmanı, markalamanı, etiketləməni, standartlaşmanı, sertifikatlaşdırmanı, şərti işarələri və terminləri əhatə edə bilər.</w:t>
      </w:r>
    </w:p>
    <w:p w14:paraId="678F879E" w14:textId="32FEBFC8" w:rsidR="000E36DB" w:rsidRPr="00A022C2" w:rsidRDefault="000537AE">
      <w:pPr>
        <w:spacing w:line="240" w:lineRule="auto"/>
        <w:jc w:val="both"/>
        <w:rPr>
          <w:szCs w:val="24"/>
          <w:lang w:val="az-Latn-AZ"/>
        </w:rPr>
      </w:pPr>
      <w:r>
        <w:rPr>
          <w:szCs w:val="24"/>
          <w:lang w:val="az-Latn-AZ"/>
        </w:rPr>
        <w:t>5.2.1.2. Satınalma predmetinin</w:t>
      </w:r>
      <w:r w:rsidR="000E36DB" w:rsidRPr="00A022C2">
        <w:rPr>
          <w:szCs w:val="24"/>
          <w:lang w:val="az-Latn-AZ"/>
        </w:rPr>
        <w:t xml:space="preserve"> adı, ölçü vahidi, texniki parametrləri və digər göstəriciləri </w:t>
      </w:r>
      <w:r w:rsidR="001B40A1">
        <w:rPr>
          <w:szCs w:val="24"/>
          <w:lang w:val="az-Latn-AZ"/>
        </w:rPr>
        <w:t xml:space="preserve">şərtlər toplusunda </w:t>
      </w:r>
      <w:r w:rsidR="000E36DB" w:rsidRPr="00A022C2">
        <w:rPr>
          <w:szCs w:val="24"/>
          <w:lang w:val="az-Latn-AZ"/>
        </w:rPr>
        <w:t>aydın izah edilməli</w:t>
      </w:r>
      <w:r w:rsidR="00B17365">
        <w:rPr>
          <w:szCs w:val="24"/>
          <w:lang w:val="az-Latn-AZ"/>
        </w:rPr>
        <w:t>di</w:t>
      </w:r>
      <w:r>
        <w:rPr>
          <w:szCs w:val="24"/>
          <w:lang w:val="az-Latn-AZ"/>
        </w:rPr>
        <w:t>r.</w:t>
      </w:r>
      <w:r w:rsidRPr="00BF34BC">
        <w:rPr>
          <w:lang w:val="az-Latn-AZ"/>
        </w:rPr>
        <w:t xml:space="preserve"> </w:t>
      </w:r>
      <w:r w:rsidRPr="000537AE">
        <w:rPr>
          <w:szCs w:val="24"/>
          <w:lang w:val="az-Latn-AZ"/>
        </w:rPr>
        <w:t>Satınalma predmetinin təsviri obyektiv, funksional və ümumi xarakter daşımalıdır. Təsvirdə satınalma predmetinin müvafiq texniki, keyfiyyət və istismar xüsusiyyətləri, habelə tətbiq edildikdə sınağına dair tələblər göstərilməli, bu zaman yalnız standart göstəricilərdən, tələblərdən, şərti işarələrdən və terminologiyadan istifadə olunmalıdır.</w:t>
      </w:r>
      <w:r>
        <w:rPr>
          <w:szCs w:val="24"/>
          <w:lang w:val="az-Latn-AZ"/>
        </w:rPr>
        <w:t xml:space="preserve"> </w:t>
      </w:r>
      <w:r w:rsidR="000E36DB" w:rsidRPr="00A022C2">
        <w:rPr>
          <w:szCs w:val="24"/>
          <w:lang w:val="az-Latn-AZ"/>
        </w:rPr>
        <w:t>;</w:t>
      </w:r>
    </w:p>
    <w:p w14:paraId="644ACE1D" w14:textId="20BD4287" w:rsidR="000E36DB" w:rsidRPr="00A022C2" w:rsidRDefault="00F67119">
      <w:pPr>
        <w:spacing w:line="240" w:lineRule="auto"/>
        <w:jc w:val="both"/>
        <w:rPr>
          <w:szCs w:val="24"/>
          <w:lang w:val="az-Latn-AZ"/>
        </w:rPr>
      </w:pPr>
      <w:r>
        <w:rPr>
          <w:szCs w:val="24"/>
          <w:lang w:val="az-Latn-AZ"/>
        </w:rPr>
        <w:t>5</w:t>
      </w:r>
      <w:r w:rsidR="00EA7748">
        <w:rPr>
          <w:szCs w:val="24"/>
          <w:lang w:val="az-Latn-AZ"/>
        </w:rPr>
        <w:t>.2.</w:t>
      </w:r>
      <w:r w:rsidR="00833648">
        <w:rPr>
          <w:szCs w:val="24"/>
          <w:lang w:val="az-Latn-AZ"/>
        </w:rPr>
        <w:t>1.</w:t>
      </w:r>
      <w:r w:rsidR="00EA7748">
        <w:rPr>
          <w:szCs w:val="24"/>
          <w:lang w:val="az-Latn-AZ"/>
        </w:rPr>
        <w:t xml:space="preserve">3. </w:t>
      </w:r>
      <w:r w:rsidR="000E36DB" w:rsidRPr="00A022C2">
        <w:rPr>
          <w:szCs w:val="24"/>
          <w:lang w:val="az-Latn-AZ"/>
        </w:rPr>
        <w:t>Zəmanət və gələcəkdə tələb oluna biləcək xidmət şərtləri müəyyənləşdirilməli;</w:t>
      </w:r>
    </w:p>
    <w:p w14:paraId="24D212CB" w14:textId="17AE0B97" w:rsidR="000E36DB" w:rsidRPr="00A022C2" w:rsidRDefault="00F67119">
      <w:pPr>
        <w:spacing w:line="240" w:lineRule="auto"/>
        <w:jc w:val="both"/>
        <w:rPr>
          <w:szCs w:val="24"/>
          <w:lang w:val="az-Latn-AZ"/>
        </w:rPr>
      </w:pPr>
      <w:r>
        <w:rPr>
          <w:szCs w:val="24"/>
          <w:lang w:val="az-Latn-AZ"/>
        </w:rPr>
        <w:t>5</w:t>
      </w:r>
      <w:r w:rsidR="00EA7748">
        <w:rPr>
          <w:szCs w:val="24"/>
          <w:lang w:val="az-Latn-AZ"/>
        </w:rPr>
        <w:t>.2.</w:t>
      </w:r>
      <w:r w:rsidR="00833648">
        <w:rPr>
          <w:szCs w:val="24"/>
          <w:lang w:val="az-Latn-AZ"/>
        </w:rPr>
        <w:t>1.</w:t>
      </w:r>
      <w:r w:rsidR="00EA7748">
        <w:rPr>
          <w:szCs w:val="24"/>
          <w:lang w:val="az-Latn-AZ"/>
        </w:rPr>
        <w:t xml:space="preserve">4. </w:t>
      </w:r>
      <w:r w:rsidR="000E36DB" w:rsidRPr="00A022C2">
        <w:rPr>
          <w:szCs w:val="24"/>
          <w:lang w:val="az-Latn-AZ"/>
        </w:rPr>
        <w:t>Xüsusi icazə və ya lisenziya əsasında fəaliyyət tələb olunduqda müvafiq sənədlərin təqdim edilməsi;</w:t>
      </w:r>
    </w:p>
    <w:p w14:paraId="2A27AA92" w14:textId="0AFF4B78" w:rsidR="000E36DB" w:rsidRPr="00A022C2" w:rsidRDefault="00F67119">
      <w:pPr>
        <w:spacing w:line="240" w:lineRule="auto"/>
        <w:jc w:val="both"/>
        <w:rPr>
          <w:szCs w:val="24"/>
          <w:lang w:val="az-Latn-AZ"/>
        </w:rPr>
      </w:pPr>
      <w:r>
        <w:rPr>
          <w:szCs w:val="24"/>
          <w:lang w:val="az-Latn-AZ"/>
        </w:rPr>
        <w:t>5</w:t>
      </w:r>
      <w:r w:rsidR="00EA7748">
        <w:rPr>
          <w:szCs w:val="24"/>
          <w:lang w:val="az-Latn-AZ"/>
        </w:rPr>
        <w:t>.2.</w:t>
      </w:r>
      <w:r w:rsidR="00833648">
        <w:rPr>
          <w:szCs w:val="24"/>
          <w:lang w:val="az-Latn-AZ"/>
        </w:rPr>
        <w:t>1.</w:t>
      </w:r>
      <w:r w:rsidR="00EA7748">
        <w:rPr>
          <w:szCs w:val="24"/>
          <w:lang w:val="az-Latn-AZ"/>
        </w:rPr>
        <w:t xml:space="preserve">5. </w:t>
      </w:r>
      <w:r w:rsidR="000E36DB" w:rsidRPr="00A022C2">
        <w:rPr>
          <w:szCs w:val="24"/>
          <w:lang w:val="az-Latn-AZ"/>
        </w:rPr>
        <w:t>Yerli və ya beynəlxalq standartlar (və ya ekvivalent) müəyyən edilməli;</w:t>
      </w:r>
    </w:p>
    <w:p w14:paraId="4EC77F0D" w14:textId="3ACE02FC" w:rsidR="000E36DB" w:rsidRPr="00A022C2" w:rsidRDefault="00F67119">
      <w:pPr>
        <w:spacing w:line="240" w:lineRule="auto"/>
        <w:jc w:val="both"/>
        <w:rPr>
          <w:szCs w:val="24"/>
          <w:lang w:val="az-Latn-AZ"/>
        </w:rPr>
      </w:pPr>
      <w:r>
        <w:rPr>
          <w:szCs w:val="24"/>
          <w:lang w:val="az-Latn-AZ"/>
        </w:rPr>
        <w:t>5</w:t>
      </w:r>
      <w:r w:rsidR="00EA7748">
        <w:rPr>
          <w:szCs w:val="24"/>
          <w:lang w:val="az-Latn-AZ"/>
        </w:rPr>
        <w:t>.2.</w:t>
      </w:r>
      <w:r w:rsidR="00833648">
        <w:rPr>
          <w:szCs w:val="24"/>
          <w:lang w:val="az-Latn-AZ"/>
        </w:rPr>
        <w:t>1.</w:t>
      </w:r>
      <w:r w:rsidR="00EA7748">
        <w:rPr>
          <w:szCs w:val="24"/>
          <w:lang w:val="az-Latn-AZ"/>
        </w:rPr>
        <w:t xml:space="preserve">6. </w:t>
      </w:r>
      <w:r w:rsidR="000E36DB" w:rsidRPr="00A022C2">
        <w:rPr>
          <w:szCs w:val="24"/>
          <w:lang w:val="az-Latn-AZ"/>
        </w:rPr>
        <w:t xml:space="preserve">Təqdim edilən </w:t>
      </w:r>
      <w:r w:rsidR="00B17365">
        <w:rPr>
          <w:szCs w:val="24"/>
          <w:lang w:val="az-Latn-AZ"/>
        </w:rPr>
        <w:t>satınalma predmetinə</w:t>
      </w:r>
      <w:r w:rsidR="000E36DB" w:rsidRPr="00A022C2">
        <w:rPr>
          <w:szCs w:val="24"/>
          <w:lang w:val="az-Latn-AZ"/>
        </w:rPr>
        <w:t xml:space="preserve"> aid ehtiyat hissələri və ya proqram təminatı(lisenziya) ən azı növbəti 5 il ərzində əlçatan olmalı;</w:t>
      </w:r>
    </w:p>
    <w:p w14:paraId="5661F1A9" w14:textId="135C4D18" w:rsidR="000E36DB" w:rsidRPr="00A022C2" w:rsidRDefault="00F67119">
      <w:pPr>
        <w:spacing w:line="240" w:lineRule="auto"/>
        <w:jc w:val="both"/>
        <w:rPr>
          <w:szCs w:val="24"/>
          <w:lang w:val="az-Latn-AZ"/>
        </w:rPr>
      </w:pPr>
      <w:r>
        <w:rPr>
          <w:szCs w:val="24"/>
          <w:lang w:val="az-Latn-AZ"/>
        </w:rPr>
        <w:t>5</w:t>
      </w:r>
      <w:r w:rsidR="00A57EE8">
        <w:rPr>
          <w:szCs w:val="24"/>
          <w:lang w:val="az-Latn-AZ"/>
        </w:rPr>
        <w:t>.2.</w:t>
      </w:r>
      <w:r w:rsidR="00833648">
        <w:rPr>
          <w:szCs w:val="24"/>
          <w:lang w:val="az-Latn-AZ"/>
        </w:rPr>
        <w:t>1.</w:t>
      </w:r>
      <w:r w:rsidR="00A57EE8">
        <w:rPr>
          <w:szCs w:val="24"/>
          <w:lang w:val="az-Latn-AZ"/>
        </w:rPr>
        <w:t>7.</w:t>
      </w:r>
      <w:r w:rsidR="009005A0">
        <w:rPr>
          <w:szCs w:val="24"/>
          <w:lang w:val="az-Latn-AZ"/>
        </w:rPr>
        <w:t xml:space="preserve"> </w:t>
      </w:r>
      <w:r w:rsidR="000E36DB" w:rsidRPr="00A022C2">
        <w:rPr>
          <w:szCs w:val="24"/>
          <w:lang w:val="az-Latn-AZ"/>
        </w:rPr>
        <w:t>Sağlamlıq, Əməyin Təhlükəsizliyi və Ətraf Mühitin</w:t>
      </w:r>
      <w:r w:rsidR="000E36DB" w:rsidRPr="00F173FD">
        <w:rPr>
          <w:lang w:val="az-Latn-AZ"/>
        </w:rPr>
        <w:t xml:space="preserve"> </w:t>
      </w:r>
      <w:r w:rsidR="000E36DB" w:rsidRPr="00A022C2">
        <w:rPr>
          <w:szCs w:val="24"/>
          <w:lang w:val="az-Latn-AZ"/>
        </w:rPr>
        <w:t>Mühafizəsi (SƏTƏM) tələbləri qeyd edilməli;</w:t>
      </w:r>
    </w:p>
    <w:p w14:paraId="0680B55E" w14:textId="57065EF8" w:rsidR="000E36DB" w:rsidRPr="00A022C2" w:rsidRDefault="00F67119">
      <w:pPr>
        <w:spacing w:line="240" w:lineRule="auto"/>
        <w:jc w:val="both"/>
        <w:rPr>
          <w:szCs w:val="24"/>
          <w:lang w:val="az-Latn-AZ"/>
        </w:rPr>
      </w:pPr>
      <w:r>
        <w:rPr>
          <w:szCs w:val="24"/>
          <w:lang w:val="az-Latn-AZ"/>
        </w:rPr>
        <w:t>5</w:t>
      </w:r>
      <w:r w:rsidR="00A57EE8">
        <w:rPr>
          <w:szCs w:val="24"/>
          <w:lang w:val="az-Latn-AZ"/>
        </w:rPr>
        <w:t>.2.</w:t>
      </w:r>
      <w:r w:rsidR="00833648">
        <w:rPr>
          <w:szCs w:val="24"/>
          <w:lang w:val="az-Latn-AZ"/>
        </w:rPr>
        <w:t>1.</w:t>
      </w:r>
      <w:r w:rsidR="00A57EE8">
        <w:rPr>
          <w:szCs w:val="24"/>
          <w:lang w:val="az-Latn-AZ"/>
        </w:rPr>
        <w:t xml:space="preserve">8. </w:t>
      </w:r>
      <w:r w:rsidR="000E36DB" w:rsidRPr="00A022C2">
        <w:rPr>
          <w:szCs w:val="24"/>
          <w:lang w:val="az-Latn-AZ"/>
        </w:rPr>
        <w:t>Qiymət cədvəlinin strukturu aydın izah edilməli(zəruri olduğu halda);</w:t>
      </w:r>
    </w:p>
    <w:p w14:paraId="12BA89E1" w14:textId="60D695E4" w:rsidR="000E36DB" w:rsidRPr="00A022C2" w:rsidRDefault="00F67119">
      <w:pPr>
        <w:spacing w:line="240" w:lineRule="auto"/>
        <w:jc w:val="both"/>
        <w:rPr>
          <w:szCs w:val="24"/>
          <w:lang w:val="az-Latn-AZ"/>
        </w:rPr>
      </w:pPr>
      <w:r>
        <w:rPr>
          <w:szCs w:val="24"/>
          <w:lang w:val="az-Latn-AZ"/>
        </w:rPr>
        <w:t>5</w:t>
      </w:r>
      <w:r w:rsidR="00A57EE8">
        <w:rPr>
          <w:szCs w:val="24"/>
          <w:lang w:val="az-Latn-AZ"/>
        </w:rPr>
        <w:t>.2.</w:t>
      </w:r>
      <w:r w:rsidR="00833648">
        <w:rPr>
          <w:szCs w:val="24"/>
          <w:lang w:val="az-Latn-AZ"/>
        </w:rPr>
        <w:t>1.</w:t>
      </w:r>
      <w:r w:rsidR="00A57EE8">
        <w:rPr>
          <w:szCs w:val="24"/>
          <w:lang w:val="az-Latn-AZ"/>
        </w:rPr>
        <w:t>9.</w:t>
      </w:r>
      <w:r w:rsidR="00833648">
        <w:rPr>
          <w:szCs w:val="24"/>
          <w:lang w:val="az-Latn-AZ"/>
        </w:rPr>
        <w:t xml:space="preserve"> </w:t>
      </w:r>
      <w:r w:rsidR="000E36DB" w:rsidRPr="00A022C2">
        <w:rPr>
          <w:szCs w:val="24"/>
          <w:lang w:val="az-Latn-AZ"/>
        </w:rPr>
        <w:t>Kommersiya və texniki dəyərləndirmə meyarları (</w:t>
      </w:r>
      <w:r w:rsidR="000E36DB" w:rsidRPr="00A022C2">
        <w:rPr>
          <w:iCs/>
          <w:szCs w:val="24"/>
          <w:lang w:val="az-Latn-AZ"/>
        </w:rPr>
        <w:t>dəqiq ölçülə bilən, əldə oluna bilən, vaxt əsaslı meyarların müəyyənləşdirilməsi</w:t>
      </w:r>
      <w:r w:rsidR="000E36DB" w:rsidRPr="00A022C2">
        <w:rPr>
          <w:szCs w:val="24"/>
          <w:lang w:val="az-Latn-AZ"/>
        </w:rPr>
        <w:t>);</w:t>
      </w:r>
    </w:p>
    <w:p w14:paraId="19482F18" w14:textId="23413F85" w:rsidR="000E36DB" w:rsidRDefault="00F67119">
      <w:pPr>
        <w:spacing w:line="240" w:lineRule="auto"/>
        <w:jc w:val="both"/>
        <w:rPr>
          <w:szCs w:val="24"/>
          <w:lang w:val="az-Latn-AZ"/>
        </w:rPr>
      </w:pPr>
      <w:r>
        <w:rPr>
          <w:szCs w:val="24"/>
          <w:lang w:val="az-Latn-AZ"/>
        </w:rPr>
        <w:t>5</w:t>
      </w:r>
      <w:r w:rsidR="00A57EE8">
        <w:rPr>
          <w:szCs w:val="24"/>
          <w:lang w:val="az-Latn-AZ"/>
        </w:rPr>
        <w:t>.2.</w:t>
      </w:r>
      <w:r w:rsidR="00833648">
        <w:rPr>
          <w:szCs w:val="24"/>
          <w:lang w:val="az-Latn-AZ"/>
        </w:rPr>
        <w:t>1.</w:t>
      </w:r>
      <w:r w:rsidR="00A57EE8">
        <w:rPr>
          <w:szCs w:val="24"/>
          <w:lang w:val="az-Latn-AZ"/>
        </w:rPr>
        <w:t>10.</w:t>
      </w:r>
      <w:r w:rsidR="009005A0">
        <w:rPr>
          <w:szCs w:val="24"/>
          <w:lang w:val="az-Latn-AZ"/>
        </w:rPr>
        <w:t xml:space="preserve"> </w:t>
      </w:r>
      <w:r w:rsidR="000E36DB" w:rsidRPr="00A022C2">
        <w:rPr>
          <w:szCs w:val="24"/>
          <w:lang w:val="az-Latn-AZ"/>
        </w:rPr>
        <w:t>Çatdırılma şərtləri müəyyənləşdirilməli;</w:t>
      </w:r>
    </w:p>
    <w:p w14:paraId="5D622DF7" w14:textId="192E962E" w:rsidR="00A57EE8" w:rsidRPr="00B21FB7" w:rsidRDefault="00F67119" w:rsidP="006B5417">
      <w:pPr>
        <w:shd w:val="clear" w:color="auto" w:fill="FFFFFF"/>
        <w:spacing w:after="150" w:line="240" w:lineRule="auto"/>
        <w:jc w:val="both"/>
        <w:textAlignment w:val="baseline"/>
        <w:rPr>
          <w:rFonts w:eastAsia="Times New Roman"/>
          <w:color w:val="000000"/>
          <w:szCs w:val="24"/>
          <w:lang w:val="az-Latn-AZ" w:eastAsia="az-Latn-AZ"/>
        </w:rPr>
      </w:pPr>
      <w:r>
        <w:rPr>
          <w:szCs w:val="24"/>
          <w:lang w:val="az-Latn-AZ"/>
        </w:rPr>
        <w:t>5</w:t>
      </w:r>
      <w:r w:rsidR="00A57EE8">
        <w:rPr>
          <w:szCs w:val="24"/>
          <w:lang w:val="az-Latn-AZ"/>
        </w:rPr>
        <w:t>.2.1.11</w:t>
      </w:r>
      <w:r w:rsidR="00A57EE8" w:rsidRPr="00BB640C">
        <w:rPr>
          <w:szCs w:val="24"/>
          <w:lang w:val="az-Latn-AZ"/>
        </w:rPr>
        <w:t xml:space="preserve">. </w:t>
      </w:r>
      <w:r w:rsidR="00A57EE8" w:rsidRPr="006B5417">
        <w:rPr>
          <w:rFonts w:eastAsia="Times New Roman"/>
          <w:color w:val="000000"/>
          <w:szCs w:val="24"/>
          <w:lang w:val="az-Latn-AZ" w:eastAsia="az-Latn-AZ"/>
        </w:rPr>
        <w:t>Satınalma predmetinin təsvirində hər hansı konkret əmtəə nişanına və adına, patentə, konstruksiyaya, modelə, istehsal mənbəyinə və istehsalçıya dair tələblər və ya istinadlar qeyd edilməməlidir. Satınalma predmetinin xüsusiyyətlərini təsvir etmək mümkün olmadıqda, konkret istinadın yanında “və ya ekvivalent” sözlərindən istifadə olunmalıdır.</w:t>
      </w:r>
    </w:p>
    <w:p w14:paraId="68D7F745" w14:textId="459826E9" w:rsidR="00A57EE8" w:rsidRDefault="00F67119">
      <w:pPr>
        <w:spacing w:after="0" w:line="240" w:lineRule="auto"/>
        <w:jc w:val="both"/>
        <w:rPr>
          <w:i/>
          <w:szCs w:val="24"/>
          <w:lang w:val="az-Latn-AZ"/>
        </w:rPr>
      </w:pPr>
      <w:r>
        <w:rPr>
          <w:szCs w:val="24"/>
          <w:lang w:val="az-Latn-AZ"/>
        </w:rPr>
        <w:t>5</w:t>
      </w:r>
      <w:r w:rsidR="00A57EE8" w:rsidRPr="00335D7A">
        <w:rPr>
          <w:szCs w:val="24"/>
          <w:lang w:val="az-Latn-AZ"/>
        </w:rPr>
        <w:t>.</w:t>
      </w:r>
      <w:r w:rsidR="00A57EE8">
        <w:rPr>
          <w:szCs w:val="24"/>
          <w:lang w:val="az-Latn-AZ"/>
        </w:rPr>
        <w:t>2.2</w:t>
      </w:r>
      <w:r w:rsidR="00A57EE8" w:rsidRPr="00335D7A">
        <w:rPr>
          <w:szCs w:val="24"/>
          <w:lang w:val="az-Latn-AZ"/>
        </w:rPr>
        <w:t xml:space="preserve">. </w:t>
      </w:r>
      <w:r w:rsidR="00A57EE8" w:rsidRPr="00335D7A">
        <w:rPr>
          <w:i/>
          <w:szCs w:val="24"/>
          <w:lang w:val="az-Latn-AZ"/>
        </w:rPr>
        <w:t>Keyfiyyətə dair tələblər</w:t>
      </w:r>
    </w:p>
    <w:p w14:paraId="1103CEB3" w14:textId="3D5A4CED" w:rsidR="000E36DB" w:rsidRPr="00A022C2" w:rsidRDefault="00F67119">
      <w:pPr>
        <w:spacing w:line="240" w:lineRule="auto"/>
        <w:jc w:val="both"/>
        <w:rPr>
          <w:szCs w:val="24"/>
          <w:lang w:val="az-Latn-AZ"/>
        </w:rPr>
      </w:pPr>
      <w:r>
        <w:rPr>
          <w:szCs w:val="24"/>
          <w:lang w:val="az-Latn-AZ"/>
        </w:rPr>
        <w:t>5</w:t>
      </w:r>
      <w:r w:rsidR="00A57EE8">
        <w:rPr>
          <w:szCs w:val="24"/>
          <w:lang w:val="az-Latn-AZ"/>
        </w:rPr>
        <w:t xml:space="preserve">.2.2.1. </w:t>
      </w:r>
      <w:r w:rsidR="000E36DB" w:rsidRPr="00A022C2">
        <w:rPr>
          <w:szCs w:val="24"/>
          <w:lang w:val="az-Latn-AZ"/>
        </w:rPr>
        <w:t>Keyfiyyət tələbləri sifarişçi</w:t>
      </w:r>
      <w:r w:rsidR="0060255D">
        <w:rPr>
          <w:szCs w:val="24"/>
          <w:lang w:val="az-Latn-AZ"/>
        </w:rPr>
        <w:t xml:space="preserve"> struktur</w:t>
      </w:r>
      <w:r w:rsidR="00042B6B">
        <w:rPr>
          <w:szCs w:val="24"/>
          <w:lang w:val="az-Latn-AZ"/>
        </w:rPr>
        <w:t xml:space="preserve"> bölmənin</w:t>
      </w:r>
      <w:r w:rsidR="000E36DB" w:rsidRPr="00A022C2">
        <w:rPr>
          <w:szCs w:val="24"/>
          <w:lang w:val="az-Latn-AZ"/>
        </w:rPr>
        <w:t xml:space="preserve"> ehtiyaclarını aydın və detallı əks etdirməli;</w:t>
      </w:r>
    </w:p>
    <w:p w14:paraId="5A1D71A2" w14:textId="2CBB4209" w:rsidR="000E36DB" w:rsidRPr="00A022C2" w:rsidRDefault="00F67119">
      <w:pPr>
        <w:spacing w:line="240" w:lineRule="auto"/>
        <w:jc w:val="both"/>
        <w:rPr>
          <w:szCs w:val="24"/>
          <w:lang w:val="az-Latn-AZ"/>
        </w:rPr>
      </w:pPr>
      <w:r>
        <w:rPr>
          <w:szCs w:val="24"/>
          <w:lang w:val="az-Latn-AZ"/>
        </w:rPr>
        <w:t>5</w:t>
      </w:r>
      <w:r w:rsidR="00A57EE8">
        <w:rPr>
          <w:szCs w:val="24"/>
          <w:lang w:val="az-Latn-AZ"/>
        </w:rPr>
        <w:t xml:space="preserve">.2.2.2. </w:t>
      </w:r>
      <w:r w:rsidR="000E36DB" w:rsidRPr="00A022C2">
        <w:rPr>
          <w:szCs w:val="24"/>
          <w:lang w:val="az-Latn-AZ"/>
        </w:rPr>
        <w:t xml:space="preserve">Malların (iş və xidmətlərin) xarakterini və </w:t>
      </w:r>
      <w:r w:rsidR="009005A0" w:rsidRPr="00A022C2">
        <w:rPr>
          <w:szCs w:val="24"/>
          <w:lang w:val="az-Latn-AZ"/>
        </w:rPr>
        <w:t>aidiyy</w:t>
      </w:r>
      <w:r w:rsidR="009005A0">
        <w:rPr>
          <w:szCs w:val="24"/>
          <w:lang w:val="az-Latn-AZ"/>
        </w:rPr>
        <w:t>ə</w:t>
      </w:r>
      <w:r w:rsidR="009005A0" w:rsidRPr="00A022C2">
        <w:rPr>
          <w:szCs w:val="24"/>
          <w:lang w:val="az-Latn-AZ"/>
        </w:rPr>
        <w:t>t</w:t>
      </w:r>
      <w:r w:rsidR="009005A0">
        <w:rPr>
          <w:szCs w:val="24"/>
          <w:lang w:val="az-Latn-AZ"/>
        </w:rPr>
        <w:t>i</w:t>
      </w:r>
      <w:r w:rsidR="009005A0" w:rsidRPr="00A022C2">
        <w:rPr>
          <w:szCs w:val="24"/>
          <w:lang w:val="az-Latn-AZ"/>
        </w:rPr>
        <w:t xml:space="preserve"> </w:t>
      </w:r>
      <w:r w:rsidR="000E36DB" w:rsidRPr="00A022C2">
        <w:rPr>
          <w:szCs w:val="24"/>
          <w:lang w:val="az-Latn-AZ"/>
        </w:rPr>
        <w:t>standartları müəyyənləşdirməli;</w:t>
      </w:r>
    </w:p>
    <w:p w14:paraId="369D3991" w14:textId="6EFF4329" w:rsidR="000E36DB" w:rsidRPr="00A022C2" w:rsidRDefault="00F67119">
      <w:pPr>
        <w:spacing w:line="240" w:lineRule="auto"/>
        <w:jc w:val="both"/>
        <w:rPr>
          <w:szCs w:val="24"/>
          <w:lang w:val="az-Latn-AZ"/>
        </w:rPr>
      </w:pPr>
      <w:r>
        <w:rPr>
          <w:szCs w:val="24"/>
          <w:lang w:val="az-Latn-AZ"/>
        </w:rPr>
        <w:t>5</w:t>
      </w:r>
      <w:r w:rsidR="00A57EE8">
        <w:rPr>
          <w:szCs w:val="24"/>
          <w:lang w:val="az-Latn-AZ"/>
        </w:rPr>
        <w:t xml:space="preserve">.2.2.3. </w:t>
      </w:r>
      <w:r w:rsidR="000E36DB" w:rsidRPr="00A022C2">
        <w:rPr>
          <w:szCs w:val="24"/>
          <w:lang w:val="az-Latn-AZ"/>
        </w:rPr>
        <w:t>Keyfiyyət tələblərinin təsviri mümkün qədər şəffaf</w:t>
      </w:r>
      <w:r w:rsidR="009005A0">
        <w:rPr>
          <w:szCs w:val="24"/>
          <w:lang w:val="az-Latn-AZ"/>
        </w:rPr>
        <w:t xml:space="preserve"> və</w:t>
      </w:r>
      <w:r w:rsidR="000E36DB" w:rsidRPr="00A022C2">
        <w:rPr>
          <w:szCs w:val="24"/>
          <w:lang w:val="az-Latn-AZ"/>
        </w:rPr>
        <w:t xml:space="preserve"> funksional olmalı;</w:t>
      </w:r>
    </w:p>
    <w:p w14:paraId="48B64C70" w14:textId="6D2E977E" w:rsidR="000E36DB" w:rsidRPr="00A022C2" w:rsidRDefault="00F67119">
      <w:pPr>
        <w:spacing w:line="240" w:lineRule="auto"/>
        <w:jc w:val="both"/>
        <w:rPr>
          <w:szCs w:val="24"/>
          <w:lang w:val="az-Latn-AZ"/>
        </w:rPr>
      </w:pPr>
      <w:r>
        <w:rPr>
          <w:szCs w:val="24"/>
          <w:lang w:val="az-Latn-AZ"/>
        </w:rPr>
        <w:t>5</w:t>
      </w:r>
      <w:r w:rsidR="00A57EE8">
        <w:rPr>
          <w:szCs w:val="24"/>
          <w:lang w:val="az-Latn-AZ"/>
        </w:rPr>
        <w:t xml:space="preserve">.2.2.4. </w:t>
      </w:r>
      <w:r w:rsidR="000E36DB" w:rsidRPr="00A022C2">
        <w:rPr>
          <w:szCs w:val="24"/>
          <w:lang w:val="az-Latn-AZ"/>
        </w:rPr>
        <w:t>Sifarişçi keyfiyyət tələblərini müəyyənləşdirərkən ən geniş rəqabəti təşviq etməli;</w:t>
      </w:r>
    </w:p>
    <w:p w14:paraId="149F3996" w14:textId="35248C5D" w:rsidR="000E36DB" w:rsidRPr="00A022C2" w:rsidRDefault="00F67119">
      <w:pPr>
        <w:spacing w:line="240" w:lineRule="auto"/>
        <w:jc w:val="both"/>
        <w:rPr>
          <w:szCs w:val="24"/>
          <w:lang w:val="az-Latn-AZ"/>
        </w:rPr>
      </w:pPr>
      <w:r>
        <w:rPr>
          <w:szCs w:val="24"/>
          <w:lang w:val="az-Latn-AZ"/>
        </w:rPr>
        <w:t>5</w:t>
      </w:r>
      <w:r w:rsidR="00A57EE8">
        <w:rPr>
          <w:szCs w:val="24"/>
          <w:lang w:val="az-Latn-AZ"/>
        </w:rPr>
        <w:t xml:space="preserve">.2.2.5. </w:t>
      </w:r>
      <w:r w:rsidR="000E36DB" w:rsidRPr="00A022C2">
        <w:rPr>
          <w:szCs w:val="24"/>
          <w:lang w:val="az-Latn-AZ"/>
        </w:rPr>
        <w:t xml:space="preserve">İş və ya xidmət satınalması zamanı keyfiyyət səviyyələri müəyyənləşdirilməli; </w:t>
      </w:r>
    </w:p>
    <w:p w14:paraId="3B70DB40" w14:textId="4C45FE5B" w:rsidR="000E36DB" w:rsidRDefault="00F67119">
      <w:pPr>
        <w:spacing w:line="240" w:lineRule="auto"/>
        <w:jc w:val="both"/>
        <w:rPr>
          <w:szCs w:val="24"/>
          <w:lang w:val="az-Latn-AZ"/>
        </w:rPr>
      </w:pPr>
      <w:r>
        <w:rPr>
          <w:szCs w:val="24"/>
          <w:lang w:val="az-Latn-AZ"/>
        </w:rPr>
        <w:t>5</w:t>
      </w:r>
      <w:r w:rsidR="00A57EE8">
        <w:rPr>
          <w:szCs w:val="24"/>
          <w:lang w:val="az-Latn-AZ"/>
        </w:rPr>
        <w:t xml:space="preserve">.2.2.6. </w:t>
      </w:r>
      <w:r w:rsidR="000E36DB" w:rsidRPr="00A022C2">
        <w:rPr>
          <w:szCs w:val="24"/>
          <w:lang w:val="az-Latn-AZ"/>
        </w:rPr>
        <w:t>Zəruri olduqda tələb olunan malların (iş və xidmət) nümunələri, sınaqları, standartlaşdırma və mənşə sertifikatları, lisenziyalar və s. təqdim edilməli</w:t>
      </w:r>
      <w:r w:rsidR="001D4C35">
        <w:rPr>
          <w:szCs w:val="24"/>
          <w:lang w:val="az-Latn-AZ"/>
        </w:rPr>
        <w:t>dir.</w:t>
      </w:r>
    </w:p>
    <w:p w14:paraId="73980315" w14:textId="271596FC" w:rsidR="000E36DB" w:rsidRPr="00680DB1" w:rsidRDefault="00F67119" w:rsidP="00A022C2">
      <w:pPr>
        <w:spacing w:line="240" w:lineRule="auto"/>
        <w:jc w:val="both"/>
        <w:rPr>
          <w:szCs w:val="24"/>
          <w:u w:val="single"/>
          <w:lang w:val="az-Latn-AZ"/>
        </w:rPr>
      </w:pPr>
      <w:r>
        <w:rPr>
          <w:szCs w:val="24"/>
          <w:lang w:val="az-Latn-AZ"/>
        </w:rPr>
        <w:t>5</w:t>
      </w:r>
      <w:r w:rsidR="007A0EB3">
        <w:rPr>
          <w:szCs w:val="24"/>
          <w:lang w:val="az-Latn-AZ"/>
        </w:rPr>
        <w:t xml:space="preserve">.2.3. </w:t>
      </w:r>
      <w:r w:rsidR="000E36DB" w:rsidRPr="006B5417">
        <w:rPr>
          <w:i/>
          <w:szCs w:val="24"/>
          <w:lang w:val="az-Latn-AZ"/>
        </w:rPr>
        <w:t>Xidmət səviyyəsi</w:t>
      </w:r>
      <w:r w:rsidR="009D7CAD" w:rsidRPr="006B5417">
        <w:rPr>
          <w:i/>
          <w:szCs w:val="24"/>
          <w:lang w:val="az-Latn-AZ"/>
        </w:rPr>
        <w:t>nin</w:t>
      </w:r>
      <w:r w:rsidR="000E36DB" w:rsidRPr="006B5417">
        <w:rPr>
          <w:i/>
          <w:szCs w:val="24"/>
          <w:lang w:val="az-Latn-AZ"/>
        </w:rPr>
        <w:t xml:space="preserve"> göstəriciləri</w:t>
      </w:r>
      <w:r w:rsidR="000E36DB" w:rsidRPr="00680DB1">
        <w:rPr>
          <w:szCs w:val="24"/>
          <w:u w:val="single"/>
          <w:lang w:val="az-Latn-AZ"/>
        </w:rPr>
        <w:t xml:space="preserve"> </w:t>
      </w:r>
    </w:p>
    <w:p w14:paraId="29BB3EDB" w14:textId="007489A0" w:rsidR="000E36DB" w:rsidRDefault="009D7CAD" w:rsidP="00A022C2">
      <w:pPr>
        <w:spacing w:line="240" w:lineRule="auto"/>
        <w:jc w:val="both"/>
        <w:rPr>
          <w:szCs w:val="24"/>
          <w:lang w:val="az-Latn-AZ"/>
        </w:rPr>
      </w:pPr>
      <w:r w:rsidRPr="00324F21">
        <w:rPr>
          <w:szCs w:val="24"/>
          <w:lang w:val="az-Latn-AZ"/>
        </w:rPr>
        <w:t xml:space="preserve">Xidmət səviyyəsinin göstəriciləri </w:t>
      </w:r>
      <w:r>
        <w:rPr>
          <w:szCs w:val="24"/>
          <w:lang w:val="az-Latn-AZ"/>
        </w:rPr>
        <w:t>x</w:t>
      </w:r>
      <w:r w:rsidR="000E36DB" w:rsidRPr="00680DB1">
        <w:rPr>
          <w:szCs w:val="24"/>
          <w:lang w:val="az-Latn-AZ"/>
        </w:rPr>
        <w:t>idmət</w:t>
      </w:r>
      <w:r>
        <w:rPr>
          <w:szCs w:val="24"/>
          <w:lang w:val="az-Latn-AZ"/>
        </w:rPr>
        <w:t>lərin satınalınması</w:t>
      </w:r>
      <w:r w:rsidR="000E36DB" w:rsidRPr="00680DB1">
        <w:rPr>
          <w:szCs w:val="24"/>
          <w:lang w:val="az-Latn-AZ"/>
        </w:rPr>
        <w:t xml:space="preserve"> zamanı xidmət göstərən tərəfindən göstəriləcək xidmətin məzmunu və keyfiyyət səviyyəsini müəyyən etmək üçün fəaliyyət tələblərinin göstərildiyi rəsmi </w:t>
      </w:r>
      <w:r w:rsidR="000E36DB">
        <w:rPr>
          <w:szCs w:val="24"/>
          <w:lang w:val="az-Latn-AZ"/>
        </w:rPr>
        <w:t>sənəddir</w:t>
      </w:r>
      <w:r w:rsidR="000E36DB" w:rsidRPr="00680DB1">
        <w:rPr>
          <w:szCs w:val="24"/>
          <w:lang w:val="az-Latn-AZ"/>
        </w:rPr>
        <w:t xml:space="preserve">. Əsas məqsəd sifarişçinin ehtiyacını ödəyəcək xidmət səviyyəsinin təmin olunması və nəzarət üçün minimal keyfiyyət tələblərinin müəyyən edilməsidir. </w:t>
      </w:r>
      <w:r w:rsidRPr="00773735">
        <w:rPr>
          <w:szCs w:val="24"/>
          <w:lang w:val="az-Latn-AZ"/>
        </w:rPr>
        <w:t>Xidmət səviyyəsinin göstəriciləri</w:t>
      </w:r>
      <w:r w:rsidR="000E36DB" w:rsidRPr="00680DB1">
        <w:rPr>
          <w:szCs w:val="24"/>
          <w:lang w:val="az-Latn-AZ"/>
        </w:rPr>
        <w:t xml:space="preserve"> xidmət gözləntilərini və məsuliyyətlərini dəqiqləşdirir, yarana biləcək mübahisələrin qarşısını öncədən alır, xidmət səviyyəsinin aşağı və yuxarı həddini </w:t>
      </w:r>
      <w:r w:rsidR="000E36DB" w:rsidRPr="00680DB1">
        <w:rPr>
          <w:szCs w:val="24"/>
          <w:lang w:val="az-Latn-AZ"/>
        </w:rPr>
        <w:lastRenderedPageBreak/>
        <w:t xml:space="preserve">əvvəlcədən müəyyənləşdirir. </w:t>
      </w:r>
      <w:r>
        <w:rPr>
          <w:szCs w:val="24"/>
          <w:lang w:val="az-Latn-AZ"/>
        </w:rPr>
        <w:t>X</w:t>
      </w:r>
      <w:r w:rsidRPr="00680DB1">
        <w:rPr>
          <w:szCs w:val="24"/>
          <w:lang w:val="az-Latn-AZ"/>
        </w:rPr>
        <w:t>idmət</w:t>
      </w:r>
      <w:r>
        <w:rPr>
          <w:szCs w:val="24"/>
          <w:lang w:val="az-Latn-AZ"/>
        </w:rPr>
        <w:t>lərin satınalınması</w:t>
      </w:r>
      <w:r w:rsidRPr="00680DB1">
        <w:rPr>
          <w:szCs w:val="24"/>
          <w:lang w:val="az-Latn-AZ"/>
        </w:rPr>
        <w:t xml:space="preserve"> </w:t>
      </w:r>
      <w:r w:rsidR="000E36DB" w:rsidRPr="00680DB1">
        <w:rPr>
          <w:szCs w:val="24"/>
          <w:lang w:val="az-Latn-AZ"/>
        </w:rPr>
        <w:t xml:space="preserve">zamanı sifarişçi tərəfindən hazırlanmış </w:t>
      </w:r>
      <w:r>
        <w:rPr>
          <w:szCs w:val="24"/>
          <w:lang w:val="az-Latn-AZ"/>
        </w:rPr>
        <w:t>x</w:t>
      </w:r>
      <w:r w:rsidRPr="00773735">
        <w:rPr>
          <w:szCs w:val="24"/>
          <w:lang w:val="az-Latn-AZ"/>
        </w:rPr>
        <w:t xml:space="preserve">idmət səviyyəsinin </w:t>
      </w:r>
      <w:r w:rsidRPr="00BB640C">
        <w:rPr>
          <w:szCs w:val="24"/>
          <w:lang w:val="az-Latn-AZ"/>
        </w:rPr>
        <w:t xml:space="preserve">göstəriciləri </w:t>
      </w:r>
      <w:r w:rsidR="000E36DB" w:rsidRPr="00BB640C">
        <w:rPr>
          <w:szCs w:val="24"/>
          <w:lang w:val="az-Latn-AZ"/>
        </w:rPr>
        <w:t>tələblərin</w:t>
      </w:r>
      <w:r w:rsidRPr="00BB640C">
        <w:rPr>
          <w:szCs w:val="24"/>
          <w:lang w:val="az-Latn-AZ"/>
        </w:rPr>
        <w:t>in</w:t>
      </w:r>
      <w:r w:rsidR="000E36DB" w:rsidRPr="00BB640C">
        <w:rPr>
          <w:szCs w:val="24"/>
          <w:lang w:val="az-Latn-AZ"/>
        </w:rPr>
        <w:t xml:space="preserve"> şərtlər toplusunda təsvir olunması və qalib elan olunan </w:t>
      </w:r>
      <w:r w:rsidR="008F6ED9" w:rsidRPr="00BB640C">
        <w:rPr>
          <w:lang w:val="az-Latn-AZ"/>
        </w:rPr>
        <w:t xml:space="preserve">təchizatçı ilə </w:t>
      </w:r>
      <w:r w:rsidR="000E36DB" w:rsidRPr="00BB640C">
        <w:rPr>
          <w:szCs w:val="24"/>
          <w:lang w:val="az-Latn-AZ"/>
        </w:rPr>
        <w:t>imzalanacaq müqaviləyə əlavə edilməsi mütləqdir.</w:t>
      </w:r>
    </w:p>
    <w:p w14:paraId="57F5278A" w14:textId="18D11010" w:rsidR="00923D15" w:rsidRPr="006B5417" w:rsidRDefault="00923D15" w:rsidP="00923D15">
      <w:pPr>
        <w:spacing w:after="0" w:line="240" w:lineRule="auto"/>
        <w:jc w:val="both"/>
        <w:rPr>
          <w:rFonts w:eastAsia="Times New Roman"/>
          <w:color w:val="000000"/>
          <w:szCs w:val="24"/>
          <w:lang w:val="az-Latn-AZ" w:eastAsia="az-Latn-AZ"/>
        </w:rPr>
      </w:pPr>
      <w:r>
        <w:rPr>
          <w:rFonts w:eastAsia="Times New Roman"/>
          <w:color w:val="000000"/>
          <w:szCs w:val="24"/>
          <w:lang w:val="az-Latn-AZ" w:eastAsia="az-Latn-AZ"/>
        </w:rPr>
        <w:t xml:space="preserve">5.2.4. Bu Metodiki Göstərişin 5.2-ci bəndində qeyd olunan məlumatlar təqdim edilmədiyi </w:t>
      </w:r>
      <w:r w:rsidRPr="006B5417">
        <w:rPr>
          <w:rFonts w:eastAsia="Times New Roman"/>
          <w:color w:val="000000"/>
          <w:szCs w:val="24"/>
          <w:lang w:val="az-Latn-AZ" w:eastAsia="az-Latn-AZ"/>
        </w:rPr>
        <w:t xml:space="preserve">hallarda spesifikasiya uyğunsuzluğu və keyfiyyət riskinə görə yalnız sifarişçi </w:t>
      </w:r>
      <w:r>
        <w:rPr>
          <w:rFonts w:eastAsia="Times New Roman"/>
          <w:color w:val="000000"/>
          <w:szCs w:val="24"/>
          <w:lang w:val="az-Latn-AZ" w:eastAsia="az-Latn-AZ"/>
        </w:rPr>
        <w:t xml:space="preserve">struktur bölmə </w:t>
      </w:r>
      <w:r w:rsidRPr="006B5417">
        <w:rPr>
          <w:rFonts w:eastAsia="Times New Roman"/>
          <w:color w:val="000000"/>
          <w:szCs w:val="24"/>
          <w:lang w:val="az-Latn-AZ" w:eastAsia="az-Latn-AZ"/>
        </w:rPr>
        <w:t>məsuliyyət daşıyır.</w:t>
      </w:r>
    </w:p>
    <w:p w14:paraId="43841D04" w14:textId="4222DB2D" w:rsidR="000E36DB" w:rsidRPr="00A022C2" w:rsidRDefault="00F67119" w:rsidP="000E36DB">
      <w:pPr>
        <w:pStyle w:val="1"/>
        <w:spacing w:line="240" w:lineRule="auto"/>
        <w:jc w:val="both"/>
        <w:rPr>
          <w:rFonts w:ascii="Arial" w:hAnsi="Arial" w:cs="Arial"/>
          <w:sz w:val="24"/>
          <w:szCs w:val="24"/>
          <w:shd w:val="clear" w:color="auto" w:fill="FFFFFF"/>
          <w:lang w:val="az-Latn-AZ"/>
        </w:rPr>
      </w:pPr>
      <w:r w:rsidRPr="006B5417">
        <w:rPr>
          <w:rFonts w:ascii="Arial" w:hAnsi="Arial" w:cs="Arial"/>
          <w:sz w:val="24"/>
          <w:szCs w:val="24"/>
          <w:lang w:val="az-Latn-AZ"/>
        </w:rPr>
        <w:t>5</w:t>
      </w:r>
      <w:r w:rsidR="00433CC4">
        <w:rPr>
          <w:rFonts w:ascii="Arial" w:hAnsi="Arial" w:cs="Arial"/>
          <w:sz w:val="24"/>
          <w:szCs w:val="24"/>
          <w:shd w:val="clear" w:color="auto" w:fill="FFFFFF"/>
          <w:lang w:val="az-Latn-AZ"/>
        </w:rPr>
        <w:t xml:space="preserve">.3. </w:t>
      </w:r>
      <w:r w:rsidR="000E36DB" w:rsidRPr="00A022C2">
        <w:rPr>
          <w:rFonts w:ascii="Arial" w:hAnsi="Arial" w:cs="Arial"/>
          <w:sz w:val="24"/>
          <w:szCs w:val="24"/>
          <w:shd w:val="clear" w:color="auto" w:fill="FFFFFF"/>
          <w:lang w:val="az-Latn-AZ"/>
        </w:rPr>
        <w:t>Satınalma strategiyasının seçimi</w:t>
      </w:r>
    </w:p>
    <w:p w14:paraId="1E30866A" w14:textId="3AC5C220" w:rsidR="000E36DB" w:rsidRDefault="000E36DB" w:rsidP="000E36DB">
      <w:pPr>
        <w:spacing w:line="240" w:lineRule="auto"/>
        <w:jc w:val="both"/>
        <w:rPr>
          <w:szCs w:val="24"/>
          <w:shd w:val="clear" w:color="auto" w:fill="FFFFFF"/>
          <w:lang w:val="az-Latn-AZ"/>
        </w:rPr>
      </w:pPr>
      <w:r w:rsidRPr="00680DB1">
        <w:rPr>
          <w:szCs w:val="24"/>
          <w:shd w:val="clear" w:color="auto" w:fill="FFFFFF"/>
          <w:lang w:val="az-Latn-AZ"/>
        </w:rPr>
        <w:t xml:space="preserve">Satınalma strategiyası düzgün tələbin formalaşmasından sonra müvafiq olaraq satınalma prosesinin baş verəcəyi mühit və bazarın araşdırılması, ehtimal </w:t>
      </w:r>
      <w:r w:rsidR="00D93986">
        <w:rPr>
          <w:szCs w:val="24"/>
          <w:shd w:val="clear" w:color="auto" w:fill="FFFFFF"/>
          <w:lang w:val="az-Latn-AZ"/>
        </w:rPr>
        <w:t xml:space="preserve">olunan </w:t>
      </w:r>
      <w:r w:rsidRPr="00680DB1">
        <w:rPr>
          <w:szCs w:val="24"/>
          <w:shd w:val="clear" w:color="auto" w:fill="FFFFFF"/>
          <w:lang w:val="az-Latn-AZ"/>
        </w:rPr>
        <w:t xml:space="preserve">qiymətin müəyyənləşdirilməsi, uyğun satınalma metodunun və qiymətləndirmə meyarlarının təyin olunması </w:t>
      </w:r>
      <w:r w:rsidR="003A46FD">
        <w:rPr>
          <w:szCs w:val="24"/>
          <w:shd w:val="clear" w:color="auto" w:fill="FFFFFF"/>
          <w:lang w:val="az-Latn-AZ"/>
        </w:rPr>
        <w:t>v</w:t>
      </w:r>
      <w:r w:rsidRPr="00680DB1">
        <w:rPr>
          <w:szCs w:val="24"/>
          <w:shd w:val="clear" w:color="auto" w:fill="FFFFFF"/>
          <w:lang w:val="az-Latn-AZ"/>
        </w:rPr>
        <w:t>ə müqavilə risklərinin nəzərə alınması ilə formalaşır.</w:t>
      </w:r>
    </w:p>
    <w:p w14:paraId="505B2364" w14:textId="62D21161" w:rsidR="000E36DB" w:rsidRPr="00950FA8" w:rsidRDefault="00F67119" w:rsidP="000E36DB">
      <w:pPr>
        <w:spacing w:line="240" w:lineRule="auto"/>
        <w:jc w:val="both"/>
        <w:rPr>
          <w:rFonts w:eastAsia="MS Mincho"/>
          <w:b/>
          <w:szCs w:val="24"/>
          <w:lang w:val="az-Latn-AZ" w:eastAsia="ru-RU"/>
        </w:rPr>
      </w:pPr>
      <w:r>
        <w:rPr>
          <w:rFonts w:eastAsia="MS Mincho"/>
          <w:b/>
          <w:szCs w:val="24"/>
          <w:lang w:val="az-Latn-AZ" w:eastAsia="ru-RU"/>
        </w:rPr>
        <w:t>5</w:t>
      </w:r>
      <w:r w:rsidR="00433CC4">
        <w:rPr>
          <w:rFonts w:eastAsia="MS Mincho"/>
          <w:b/>
          <w:szCs w:val="24"/>
          <w:lang w:val="az-Latn-AZ" w:eastAsia="ru-RU"/>
        </w:rPr>
        <w:t xml:space="preserve">.4. </w:t>
      </w:r>
      <w:r w:rsidR="000E36DB" w:rsidRPr="00950FA8">
        <w:rPr>
          <w:rFonts w:eastAsia="MS Mincho"/>
          <w:b/>
          <w:szCs w:val="24"/>
          <w:lang w:val="az-Latn-AZ" w:eastAsia="ru-RU"/>
        </w:rPr>
        <w:t>Malların (işlərin və xidmətlərin) ehtimal olunan qiymətinin müəyyən edilməsi</w:t>
      </w:r>
    </w:p>
    <w:p w14:paraId="5369A598" w14:textId="42181ADD" w:rsidR="000E36DB" w:rsidRDefault="000E36DB" w:rsidP="0046346E">
      <w:pPr>
        <w:spacing w:line="240" w:lineRule="auto"/>
        <w:jc w:val="both"/>
        <w:rPr>
          <w:rFonts w:eastAsia="MS Mincho"/>
          <w:bCs/>
          <w:szCs w:val="24"/>
          <w:lang w:val="az-Latn-AZ" w:eastAsia="ru-RU"/>
        </w:rPr>
      </w:pPr>
      <w:r w:rsidRPr="00680DB1">
        <w:rPr>
          <w:szCs w:val="24"/>
          <w:shd w:val="clear" w:color="auto" w:fill="FFFFFF"/>
          <w:lang w:val="az-Latn-AZ"/>
        </w:rPr>
        <w:t xml:space="preserve">Satınalma bölməsi </w:t>
      </w:r>
      <w:r w:rsidR="008B4F7E" w:rsidRPr="008B4F7E">
        <w:rPr>
          <w:szCs w:val="24"/>
          <w:shd w:val="clear" w:color="auto" w:fill="FFFFFF"/>
          <w:lang w:val="az-Latn-AZ"/>
        </w:rPr>
        <w:t>satınalma planını hazırlayarkən ehtimal olunan qiyməti hesablayır və təsdiq edir. Satınalan təşkilat tərəfindən ehtimal olunan qiymət təsdiq olunmadan satınalmaya başlanıla bilməz (bir mənbədən satınalma metodu üzrə ehtimal olunan qiymətin hesablanması mümkün olmadığı hallar istisna olmaqla).</w:t>
      </w:r>
      <w:r w:rsidRPr="00680DB1">
        <w:rPr>
          <w:szCs w:val="24"/>
          <w:shd w:val="clear" w:color="auto" w:fill="FFFFFF"/>
          <w:lang w:val="az-Latn-AZ"/>
        </w:rPr>
        <w:t xml:space="preserve"> </w:t>
      </w:r>
      <w:r w:rsidRPr="00833648">
        <w:rPr>
          <w:rFonts w:eastAsia="MS Mincho"/>
          <w:bCs/>
          <w:szCs w:val="24"/>
          <w:lang w:val="az-Latn-AZ" w:eastAsia="ru-RU"/>
        </w:rPr>
        <w:t xml:space="preserve">Malların (işlərin və xidmətlərin) ehtimal olunan </w:t>
      </w:r>
      <w:r w:rsidRPr="00833648">
        <w:rPr>
          <w:rFonts w:eastAsia="MS Mincho"/>
          <w:szCs w:val="24"/>
          <w:lang w:val="az-Latn-AZ" w:eastAsia="ru-RU"/>
        </w:rPr>
        <w:t>qiymətin</w:t>
      </w:r>
      <w:r w:rsidRPr="00833648">
        <w:rPr>
          <w:rFonts w:eastAsia="MS Mincho"/>
          <w:bCs/>
          <w:szCs w:val="24"/>
          <w:lang w:val="az-Latn-AZ" w:eastAsia="ru-RU"/>
        </w:rPr>
        <w:t xml:space="preserve">in müəyyən edilməsi üçün </w:t>
      </w:r>
      <w:r w:rsidR="0046346E" w:rsidRPr="00833648">
        <w:rPr>
          <w:rFonts w:eastAsia="MS Mincho"/>
          <w:bCs/>
          <w:szCs w:val="24"/>
          <w:lang w:val="az-Latn-AZ" w:eastAsia="ru-RU"/>
        </w:rPr>
        <w:t xml:space="preserve">statistik üsul, bazar araşdırması üsulu, açıq informasiya üsulu, analoq üsulu, təcrübə üsulu, qiymətləndirici </w:t>
      </w:r>
      <w:r w:rsidRPr="00833648">
        <w:rPr>
          <w:rFonts w:eastAsia="MS Mincho"/>
          <w:bCs/>
          <w:szCs w:val="24"/>
          <w:lang w:val="az-Latn-AZ" w:eastAsia="ru-RU"/>
        </w:rPr>
        <w:t>üsullarından istifadə olunmalıdır.</w:t>
      </w:r>
      <w:r w:rsidR="00415799" w:rsidRPr="006B5417">
        <w:rPr>
          <w:lang w:val="az-Latn-AZ"/>
        </w:rPr>
        <w:t xml:space="preserve"> </w:t>
      </w:r>
      <w:r w:rsidR="00415799" w:rsidRPr="00415799">
        <w:rPr>
          <w:rFonts w:eastAsia="MS Mincho"/>
          <w:bCs/>
          <w:szCs w:val="24"/>
          <w:lang w:val="az-Latn-AZ" w:eastAsia="ru-RU"/>
        </w:rPr>
        <w:t>Ehtimal olunan qiymət 2 (iki) və daha çox üsulla hesablandıqda ən aşağı olan qiymət ehtimal olunan qiymət hesab edilir.</w:t>
      </w:r>
      <w:r w:rsidR="00AE2EA3">
        <w:rPr>
          <w:rFonts w:eastAsia="MS Mincho"/>
          <w:bCs/>
          <w:szCs w:val="24"/>
          <w:lang w:val="az-Latn-AZ" w:eastAsia="ru-RU"/>
        </w:rPr>
        <w:t xml:space="preserve"> </w:t>
      </w:r>
    </w:p>
    <w:p w14:paraId="17029223" w14:textId="379C4627" w:rsidR="000E36DB" w:rsidRPr="00680DB1" w:rsidRDefault="00F67119" w:rsidP="00A022C2">
      <w:pPr>
        <w:spacing w:after="0" w:line="240" w:lineRule="auto"/>
        <w:rPr>
          <w:rFonts w:eastAsia="MS Mincho"/>
          <w:b/>
          <w:bCs/>
          <w:szCs w:val="24"/>
          <w:lang w:val="az-Latn-AZ" w:eastAsia="ru-RU"/>
        </w:rPr>
      </w:pPr>
      <w:r>
        <w:rPr>
          <w:rFonts w:eastAsia="MS Mincho"/>
          <w:b/>
          <w:bCs/>
          <w:szCs w:val="24"/>
          <w:lang w:val="az-Latn-AZ" w:eastAsia="ru-RU"/>
        </w:rPr>
        <w:t>5</w:t>
      </w:r>
      <w:r w:rsidR="00433CC4">
        <w:rPr>
          <w:rFonts w:eastAsia="MS Mincho"/>
          <w:b/>
          <w:bCs/>
          <w:szCs w:val="24"/>
          <w:lang w:val="az-Latn-AZ" w:eastAsia="ru-RU"/>
        </w:rPr>
        <w:t xml:space="preserve">.5. </w:t>
      </w:r>
      <w:r w:rsidR="000E36DB" w:rsidRPr="00680DB1">
        <w:rPr>
          <w:rFonts w:eastAsia="MS Mincho"/>
          <w:b/>
          <w:bCs/>
          <w:szCs w:val="24"/>
          <w:lang w:val="az-Latn-AZ" w:eastAsia="ru-RU"/>
        </w:rPr>
        <w:t>Satınalma metodlar</w:t>
      </w:r>
      <w:r w:rsidR="000E36DB">
        <w:rPr>
          <w:rFonts w:eastAsia="MS Mincho"/>
          <w:b/>
          <w:bCs/>
          <w:szCs w:val="24"/>
          <w:lang w:val="az-Latn-AZ" w:eastAsia="ru-RU"/>
        </w:rPr>
        <w:t xml:space="preserve">ının </w:t>
      </w:r>
      <w:r w:rsidR="000E36DB" w:rsidRPr="00136F5F">
        <w:rPr>
          <w:b/>
          <w:szCs w:val="24"/>
          <w:lang w:val="az-Latn-AZ"/>
        </w:rPr>
        <w:t>müəyyən edilməsi</w:t>
      </w:r>
    </w:p>
    <w:p w14:paraId="54D1D95A" w14:textId="199BEE68" w:rsidR="000E36DB" w:rsidRPr="004F7B3F" w:rsidRDefault="00433CC4" w:rsidP="000E36DB">
      <w:pPr>
        <w:spacing w:line="240" w:lineRule="auto"/>
        <w:jc w:val="both"/>
        <w:rPr>
          <w:szCs w:val="24"/>
          <w:lang w:val="az-Latn-AZ"/>
        </w:rPr>
      </w:pPr>
      <w:r w:rsidRPr="00680DB1">
        <w:rPr>
          <w:rFonts w:eastAsia="Times New Roman"/>
          <w:szCs w:val="24"/>
          <w:lang w:val="az-Latn-AZ"/>
        </w:rPr>
        <w:t>Malların (işlərin və xidmətlərin) satın alınması Qanun ilə müəyyən edilmiş şərtlərdən asılı olaraq</w:t>
      </w:r>
      <w:r>
        <w:rPr>
          <w:rFonts w:eastAsia="Times New Roman"/>
          <w:szCs w:val="24"/>
          <w:lang w:val="az-Latn-AZ"/>
        </w:rPr>
        <w:t xml:space="preserve"> </w:t>
      </w:r>
      <w:r w:rsidRPr="00C1224C">
        <w:rPr>
          <w:rFonts w:eastAsia="Times New Roman"/>
          <w:color w:val="000000"/>
          <w:szCs w:val="24"/>
          <w:lang w:val="az-Latn-AZ" w:eastAsia="az-Latn-AZ"/>
        </w:rPr>
        <w:t xml:space="preserve">açıq tender, ikimərhələli tender, qapalı tender, kotirovka sorğusu və bir mənbədən satınalma metodlarını tətbiq </w:t>
      </w:r>
      <w:r>
        <w:rPr>
          <w:rFonts w:eastAsia="Times New Roman"/>
          <w:color w:val="000000"/>
          <w:szCs w:val="24"/>
          <w:lang w:val="az-Latn-AZ" w:eastAsia="az-Latn-AZ"/>
        </w:rPr>
        <w:t>edilməklə</w:t>
      </w:r>
      <w:r w:rsidRPr="00C1224C">
        <w:rPr>
          <w:rFonts w:eastAsia="Times New Roman"/>
          <w:color w:val="000000"/>
          <w:szCs w:val="24"/>
          <w:lang w:val="az-Latn-AZ" w:eastAsia="az-Latn-AZ"/>
        </w:rPr>
        <w:t xml:space="preserve"> həyata keçirir.</w:t>
      </w:r>
    </w:p>
    <w:p w14:paraId="118C3222" w14:textId="0CB16AD8" w:rsidR="000E36DB" w:rsidRPr="004E4A36" w:rsidRDefault="00F67119" w:rsidP="000E36DB">
      <w:pPr>
        <w:spacing w:line="240" w:lineRule="auto"/>
        <w:jc w:val="both"/>
        <w:rPr>
          <w:szCs w:val="24"/>
          <w:u w:val="single"/>
          <w:lang w:val="az-Latn-AZ"/>
        </w:rPr>
      </w:pPr>
      <w:r w:rsidRPr="006B5417">
        <w:rPr>
          <w:szCs w:val="24"/>
          <w:lang w:val="az-Latn-AZ"/>
        </w:rPr>
        <w:t>5</w:t>
      </w:r>
      <w:r w:rsidR="00FB4D8C" w:rsidRPr="006B5417">
        <w:rPr>
          <w:szCs w:val="24"/>
          <w:lang w:val="az-Latn-AZ"/>
        </w:rPr>
        <w:t xml:space="preserve">.5.1. </w:t>
      </w:r>
      <w:r w:rsidR="000E36DB" w:rsidRPr="006B5417">
        <w:rPr>
          <w:i/>
          <w:szCs w:val="24"/>
          <w:lang w:val="az-Latn-AZ"/>
        </w:rPr>
        <w:t>Açıq tender:</w:t>
      </w:r>
    </w:p>
    <w:p w14:paraId="4A6BED0F" w14:textId="33C9DAE8" w:rsidR="000E36DB" w:rsidRPr="004F7B3F" w:rsidRDefault="000E36DB" w:rsidP="000E36DB">
      <w:pPr>
        <w:spacing w:line="240" w:lineRule="auto"/>
        <w:jc w:val="both"/>
        <w:rPr>
          <w:szCs w:val="24"/>
          <w:lang w:val="az-Latn-AZ"/>
        </w:rPr>
      </w:pPr>
      <w:r>
        <w:rPr>
          <w:szCs w:val="24"/>
          <w:lang w:val="az-Latn-AZ"/>
        </w:rPr>
        <w:t>M</w:t>
      </w:r>
      <w:r w:rsidRPr="004F7B3F">
        <w:rPr>
          <w:szCs w:val="24"/>
          <w:lang w:val="az-Latn-AZ"/>
        </w:rPr>
        <w:t xml:space="preserve">alların (işlərin və xidmətlərin) ehtimal olunan qiyməti </w:t>
      </w:r>
      <w:r w:rsidR="009F2195">
        <w:rPr>
          <w:szCs w:val="24"/>
          <w:lang w:val="az-Latn-AZ"/>
        </w:rPr>
        <w:t>10</w:t>
      </w:r>
      <w:r>
        <w:rPr>
          <w:szCs w:val="24"/>
          <w:lang w:val="az-Latn-AZ"/>
        </w:rPr>
        <w:t>0 000 manat və ondan</w:t>
      </w:r>
      <w:r w:rsidRPr="004F7B3F">
        <w:rPr>
          <w:szCs w:val="24"/>
          <w:lang w:val="az-Latn-AZ"/>
        </w:rPr>
        <w:t xml:space="preserve"> yuxarı olduqda onların satın alınması </w:t>
      </w:r>
      <w:r w:rsidR="002F7FF1">
        <w:rPr>
          <w:szCs w:val="24"/>
          <w:lang w:val="az-Latn-AZ"/>
        </w:rPr>
        <w:t xml:space="preserve">aşağıdakı şərtlərlə </w:t>
      </w:r>
      <w:r w:rsidRPr="004F7B3F">
        <w:rPr>
          <w:szCs w:val="24"/>
          <w:lang w:val="az-Latn-AZ"/>
        </w:rPr>
        <w:t xml:space="preserve">açıq </w:t>
      </w:r>
      <w:r w:rsidR="000A1C55">
        <w:rPr>
          <w:szCs w:val="24"/>
          <w:lang w:val="az-Latn-AZ"/>
        </w:rPr>
        <w:t>tender</w:t>
      </w:r>
      <w:r w:rsidRPr="004F7B3F">
        <w:rPr>
          <w:szCs w:val="24"/>
          <w:lang w:val="az-Latn-AZ"/>
        </w:rPr>
        <w:t xml:space="preserve"> üsulu ilə aparılır</w:t>
      </w:r>
      <w:r w:rsidR="006E3286">
        <w:rPr>
          <w:szCs w:val="24"/>
          <w:lang w:val="az-Latn-AZ"/>
        </w:rPr>
        <w:t xml:space="preserve">. </w:t>
      </w:r>
    </w:p>
    <w:p w14:paraId="297246D2" w14:textId="5E467DDE" w:rsidR="000E36DB" w:rsidRPr="009A5A19" w:rsidRDefault="00F67119" w:rsidP="000E36DB">
      <w:pPr>
        <w:spacing w:line="240" w:lineRule="auto"/>
        <w:jc w:val="both"/>
        <w:rPr>
          <w:szCs w:val="24"/>
          <w:lang w:val="az-Latn-AZ"/>
        </w:rPr>
      </w:pPr>
      <w:r>
        <w:rPr>
          <w:szCs w:val="24"/>
          <w:lang w:val="az-Latn-AZ"/>
        </w:rPr>
        <w:t>5</w:t>
      </w:r>
      <w:r w:rsidR="00FB4D8C">
        <w:rPr>
          <w:szCs w:val="24"/>
          <w:lang w:val="az-Latn-AZ"/>
        </w:rPr>
        <w:t xml:space="preserve">.5.1.1. </w:t>
      </w:r>
      <w:r w:rsidR="006D6826">
        <w:rPr>
          <w:szCs w:val="24"/>
          <w:lang w:val="az-Latn-AZ"/>
        </w:rPr>
        <w:t>Satınalmada</w:t>
      </w:r>
      <w:r w:rsidR="006D6826" w:rsidRPr="009A5A19">
        <w:rPr>
          <w:szCs w:val="24"/>
          <w:lang w:val="az-Latn-AZ"/>
        </w:rPr>
        <w:t xml:space="preserve"> </w:t>
      </w:r>
      <w:r w:rsidR="0066118B">
        <w:rPr>
          <w:szCs w:val="24"/>
          <w:lang w:val="az-Latn-AZ"/>
        </w:rPr>
        <w:t xml:space="preserve">bütün </w:t>
      </w:r>
      <w:r w:rsidR="0066118B" w:rsidRPr="0066118B">
        <w:rPr>
          <w:szCs w:val="24"/>
          <w:lang w:val="az-Latn-AZ"/>
        </w:rPr>
        <w:t>sahibkarlıq subyektləri</w:t>
      </w:r>
      <w:r w:rsidR="0066118B">
        <w:rPr>
          <w:szCs w:val="24"/>
          <w:lang w:val="az-Latn-AZ"/>
        </w:rPr>
        <w:t>nin</w:t>
      </w:r>
      <w:r w:rsidR="0066118B" w:rsidRPr="0066118B">
        <w:rPr>
          <w:szCs w:val="24"/>
          <w:lang w:val="az-Latn-AZ"/>
        </w:rPr>
        <w:t xml:space="preserve"> (mikro, kiçik, orta, iri) </w:t>
      </w:r>
      <w:r w:rsidR="000E36DB" w:rsidRPr="009A5A19">
        <w:rPr>
          <w:szCs w:val="24"/>
          <w:lang w:val="az-Latn-AZ"/>
        </w:rPr>
        <w:t>iştirakına icazə verilir;</w:t>
      </w:r>
    </w:p>
    <w:p w14:paraId="2013AF1F" w14:textId="484B4391" w:rsidR="000A1C55" w:rsidRPr="009A5A19" w:rsidRDefault="00F67119" w:rsidP="000E36DB">
      <w:pPr>
        <w:spacing w:line="240" w:lineRule="auto"/>
        <w:jc w:val="both"/>
        <w:rPr>
          <w:szCs w:val="24"/>
          <w:lang w:val="az-Latn-AZ"/>
        </w:rPr>
      </w:pPr>
      <w:r>
        <w:rPr>
          <w:szCs w:val="24"/>
          <w:lang w:val="az-Latn-AZ"/>
        </w:rPr>
        <w:t>5</w:t>
      </w:r>
      <w:r w:rsidR="000512FD">
        <w:rPr>
          <w:szCs w:val="24"/>
          <w:lang w:val="az-Latn-AZ"/>
        </w:rPr>
        <w:t xml:space="preserve">.5.1.2. </w:t>
      </w:r>
      <w:r w:rsidR="0066118B" w:rsidRPr="00833648">
        <w:rPr>
          <w:szCs w:val="24"/>
          <w:lang w:val="az-Latn-AZ"/>
        </w:rPr>
        <w:t xml:space="preserve">Satınalma </w:t>
      </w:r>
      <w:r w:rsidR="000E36DB" w:rsidRPr="00833648">
        <w:rPr>
          <w:szCs w:val="24"/>
          <w:lang w:val="az-Latn-AZ"/>
        </w:rPr>
        <w:t xml:space="preserve">prosedurunun başlanılması üçün </w:t>
      </w:r>
      <w:r w:rsidR="000512FD" w:rsidRPr="006B5417">
        <w:rPr>
          <w:rFonts w:eastAsia="Times New Roman"/>
          <w:color w:val="000000"/>
          <w:szCs w:val="24"/>
          <w:lang w:val="az-Latn-AZ" w:eastAsia="az-Latn-AZ"/>
        </w:rPr>
        <w:t>satınalma</w:t>
      </w:r>
      <w:r w:rsidR="000512FD" w:rsidRPr="006B5417" w:rsidDel="000512FD">
        <w:rPr>
          <w:szCs w:val="24"/>
          <w:lang w:val="az-Latn-AZ"/>
        </w:rPr>
        <w:t xml:space="preserve"> </w:t>
      </w:r>
      <w:r w:rsidR="000E36DB" w:rsidRPr="00833648">
        <w:rPr>
          <w:szCs w:val="24"/>
          <w:lang w:val="az-Latn-AZ"/>
        </w:rPr>
        <w:t xml:space="preserve">şərtlərini əks etdirən və </w:t>
      </w:r>
      <w:r w:rsidR="00E36AE0" w:rsidRPr="00833648">
        <w:rPr>
          <w:szCs w:val="24"/>
          <w:lang w:val="az-Latn-AZ"/>
        </w:rPr>
        <w:t>təchizatçı</w:t>
      </w:r>
      <w:r w:rsidR="000E36DB" w:rsidRPr="00833648">
        <w:rPr>
          <w:szCs w:val="24"/>
          <w:lang w:val="az-Latn-AZ"/>
        </w:rPr>
        <w:t>lara təqdim edilən şərtlər toplusunun hazırlanması mütləqdir;</w:t>
      </w:r>
    </w:p>
    <w:p w14:paraId="4F5DDE9A" w14:textId="24CBFE69" w:rsidR="000E36DB" w:rsidRDefault="00F67119">
      <w:pPr>
        <w:pStyle w:val="af1"/>
        <w:spacing w:after="0" w:line="240" w:lineRule="auto"/>
        <w:ind w:left="0"/>
        <w:jc w:val="both"/>
        <w:rPr>
          <w:szCs w:val="24"/>
          <w:lang w:val="az-Latn-AZ"/>
        </w:rPr>
      </w:pPr>
      <w:r>
        <w:rPr>
          <w:szCs w:val="24"/>
          <w:lang w:val="az-Latn-AZ"/>
        </w:rPr>
        <w:t>5</w:t>
      </w:r>
      <w:r w:rsidR="000512FD">
        <w:rPr>
          <w:szCs w:val="24"/>
          <w:lang w:val="az-Latn-AZ"/>
        </w:rPr>
        <w:t>.5.1.</w:t>
      </w:r>
      <w:r w:rsidR="000D1ADC">
        <w:rPr>
          <w:szCs w:val="24"/>
          <w:lang w:val="az-Latn-AZ"/>
        </w:rPr>
        <w:t>3</w:t>
      </w:r>
      <w:r w:rsidR="000512FD">
        <w:rPr>
          <w:szCs w:val="24"/>
          <w:lang w:val="az-Latn-AZ"/>
        </w:rPr>
        <w:t xml:space="preserve">. </w:t>
      </w:r>
      <w:r w:rsidR="000E36DB" w:rsidRPr="00833648">
        <w:rPr>
          <w:szCs w:val="24"/>
          <w:lang w:val="az-Latn-AZ"/>
        </w:rPr>
        <w:t>Tender təkliflərinin texniki və kommersiya qiymətləndirilməsi zəruridir</w:t>
      </w:r>
      <w:r w:rsidR="0084280B" w:rsidRPr="00833648">
        <w:rPr>
          <w:szCs w:val="24"/>
          <w:lang w:val="az-Latn-AZ"/>
        </w:rPr>
        <w:t>.</w:t>
      </w:r>
    </w:p>
    <w:p w14:paraId="12930729" w14:textId="77777777" w:rsidR="000512FD" w:rsidRDefault="000512FD">
      <w:pPr>
        <w:pStyle w:val="af1"/>
        <w:spacing w:after="0" w:line="240" w:lineRule="auto"/>
        <w:ind w:left="0"/>
        <w:jc w:val="both"/>
        <w:rPr>
          <w:szCs w:val="24"/>
          <w:lang w:val="az-Latn-AZ"/>
        </w:rPr>
      </w:pPr>
    </w:p>
    <w:p w14:paraId="09140A35" w14:textId="40EBC4E8" w:rsidR="00492880" w:rsidRPr="009A5A19" w:rsidRDefault="00F67119" w:rsidP="00492880">
      <w:pPr>
        <w:pStyle w:val="af1"/>
        <w:spacing w:after="0" w:line="240" w:lineRule="auto"/>
        <w:ind w:left="0"/>
        <w:jc w:val="both"/>
        <w:rPr>
          <w:szCs w:val="24"/>
          <w:lang w:val="az-Latn-AZ"/>
        </w:rPr>
      </w:pPr>
      <w:r>
        <w:rPr>
          <w:szCs w:val="24"/>
          <w:lang w:val="az-Latn-AZ"/>
        </w:rPr>
        <w:t>5</w:t>
      </w:r>
      <w:r w:rsidR="000512FD">
        <w:rPr>
          <w:szCs w:val="24"/>
          <w:lang w:val="az-Latn-AZ"/>
        </w:rPr>
        <w:t>.5.1.</w:t>
      </w:r>
      <w:r w:rsidR="000D1ADC">
        <w:rPr>
          <w:szCs w:val="24"/>
          <w:lang w:val="az-Latn-AZ"/>
        </w:rPr>
        <w:t>4</w:t>
      </w:r>
      <w:r w:rsidR="000512FD">
        <w:rPr>
          <w:szCs w:val="24"/>
          <w:lang w:val="az-Latn-AZ"/>
        </w:rPr>
        <w:t xml:space="preserve">. </w:t>
      </w:r>
      <w:r w:rsidR="00B77BBE">
        <w:rPr>
          <w:szCs w:val="24"/>
          <w:lang w:val="az-Latn-AZ"/>
        </w:rPr>
        <w:t>T</w:t>
      </w:r>
      <w:r w:rsidR="00B77BBE" w:rsidRPr="00B77BBE">
        <w:rPr>
          <w:szCs w:val="24"/>
          <w:lang w:val="az-Latn-AZ"/>
        </w:rPr>
        <w:t>ələblərə uyğun olan ən aşağı qiymət təklifini və ya ən səmərəli təklifi</w:t>
      </w:r>
      <w:r w:rsidR="00B77BBE">
        <w:rPr>
          <w:szCs w:val="24"/>
          <w:lang w:val="az-Latn-AZ"/>
        </w:rPr>
        <w:t xml:space="preserve"> </w:t>
      </w:r>
      <w:r w:rsidR="00B77BBE" w:rsidRPr="00B77BBE">
        <w:rPr>
          <w:szCs w:val="24"/>
          <w:lang w:val="az-Latn-AZ"/>
        </w:rPr>
        <w:t>təqdim edən təchizatçı qalib təchizatçı sayılır</w:t>
      </w:r>
      <w:r w:rsidR="00B77BBE">
        <w:rPr>
          <w:szCs w:val="24"/>
          <w:lang w:val="az-Latn-AZ"/>
        </w:rPr>
        <w:t>.</w:t>
      </w:r>
      <w:r w:rsidR="0062728B">
        <w:rPr>
          <w:szCs w:val="24"/>
          <w:lang w:val="az-Latn-AZ"/>
        </w:rPr>
        <w:t xml:space="preserve"> </w:t>
      </w:r>
      <w:r w:rsidR="00492880" w:rsidRPr="006B5417">
        <w:rPr>
          <w:szCs w:val="24"/>
          <w:lang w:val="az-Latn-AZ"/>
        </w:rPr>
        <w:t>Satınalma komissiyası təklifi ən səmərəli təklif kimi qiymətləndirərkən yalnız satınalma predmetinin istismar, texniki xidmət və təmir xərclərini, onların göndərilməsi (görülməsi və ya göstərilməsi) müddətlərini, funksional xüsusiyyətlərini və zəmanət şərtlərini nəzərə alır.</w:t>
      </w:r>
      <w:r w:rsidR="00492880" w:rsidRPr="00492880">
        <w:rPr>
          <w:szCs w:val="24"/>
          <w:lang w:val="az-Latn-AZ"/>
        </w:rPr>
        <w:t xml:space="preserve"> Ən səmərəli təklif şərtlər toplusunda göstərilən və kəmiyyətcə qiymətləndirilən və ya dəyər ekvivalenti təyin edilə bilən meyarlar əsasında müəyyən olunur</w:t>
      </w:r>
      <w:r w:rsidR="0062728B">
        <w:rPr>
          <w:szCs w:val="24"/>
          <w:lang w:val="az-Latn-AZ"/>
        </w:rPr>
        <w:t>.</w:t>
      </w:r>
    </w:p>
    <w:p w14:paraId="60E8BA95" w14:textId="5B4AE189" w:rsidR="009A5A19" w:rsidRDefault="009A5A19">
      <w:pPr>
        <w:pStyle w:val="af1"/>
        <w:spacing w:after="0" w:line="240" w:lineRule="auto"/>
        <w:ind w:left="0"/>
        <w:jc w:val="both"/>
        <w:rPr>
          <w:szCs w:val="24"/>
          <w:lang w:val="az-Latn-AZ"/>
        </w:rPr>
      </w:pPr>
    </w:p>
    <w:p w14:paraId="62BB24D3" w14:textId="4259F409" w:rsidR="009A5A19" w:rsidRDefault="002F7FF1">
      <w:pPr>
        <w:pStyle w:val="af1"/>
        <w:spacing w:after="0" w:line="240" w:lineRule="auto"/>
        <w:ind w:left="0"/>
        <w:jc w:val="both"/>
        <w:rPr>
          <w:rFonts w:eastAsia="Times New Roman"/>
          <w:color w:val="000000"/>
          <w:szCs w:val="24"/>
          <w:lang w:val="az-Latn-AZ" w:eastAsia="az-Latn-AZ"/>
        </w:rPr>
      </w:pPr>
      <w:r w:rsidRPr="00BC3500">
        <w:rPr>
          <w:rFonts w:eastAsia="Times New Roman"/>
          <w:color w:val="000000"/>
          <w:szCs w:val="24"/>
          <w:lang w:val="az-Latn-AZ" w:eastAsia="az-Latn-AZ"/>
        </w:rPr>
        <w:t xml:space="preserve">Ehtimal olunan qiymətin </w:t>
      </w:r>
      <w:r>
        <w:rPr>
          <w:szCs w:val="24"/>
          <w:lang w:val="az-Latn-AZ"/>
        </w:rPr>
        <w:t>100 000 manatdan</w:t>
      </w:r>
      <w:r w:rsidRPr="00BC3500">
        <w:rPr>
          <w:rFonts w:eastAsia="Times New Roman"/>
          <w:color w:val="000000"/>
          <w:szCs w:val="24"/>
          <w:lang w:val="az-Latn-AZ" w:eastAsia="az-Latn-AZ"/>
        </w:rPr>
        <w:t xml:space="preserve"> aşağı olması satınalan təşkilatın açıq tender metodunu tətbiq etmək imkanını məhdudlaşdırmır.</w:t>
      </w:r>
    </w:p>
    <w:p w14:paraId="0FF3D2C4" w14:textId="17E96659" w:rsidR="002F7FF1" w:rsidRDefault="002F7FF1">
      <w:pPr>
        <w:pStyle w:val="af1"/>
        <w:spacing w:after="0" w:line="240" w:lineRule="auto"/>
        <w:ind w:left="0"/>
        <w:jc w:val="both"/>
        <w:rPr>
          <w:szCs w:val="24"/>
          <w:lang w:val="az-Latn-AZ"/>
        </w:rPr>
      </w:pPr>
    </w:p>
    <w:p w14:paraId="70082032" w14:textId="28B96DA3" w:rsidR="002F7FF1" w:rsidRDefault="002F7FF1">
      <w:pPr>
        <w:pStyle w:val="af1"/>
        <w:spacing w:after="0" w:line="240" w:lineRule="auto"/>
        <w:ind w:left="0"/>
        <w:jc w:val="both"/>
        <w:rPr>
          <w:szCs w:val="24"/>
          <w:lang w:val="az-Latn-AZ"/>
        </w:rPr>
      </w:pPr>
      <w:r w:rsidRPr="002F7FF1">
        <w:rPr>
          <w:szCs w:val="24"/>
          <w:lang w:val="az-Latn-AZ"/>
        </w:rPr>
        <w:t xml:space="preserve">Satınalmada iştirak etmək üçün təklifi və təklifin təminatını təqdim etmiş, tələb olunduğu halda müvafiq lisenziyaya və ya icazəyə malik olan təchizatçıların sayı üçdən az </w:t>
      </w:r>
      <w:r>
        <w:rPr>
          <w:szCs w:val="24"/>
          <w:lang w:val="az-Latn-AZ"/>
        </w:rPr>
        <w:t xml:space="preserve">olduğu </w:t>
      </w:r>
      <w:r w:rsidRPr="002F7FF1">
        <w:rPr>
          <w:szCs w:val="24"/>
          <w:lang w:val="az-Latn-AZ"/>
        </w:rPr>
        <w:t xml:space="preserve">halda açıq </w:t>
      </w:r>
      <w:r w:rsidRPr="002F7FF1">
        <w:rPr>
          <w:szCs w:val="24"/>
          <w:lang w:val="az-Latn-AZ"/>
        </w:rPr>
        <w:lastRenderedPageBreak/>
        <w:t xml:space="preserve">tender ləğv olunur və ikinci dəfə elan edilir. İkinci dəfə elan olunan açıq tenderdə </w:t>
      </w:r>
      <w:r>
        <w:rPr>
          <w:szCs w:val="24"/>
          <w:lang w:val="az-Latn-AZ"/>
        </w:rPr>
        <w:t xml:space="preserve">qeyd olunan </w:t>
      </w:r>
      <w:r w:rsidRPr="002F7FF1">
        <w:rPr>
          <w:szCs w:val="24"/>
          <w:lang w:val="az-Latn-AZ"/>
        </w:rPr>
        <w:t>tələblər nəzərə alınmaqla, təklif təqdim edən təchizatçıların sayı azı iki olduqda, açıq tender baş tutmuş hesab olunur.</w:t>
      </w:r>
    </w:p>
    <w:p w14:paraId="0DA95C49" w14:textId="77777777" w:rsidR="004F7160" w:rsidRDefault="004F7160">
      <w:pPr>
        <w:pStyle w:val="af1"/>
        <w:spacing w:after="0" w:line="240" w:lineRule="auto"/>
        <w:ind w:left="0"/>
        <w:jc w:val="both"/>
        <w:rPr>
          <w:szCs w:val="24"/>
          <w:lang w:val="az-Latn-AZ"/>
        </w:rPr>
      </w:pPr>
    </w:p>
    <w:p w14:paraId="539A3868" w14:textId="78D8F2A8" w:rsidR="000E36DB" w:rsidRPr="00A022C2" w:rsidRDefault="00F67119" w:rsidP="000E36DB">
      <w:pPr>
        <w:spacing w:line="240" w:lineRule="auto"/>
        <w:jc w:val="both"/>
        <w:rPr>
          <w:szCs w:val="24"/>
          <w:u w:val="single"/>
          <w:shd w:val="clear" w:color="auto" w:fill="FFFFFF"/>
          <w:lang w:val="az-Latn-AZ"/>
        </w:rPr>
      </w:pPr>
      <w:r w:rsidRPr="006B5417">
        <w:rPr>
          <w:szCs w:val="24"/>
          <w:lang w:val="az-Latn-AZ"/>
        </w:rPr>
        <w:t>5</w:t>
      </w:r>
      <w:r w:rsidR="000512FD" w:rsidRPr="006B5417">
        <w:rPr>
          <w:szCs w:val="24"/>
          <w:lang w:val="az-Latn-AZ"/>
        </w:rPr>
        <w:t xml:space="preserve">.5.2. </w:t>
      </w:r>
      <w:r w:rsidR="000E36DB" w:rsidRPr="006B5417">
        <w:rPr>
          <w:i/>
          <w:szCs w:val="24"/>
          <w:shd w:val="clear" w:color="auto" w:fill="FFFFFF"/>
          <w:lang w:val="az-Latn-AZ"/>
        </w:rPr>
        <w:t>İkimərhələli tender:</w:t>
      </w:r>
    </w:p>
    <w:p w14:paraId="5E72C991" w14:textId="4399213A" w:rsidR="000E36DB" w:rsidRPr="004F7B3F" w:rsidRDefault="00F67119" w:rsidP="002363CD">
      <w:pPr>
        <w:spacing w:line="240" w:lineRule="auto"/>
        <w:jc w:val="both"/>
        <w:rPr>
          <w:szCs w:val="24"/>
          <w:shd w:val="clear" w:color="auto" w:fill="FFFFFF"/>
          <w:lang w:val="az-Latn-AZ"/>
        </w:rPr>
      </w:pPr>
      <w:r>
        <w:rPr>
          <w:szCs w:val="24"/>
          <w:shd w:val="clear" w:color="auto" w:fill="FFFFFF"/>
          <w:lang w:val="az-Latn-AZ"/>
        </w:rPr>
        <w:t>5</w:t>
      </w:r>
      <w:r w:rsidR="000512FD">
        <w:rPr>
          <w:szCs w:val="24"/>
          <w:shd w:val="clear" w:color="auto" w:fill="FFFFFF"/>
          <w:lang w:val="az-Latn-AZ"/>
        </w:rPr>
        <w:t xml:space="preserve">.5.2.1. </w:t>
      </w:r>
      <w:r w:rsidR="003746EA">
        <w:rPr>
          <w:szCs w:val="24"/>
          <w:shd w:val="clear" w:color="auto" w:fill="FFFFFF"/>
          <w:lang w:val="az-Latn-AZ"/>
        </w:rPr>
        <w:t xml:space="preserve">Satınalan təşkilat </w:t>
      </w:r>
      <w:r w:rsidR="002363CD" w:rsidRPr="002363CD">
        <w:rPr>
          <w:szCs w:val="24"/>
          <w:shd w:val="clear" w:color="auto" w:fill="FFFFFF"/>
          <w:lang w:val="az-Latn-AZ"/>
        </w:rPr>
        <w:t>satınalma predmetinin müfəssəl xüsusiyyətlərini müəyyənləşdirə bilmədikdə</w:t>
      </w:r>
      <w:r w:rsidR="002363CD">
        <w:rPr>
          <w:szCs w:val="24"/>
          <w:shd w:val="clear" w:color="auto" w:fill="FFFFFF"/>
          <w:lang w:val="az-Latn-AZ"/>
        </w:rPr>
        <w:t xml:space="preserve">, </w:t>
      </w:r>
      <w:r w:rsidR="002363CD" w:rsidRPr="002363CD">
        <w:rPr>
          <w:szCs w:val="24"/>
          <w:shd w:val="clear" w:color="auto" w:fill="FFFFFF"/>
          <w:lang w:val="az-Latn-AZ"/>
        </w:rPr>
        <w:t>satınalma predmetinin təsvirini dəqiqləşdirmək, xüsusiyyətlərini (texniki göstəricilərini) formalaşdırmaq və öz tələbatını təmin etmək üçün ən məqbul qərarı qəbul etməli olduqda</w:t>
      </w:r>
      <w:r w:rsidR="00920348">
        <w:rPr>
          <w:szCs w:val="24"/>
          <w:shd w:val="clear" w:color="auto" w:fill="FFFFFF"/>
          <w:lang w:val="az-Latn-AZ"/>
        </w:rPr>
        <w:t>,</w:t>
      </w:r>
      <w:r w:rsidR="002363CD" w:rsidRPr="002363CD">
        <w:rPr>
          <w:szCs w:val="24"/>
          <w:shd w:val="clear" w:color="auto" w:fill="FFFFFF"/>
          <w:lang w:val="az-Latn-AZ"/>
        </w:rPr>
        <w:t xml:space="preserve"> satınalma predmeti elmi tədqiqat, eksperiment, axtarış və ya araşdırmalar aparılması, habelə mürəkkəb xüsusiyyətlərə malik informasiya sistemlərinin yaradılması və tikinti-quraşdırma işləri ilə bağlı olduqda</w:t>
      </w:r>
      <w:r w:rsidR="00920348">
        <w:rPr>
          <w:szCs w:val="24"/>
          <w:shd w:val="clear" w:color="auto" w:fill="FFFFFF"/>
          <w:lang w:val="az-Latn-AZ"/>
        </w:rPr>
        <w:t xml:space="preserve"> </w:t>
      </w:r>
      <w:r w:rsidR="00920348" w:rsidRPr="006B5417">
        <w:rPr>
          <w:rFonts w:eastAsia="Times New Roman"/>
          <w:color w:val="000000"/>
          <w:szCs w:val="24"/>
          <w:lang w:val="az-Latn-AZ" w:eastAsia="az-Latn-AZ"/>
        </w:rPr>
        <w:t>ikimərhələli tender metodunu t</w:t>
      </w:r>
      <w:r w:rsidR="00920348">
        <w:rPr>
          <w:rFonts w:eastAsia="Times New Roman"/>
          <w:color w:val="000000"/>
          <w:szCs w:val="24"/>
          <w:lang w:val="az-Latn-AZ" w:eastAsia="az-Latn-AZ"/>
        </w:rPr>
        <w:t>ətbiq edə bilər</w:t>
      </w:r>
      <w:r w:rsidR="00920348">
        <w:rPr>
          <w:szCs w:val="24"/>
          <w:shd w:val="clear" w:color="auto" w:fill="FFFFFF"/>
          <w:lang w:val="az-Latn-AZ"/>
        </w:rPr>
        <w:t>.</w:t>
      </w:r>
    </w:p>
    <w:p w14:paraId="7A809A85" w14:textId="649C879C" w:rsidR="00920348" w:rsidRDefault="00F67119" w:rsidP="00A022C2">
      <w:pPr>
        <w:spacing w:after="0" w:line="240" w:lineRule="auto"/>
        <w:jc w:val="both"/>
        <w:rPr>
          <w:szCs w:val="24"/>
          <w:lang w:val="az-Latn-AZ"/>
        </w:rPr>
      </w:pPr>
      <w:r>
        <w:rPr>
          <w:szCs w:val="24"/>
          <w:lang w:val="az-Latn-AZ"/>
        </w:rPr>
        <w:t>5</w:t>
      </w:r>
      <w:r w:rsidR="000512FD">
        <w:rPr>
          <w:szCs w:val="24"/>
          <w:lang w:val="az-Latn-AZ"/>
        </w:rPr>
        <w:t xml:space="preserve">.5.2.2. </w:t>
      </w:r>
      <w:r w:rsidR="00920348" w:rsidRPr="00920348">
        <w:rPr>
          <w:szCs w:val="24"/>
          <w:lang w:val="az-Latn-AZ"/>
        </w:rPr>
        <w:t>Satınalma komissiyası satınalan təşkilatın tələbatının ödənilməsinin müxtəlif mümkün üsulları və həlləri ilə əlaqədar təkliflərin cəlb edilməsi barədə elan verir.</w:t>
      </w:r>
    </w:p>
    <w:p w14:paraId="39197029" w14:textId="77777777" w:rsidR="00920348" w:rsidRDefault="00920348" w:rsidP="00A022C2">
      <w:pPr>
        <w:spacing w:after="0" w:line="240" w:lineRule="auto"/>
        <w:jc w:val="both"/>
        <w:rPr>
          <w:szCs w:val="24"/>
          <w:lang w:val="az-Latn-AZ"/>
        </w:rPr>
      </w:pPr>
    </w:p>
    <w:p w14:paraId="74ABAD11" w14:textId="49CA7430" w:rsidR="000E36DB" w:rsidRPr="00A022C2" w:rsidRDefault="00F67119" w:rsidP="00A022C2">
      <w:pPr>
        <w:spacing w:after="0" w:line="240" w:lineRule="auto"/>
        <w:jc w:val="both"/>
        <w:rPr>
          <w:szCs w:val="24"/>
          <w:shd w:val="clear" w:color="auto" w:fill="FFFFFF"/>
          <w:lang w:val="az-Latn-AZ"/>
        </w:rPr>
      </w:pPr>
      <w:r>
        <w:rPr>
          <w:szCs w:val="24"/>
          <w:lang w:val="az-Latn-AZ"/>
        </w:rPr>
        <w:t>5</w:t>
      </w:r>
      <w:r w:rsidR="000512FD">
        <w:rPr>
          <w:szCs w:val="24"/>
          <w:lang w:val="az-Latn-AZ"/>
        </w:rPr>
        <w:t>.5.2.3.</w:t>
      </w:r>
      <w:r w:rsidR="000E36DB" w:rsidRPr="00A022C2">
        <w:rPr>
          <w:szCs w:val="24"/>
          <w:shd w:val="clear" w:color="auto" w:fill="FFFFFF"/>
          <w:lang w:val="az-Latn-AZ"/>
        </w:rPr>
        <w:t xml:space="preserve">İkimərhələli tenderin birinci mərhələsində bütün </w:t>
      </w:r>
      <w:r w:rsidR="00E839F5">
        <w:rPr>
          <w:szCs w:val="24"/>
          <w:shd w:val="clear" w:color="auto" w:fill="FFFFFF"/>
          <w:lang w:val="az-Latn-AZ"/>
        </w:rPr>
        <w:t>təchizatçılara</w:t>
      </w:r>
      <w:r w:rsidR="000E36DB" w:rsidRPr="00A022C2">
        <w:rPr>
          <w:szCs w:val="24"/>
          <w:shd w:val="clear" w:color="auto" w:fill="FFFFFF"/>
          <w:lang w:val="az-Latn-AZ"/>
        </w:rPr>
        <w:t xml:space="preserve"> ilkin </w:t>
      </w:r>
      <w:r w:rsidR="0084280B">
        <w:rPr>
          <w:szCs w:val="24"/>
          <w:shd w:val="clear" w:color="auto" w:fill="FFFFFF"/>
          <w:lang w:val="az-Latn-AZ"/>
        </w:rPr>
        <w:t xml:space="preserve">tender </w:t>
      </w:r>
      <w:r w:rsidR="000E36DB" w:rsidRPr="00A022C2">
        <w:rPr>
          <w:szCs w:val="24"/>
          <w:shd w:val="clear" w:color="auto" w:fill="FFFFFF"/>
          <w:lang w:val="az-Latn-AZ"/>
        </w:rPr>
        <w:t>təklifi</w:t>
      </w:r>
      <w:r w:rsidR="0084280B">
        <w:rPr>
          <w:szCs w:val="24"/>
          <w:shd w:val="clear" w:color="auto" w:fill="FFFFFF"/>
          <w:lang w:val="az-Latn-AZ"/>
        </w:rPr>
        <w:t>ni</w:t>
      </w:r>
      <w:r w:rsidR="000E36DB" w:rsidRPr="00A022C2">
        <w:rPr>
          <w:szCs w:val="24"/>
          <w:shd w:val="clear" w:color="auto" w:fill="FFFFFF"/>
          <w:lang w:val="az-Latn-AZ"/>
        </w:rPr>
        <w:t xml:space="preserve"> onun qiymətini göstərmədən təqdim etmək təklif olunur. Bu halda</w:t>
      </w:r>
      <w:r w:rsidR="00D818AC">
        <w:rPr>
          <w:szCs w:val="24"/>
          <w:shd w:val="clear" w:color="auto" w:fill="FFFFFF"/>
          <w:lang w:val="az-Latn-AZ"/>
        </w:rPr>
        <w:t>,</w:t>
      </w:r>
      <w:r w:rsidR="000E36DB" w:rsidRPr="00A022C2">
        <w:rPr>
          <w:szCs w:val="24"/>
          <w:shd w:val="clear" w:color="auto" w:fill="FFFFFF"/>
          <w:lang w:val="az-Latn-AZ"/>
        </w:rPr>
        <w:t xml:space="preserve"> şərtlər toplusunda malların (işlərin və xidmətlərin) texniki, keyfiyyət və ya digər xüsusiyyətlərinə aid tələblər, habelə satınalma müqaviləsinin şərtləri, müvafiq hallarda isə </w:t>
      </w:r>
      <w:r w:rsidR="00E839F5">
        <w:rPr>
          <w:szCs w:val="24"/>
          <w:shd w:val="clear" w:color="auto" w:fill="FFFFFF"/>
          <w:lang w:val="az-Latn-AZ"/>
        </w:rPr>
        <w:t>təchizatçıların</w:t>
      </w:r>
      <w:r w:rsidR="000E36DB" w:rsidRPr="00A022C2">
        <w:rPr>
          <w:szCs w:val="24"/>
          <w:shd w:val="clear" w:color="auto" w:fill="FFFFFF"/>
          <w:lang w:val="az-Latn-AZ"/>
        </w:rPr>
        <w:t xml:space="preserve"> peşə və texniki səriştəsinə və ixtisas göstəricilərinə dair şərtlər nəzərdə tutul</w:t>
      </w:r>
      <w:r w:rsidR="0084280B">
        <w:rPr>
          <w:szCs w:val="24"/>
          <w:shd w:val="clear" w:color="auto" w:fill="FFFFFF"/>
          <w:lang w:val="az-Latn-AZ"/>
        </w:rPr>
        <w:t>a bilər</w:t>
      </w:r>
      <w:r w:rsidR="00D818AC">
        <w:rPr>
          <w:szCs w:val="24"/>
          <w:shd w:val="clear" w:color="auto" w:fill="FFFFFF"/>
          <w:lang w:val="az-Latn-AZ"/>
        </w:rPr>
        <w:t xml:space="preserve">. </w:t>
      </w:r>
      <w:r w:rsidR="00D818AC" w:rsidRPr="006B5417">
        <w:rPr>
          <w:rFonts w:eastAsia="Times New Roman"/>
          <w:color w:val="000000"/>
          <w:szCs w:val="24"/>
          <w:lang w:val="az-Latn-AZ" w:eastAsia="az-Latn-AZ"/>
        </w:rPr>
        <w:t>Satınalma komissiyası satınalma predmetinin xüsusiyyətləri (texniki göstəriciləri) ilə əlaqədar təchizatçılarla Qanun</w:t>
      </w:r>
      <w:r w:rsidR="00D818AC">
        <w:rPr>
          <w:rFonts w:eastAsia="Times New Roman"/>
          <w:color w:val="000000"/>
          <w:szCs w:val="24"/>
          <w:lang w:val="az-Latn-AZ" w:eastAsia="az-Latn-AZ"/>
        </w:rPr>
        <w:t>a</w:t>
      </w:r>
      <w:r w:rsidR="00D818AC" w:rsidRPr="006B5417">
        <w:rPr>
          <w:rFonts w:eastAsia="Times New Roman"/>
          <w:color w:val="000000"/>
          <w:szCs w:val="24"/>
          <w:lang w:val="az-Latn-AZ" w:eastAsia="az-Latn-AZ"/>
        </w:rPr>
        <w:t xml:space="preserve"> uyğun olaraq müzakirələr apara bilər</w:t>
      </w:r>
      <w:r w:rsidR="00D818AC">
        <w:rPr>
          <w:rFonts w:eastAsia="Times New Roman"/>
          <w:color w:val="000000"/>
          <w:szCs w:val="24"/>
          <w:lang w:val="az-Latn-AZ" w:eastAsia="az-Latn-AZ"/>
        </w:rPr>
        <w:t>.</w:t>
      </w:r>
    </w:p>
    <w:p w14:paraId="791B6CDE" w14:textId="367033CC" w:rsidR="000E36DB" w:rsidRPr="00A022C2" w:rsidRDefault="00F67119" w:rsidP="00A022C2">
      <w:pPr>
        <w:spacing w:before="240" w:line="240" w:lineRule="auto"/>
        <w:jc w:val="both"/>
        <w:rPr>
          <w:szCs w:val="24"/>
          <w:shd w:val="clear" w:color="auto" w:fill="FFFFFF"/>
          <w:lang w:val="az-Latn-AZ"/>
        </w:rPr>
      </w:pPr>
      <w:r>
        <w:rPr>
          <w:szCs w:val="24"/>
          <w:shd w:val="clear" w:color="auto" w:fill="FFFFFF"/>
          <w:lang w:val="az-Latn-AZ"/>
        </w:rPr>
        <w:t>5</w:t>
      </w:r>
      <w:r w:rsidR="00FF7BA4">
        <w:rPr>
          <w:szCs w:val="24"/>
          <w:shd w:val="clear" w:color="auto" w:fill="FFFFFF"/>
          <w:lang w:val="az-Latn-AZ"/>
        </w:rPr>
        <w:t xml:space="preserve">.5.2.4. </w:t>
      </w:r>
      <w:r w:rsidR="00D818AC" w:rsidRPr="00D818AC">
        <w:rPr>
          <w:szCs w:val="24"/>
          <w:shd w:val="clear" w:color="auto" w:fill="FFFFFF"/>
          <w:lang w:val="az-Latn-AZ"/>
        </w:rPr>
        <w:t>İkimərhələli tenderin ikinci mərhələsində satınalma komissiyası tenderdən kənarlaşdırılmamış təchizatçılara yenilənmiş satınalma şərtlərini nəzərə almaqla və satınalma predmetinin özünəməxsus xüsusiyyətlərinin məcmusu barədə qiymətləri göstərməklə yekun təklifləri təqdim etməyi təklif edir. Satınalma komissiyası yekun təkliflərin təqdim edilməsi üçün azı 20 (iyirmi) iş günü müddət müəyyən edir</w:t>
      </w:r>
      <w:r w:rsidR="00513FBE">
        <w:rPr>
          <w:szCs w:val="24"/>
          <w:shd w:val="clear" w:color="auto" w:fill="FFFFFF"/>
          <w:lang w:val="az-Latn-AZ"/>
        </w:rPr>
        <w:t>.</w:t>
      </w:r>
    </w:p>
    <w:p w14:paraId="2C2C7F0E" w14:textId="1F4D6408" w:rsidR="000E36DB" w:rsidRPr="00A022C2" w:rsidRDefault="00F67119" w:rsidP="00A022C2">
      <w:pPr>
        <w:spacing w:before="240" w:line="240" w:lineRule="auto"/>
        <w:jc w:val="both"/>
        <w:rPr>
          <w:szCs w:val="24"/>
          <w:lang w:val="az-Latn-AZ"/>
        </w:rPr>
      </w:pPr>
      <w:r>
        <w:rPr>
          <w:szCs w:val="24"/>
          <w:shd w:val="clear" w:color="auto" w:fill="FFFFFF"/>
          <w:lang w:val="az-Latn-AZ"/>
        </w:rPr>
        <w:t>5</w:t>
      </w:r>
      <w:r w:rsidR="00FF7BA4">
        <w:rPr>
          <w:szCs w:val="24"/>
          <w:shd w:val="clear" w:color="auto" w:fill="FFFFFF"/>
          <w:lang w:val="az-Latn-AZ"/>
        </w:rPr>
        <w:t xml:space="preserve">.5.2.5. </w:t>
      </w:r>
      <w:r w:rsidR="00513FBE" w:rsidRPr="00513FBE">
        <w:rPr>
          <w:szCs w:val="24"/>
          <w:shd w:val="clear" w:color="auto" w:fill="FFFFFF"/>
          <w:lang w:val="az-Latn-AZ"/>
        </w:rPr>
        <w:t>Satınalma komissiyası ikinci mərhələ başlayanadək satınalma predmetini dəyişdirməmək şərtilə onun ilkin texniki, keyfiyyət və istismar xüsusiyyətlərinin hər hansı hissəsini, habelə təkliflərin qiymətləndirilməsi üçün müəyyən edilən ilkin meyarları çıxarmaq, dəyişdirmək və ya yenisini əlavə etmək hüququna malikdir. Hər hansı belə dəyişiklik barədə bildiriş təchizatçılara yekun təklifləri təqdim etmək haqqında dəvətlə birlikdə göndərilir.</w:t>
      </w:r>
    </w:p>
    <w:p w14:paraId="4213000C" w14:textId="2A622DC8" w:rsidR="000E36DB" w:rsidRDefault="000E36DB" w:rsidP="00A022C2">
      <w:pPr>
        <w:spacing w:line="240" w:lineRule="auto"/>
        <w:jc w:val="both"/>
        <w:rPr>
          <w:szCs w:val="24"/>
          <w:lang w:val="az-Latn-AZ"/>
        </w:rPr>
      </w:pPr>
      <w:r w:rsidRPr="00A022C2">
        <w:rPr>
          <w:szCs w:val="24"/>
          <w:lang w:val="az-Latn-AZ"/>
        </w:rPr>
        <w:t xml:space="preserve">Yekunda </w:t>
      </w:r>
      <w:r w:rsidR="006D6826">
        <w:rPr>
          <w:szCs w:val="24"/>
          <w:lang w:val="az-Latn-AZ"/>
        </w:rPr>
        <w:t>satınalmanın</w:t>
      </w:r>
      <w:r w:rsidR="006D6826" w:rsidRPr="00A022C2">
        <w:rPr>
          <w:szCs w:val="24"/>
          <w:lang w:val="az-Latn-AZ"/>
        </w:rPr>
        <w:t xml:space="preserve"> </w:t>
      </w:r>
      <w:r w:rsidRPr="00A022C2">
        <w:rPr>
          <w:szCs w:val="24"/>
          <w:lang w:val="az-Latn-AZ"/>
        </w:rPr>
        <w:t>qalibinin müəyyənləşdirilməsi üçün təkliflər qiymətləndirilir və müqayisə edilir.</w:t>
      </w:r>
      <w:r w:rsidR="00B77BBE">
        <w:rPr>
          <w:szCs w:val="24"/>
          <w:lang w:val="az-Latn-AZ"/>
        </w:rPr>
        <w:t xml:space="preserve"> </w:t>
      </w:r>
      <w:r w:rsidR="00B77BBE" w:rsidRPr="00B77BBE">
        <w:rPr>
          <w:szCs w:val="24"/>
          <w:lang w:val="az-Latn-AZ"/>
        </w:rPr>
        <w:t>Tələblərə uyğun olan ən aşağı qiymət təklifini və ya ən səmərəli təklifi təqdim edən təchizatçı qalib təchizatçı sayılır.</w:t>
      </w:r>
    </w:p>
    <w:p w14:paraId="72D4442D" w14:textId="670B4875" w:rsidR="00BF34BC" w:rsidRDefault="00BF34BC" w:rsidP="00BF34BC">
      <w:pPr>
        <w:pStyle w:val="af1"/>
        <w:spacing w:after="0" w:line="240" w:lineRule="auto"/>
        <w:ind w:left="0"/>
        <w:jc w:val="both"/>
        <w:rPr>
          <w:rFonts w:eastAsia="Times New Roman"/>
          <w:color w:val="000000"/>
          <w:szCs w:val="24"/>
          <w:lang w:val="az-Latn-AZ" w:eastAsia="az-Latn-AZ"/>
        </w:rPr>
      </w:pPr>
      <w:r w:rsidRPr="00BC3500">
        <w:rPr>
          <w:rFonts w:eastAsia="Times New Roman"/>
          <w:color w:val="000000"/>
          <w:szCs w:val="24"/>
          <w:lang w:val="az-Latn-AZ" w:eastAsia="az-Latn-AZ"/>
        </w:rPr>
        <w:t xml:space="preserve">Ehtimal olunan qiymətin </w:t>
      </w:r>
      <w:r>
        <w:rPr>
          <w:szCs w:val="24"/>
          <w:lang w:val="az-Latn-AZ"/>
        </w:rPr>
        <w:t>100 000 manatdan</w:t>
      </w:r>
      <w:r w:rsidRPr="00BC3500">
        <w:rPr>
          <w:rFonts w:eastAsia="Times New Roman"/>
          <w:color w:val="000000"/>
          <w:szCs w:val="24"/>
          <w:lang w:val="az-Latn-AZ" w:eastAsia="az-Latn-AZ"/>
        </w:rPr>
        <w:t xml:space="preserve"> aşağı olması satınalan təşkilatın </w:t>
      </w:r>
      <w:r w:rsidR="009C162F">
        <w:rPr>
          <w:rFonts w:eastAsia="Times New Roman"/>
          <w:color w:val="000000"/>
          <w:szCs w:val="24"/>
          <w:lang w:val="az-Latn-AZ" w:eastAsia="az-Latn-AZ"/>
        </w:rPr>
        <w:t>i</w:t>
      </w:r>
      <w:r w:rsidR="009C162F" w:rsidRPr="009C162F">
        <w:rPr>
          <w:rFonts w:eastAsia="Times New Roman"/>
          <w:color w:val="000000"/>
          <w:szCs w:val="24"/>
          <w:lang w:val="az-Latn-AZ" w:eastAsia="az-Latn-AZ"/>
        </w:rPr>
        <w:t xml:space="preserve">kimərhələli </w:t>
      </w:r>
      <w:r w:rsidRPr="00BC3500">
        <w:rPr>
          <w:rFonts w:eastAsia="Times New Roman"/>
          <w:color w:val="000000"/>
          <w:szCs w:val="24"/>
          <w:lang w:val="az-Latn-AZ" w:eastAsia="az-Latn-AZ"/>
        </w:rPr>
        <w:t>tender metodunu tətbiq etmək imkanını məhdudlaşdırmır.</w:t>
      </w:r>
    </w:p>
    <w:p w14:paraId="13832E1F" w14:textId="2A8D1449" w:rsidR="00BF34BC" w:rsidRDefault="00BF34BC" w:rsidP="00A022C2">
      <w:pPr>
        <w:spacing w:line="240" w:lineRule="auto"/>
        <w:jc w:val="both"/>
        <w:rPr>
          <w:szCs w:val="24"/>
          <w:shd w:val="clear" w:color="auto" w:fill="FFFFFF"/>
          <w:lang w:val="az-Latn-AZ"/>
        </w:rPr>
      </w:pPr>
    </w:p>
    <w:p w14:paraId="014FF0C4" w14:textId="77777777" w:rsidR="00BF34BC" w:rsidRPr="00A022C2" w:rsidRDefault="00BF34BC" w:rsidP="00A022C2">
      <w:pPr>
        <w:spacing w:line="240" w:lineRule="auto"/>
        <w:jc w:val="both"/>
        <w:rPr>
          <w:szCs w:val="24"/>
          <w:shd w:val="clear" w:color="auto" w:fill="FFFFFF"/>
          <w:lang w:val="az-Latn-AZ"/>
        </w:rPr>
      </w:pPr>
    </w:p>
    <w:p w14:paraId="2A3C1D25" w14:textId="2A9F0E76" w:rsidR="000E36DB" w:rsidRPr="00C67CD1" w:rsidRDefault="00F67119" w:rsidP="00A022C2">
      <w:pPr>
        <w:pStyle w:val="Mecelle0"/>
        <w:ind w:firstLine="0"/>
        <w:rPr>
          <w:rFonts w:ascii="Arial" w:eastAsiaTheme="minorHAnsi" w:hAnsi="Arial" w:cs="Arial"/>
          <w:sz w:val="24"/>
          <w:szCs w:val="24"/>
          <w:lang w:val="az-Latn-AZ" w:eastAsia="en-US"/>
        </w:rPr>
      </w:pPr>
      <w:r w:rsidRPr="006B5417">
        <w:rPr>
          <w:rFonts w:ascii="Arial" w:hAnsi="Arial" w:cs="Arial"/>
          <w:sz w:val="24"/>
          <w:szCs w:val="24"/>
          <w:lang w:val="az-Latn-AZ"/>
        </w:rPr>
        <w:t>5</w:t>
      </w:r>
      <w:r w:rsidR="00FF7BA4" w:rsidRPr="006B5417">
        <w:rPr>
          <w:rFonts w:ascii="Arial" w:hAnsi="Arial" w:cs="Arial"/>
          <w:sz w:val="24"/>
          <w:szCs w:val="24"/>
          <w:lang w:val="az-Latn-AZ"/>
        </w:rPr>
        <w:t xml:space="preserve">.5.3. </w:t>
      </w:r>
      <w:r w:rsidR="000E36DB" w:rsidRPr="006B5417">
        <w:rPr>
          <w:rFonts w:ascii="Arial" w:eastAsiaTheme="minorHAnsi" w:hAnsi="Arial" w:cs="Arial"/>
          <w:i/>
          <w:sz w:val="24"/>
          <w:szCs w:val="24"/>
          <w:lang w:val="az-Latn-AZ" w:eastAsia="en-US"/>
        </w:rPr>
        <w:t>Qapalı tender</w:t>
      </w:r>
      <w:r w:rsidR="000E36DB" w:rsidRPr="00C67CD1">
        <w:rPr>
          <w:rFonts w:ascii="Arial" w:eastAsiaTheme="minorHAnsi" w:hAnsi="Arial" w:cs="Arial"/>
          <w:sz w:val="24"/>
          <w:szCs w:val="24"/>
          <w:lang w:val="az-Latn-AZ" w:eastAsia="en-US"/>
        </w:rPr>
        <w:t>:</w:t>
      </w:r>
    </w:p>
    <w:p w14:paraId="64B004B4" w14:textId="055F58E9" w:rsidR="00B62DDE" w:rsidRDefault="00B37775" w:rsidP="00B62DDE">
      <w:pPr>
        <w:pStyle w:val="Mecelle0"/>
        <w:ind w:firstLine="567"/>
        <w:rPr>
          <w:rFonts w:ascii="Arial" w:eastAsiaTheme="minorHAnsi" w:hAnsi="Arial" w:cs="Arial"/>
          <w:sz w:val="24"/>
          <w:szCs w:val="24"/>
          <w:lang w:val="az-Latn-AZ" w:eastAsia="en-US"/>
        </w:rPr>
      </w:pPr>
      <w:r>
        <w:rPr>
          <w:rFonts w:ascii="Arial" w:eastAsiaTheme="minorHAnsi" w:hAnsi="Arial" w:cs="Arial"/>
          <w:sz w:val="24"/>
          <w:szCs w:val="24"/>
          <w:lang w:val="az-Latn-AZ" w:eastAsia="en-US"/>
        </w:rPr>
        <w:t>M</w:t>
      </w:r>
      <w:r w:rsidR="003E5C86" w:rsidRPr="003E5C86">
        <w:rPr>
          <w:rFonts w:ascii="Arial" w:eastAsiaTheme="minorHAnsi" w:hAnsi="Arial" w:cs="Arial"/>
          <w:sz w:val="24"/>
          <w:szCs w:val="24"/>
          <w:lang w:val="az-Latn-AZ" w:eastAsia="en-US"/>
        </w:rPr>
        <w:t>üdafiə və ya dövlət təhlükəsizlik ehtiyacları üçün alınan mallar, işlər və ya xidmətlər</w:t>
      </w:r>
      <w:r w:rsidR="003E5C86" w:rsidRPr="003E5C86" w:rsidDel="003E5C86">
        <w:rPr>
          <w:rFonts w:ascii="Arial" w:eastAsiaTheme="minorHAnsi" w:hAnsi="Arial" w:cs="Arial"/>
          <w:sz w:val="24"/>
          <w:szCs w:val="24"/>
          <w:lang w:val="az-Latn-AZ" w:eastAsia="en-US"/>
        </w:rPr>
        <w:t xml:space="preserve"> </w:t>
      </w:r>
      <w:r>
        <w:rPr>
          <w:rFonts w:ascii="Arial" w:eastAsiaTheme="minorHAnsi" w:hAnsi="Arial" w:cs="Arial"/>
          <w:sz w:val="24"/>
          <w:szCs w:val="24"/>
          <w:lang w:val="az-Latn-AZ" w:eastAsia="en-US"/>
        </w:rPr>
        <w:t>ilə əhatə olunmayan s</w:t>
      </w:r>
      <w:r w:rsidRPr="00C67CD1">
        <w:rPr>
          <w:rFonts w:ascii="Arial" w:eastAsiaTheme="minorHAnsi" w:hAnsi="Arial" w:cs="Arial"/>
          <w:sz w:val="24"/>
          <w:szCs w:val="24"/>
          <w:lang w:val="az-Latn-AZ" w:eastAsia="en-US"/>
        </w:rPr>
        <w:t xml:space="preserve">atınalma predmeti </w:t>
      </w:r>
      <w:r w:rsidR="00513FBE" w:rsidRPr="00C67CD1">
        <w:rPr>
          <w:rFonts w:ascii="Arial" w:eastAsiaTheme="minorHAnsi" w:hAnsi="Arial" w:cs="Arial"/>
          <w:sz w:val="24"/>
          <w:szCs w:val="24"/>
          <w:lang w:val="az-Latn-AZ" w:eastAsia="en-US"/>
        </w:rPr>
        <w:t xml:space="preserve">məxfi məlumatlarla əlaqəli satınalma ilə bağlı olduqda, satınalan təşkilat </w:t>
      </w:r>
      <w:r w:rsidR="009F65B3" w:rsidRPr="006B5417">
        <w:rPr>
          <w:rFonts w:ascii="Arial" w:eastAsiaTheme="minorHAnsi" w:hAnsi="Arial" w:cs="Arial"/>
          <w:sz w:val="24"/>
          <w:szCs w:val="24"/>
          <w:lang w:val="az-Latn-AZ" w:eastAsia="en-US"/>
        </w:rPr>
        <w:t xml:space="preserve">nəzarət orqanı ilə razılaşdırmaqla </w:t>
      </w:r>
      <w:r w:rsidR="00513FBE" w:rsidRPr="00C67CD1">
        <w:rPr>
          <w:rFonts w:ascii="Arial" w:eastAsiaTheme="minorHAnsi" w:hAnsi="Arial" w:cs="Arial"/>
          <w:sz w:val="24"/>
          <w:szCs w:val="24"/>
          <w:lang w:val="az-Latn-AZ" w:eastAsia="en-US"/>
        </w:rPr>
        <w:t>qapalı tender metodunu tətbiq edə bilər.</w:t>
      </w:r>
    </w:p>
    <w:p w14:paraId="48D03B24" w14:textId="346175E7" w:rsidR="003E5C86" w:rsidRDefault="003E5C86" w:rsidP="00B62DDE">
      <w:pPr>
        <w:pStyle w:val="Mecelle0"/>
        <w:ind w:firstLine="567"/>
        <w:rPr>
          <w:rFonts w:ascii="Arial" w:eastAsiaTheme="minorHAnsi" w:hAnsi="Arial" w:cs="Arial"/>
          <w:sz w:val="24"/>
          <w:szCs w:val="24"/>
          <w:lang w:val="az-Latn-AZ" w:eastAsia="en-US"/>
        </w:rPr>
      </w:pPr>
      <w:r w:rsidRPr="003E5C86">
        <w:rPr>
          <w:rFonts w:ascii="Arial" w:eastAsiaTheme="minorHAnsi" w:hAnsi="Arial" w:cs="Arial"/>
          <w:sz w:val="24"/>
          <w:szCs w:val="24"/>
          <w:lang w:val="az-Latn-AZ" w:eastAsia="en-US"/>
        </w:rPr>
        <w:t xml:space="preserve">Məxfi məlumatlarla əlaqəli olmayan və </w:t>
      </w:r>
      <w:r w:rsidR="005865BE">
        <w:rPr>
          <w:rFonts w:ascii="Arial" w:eastAsiaTheme="minorHAnsi" w:hAnsi="Arial" w:cs="Arial"/>
          <w:sz w:val="24"/>
          <w:szCs w:val="24"/>
          <w:lang w:val="az-Latn-AZ" w:eastAsia="en-US"/>
        </w:rPr>
        <w:t>m</w:t>
      </w:r>
      <w:r w:rsidR="005865BE" w:rsidRPr="005865BE">
        <w:rPr>
          <w:rFonts w:ascii="Arial" w:eastAsiaTheme="minorHAnsi" w:hAnsi="Arial" w:cs="Arial"/>
          <w:sz w:val="24"/>
          <w:szCs w:val="24"/>
          <w:lang w:val="az-Latn-AZ" w:eastAsia="en-US"/>
        </w:rPr>
        <w:t xml:space="preserve">üdafiə və ya dövlət təhlükəsizlik ehtiyacları üçün alınan mallar, işlər və ya xidmətlər ilə əhatə olunmayan </w:t>
      </w:r>
      <w:r w:rsidR="005865BE">
        <w:rPr>
          <w:rFonts w:ascii="Arial" w:eastAsiaTheme="minorHAnsi" w:hAnsi="Arial" w:cs="Arial"/>
          <w:sz w:val="24"/>
          <w:szCs w:val="24"/>
          <w:lang w:val="az-Latn-AZ" w:eastAsia="en-US"/>
        </w:rPr>
        <w:t xml:space="preserve">ehtiyaclar üçün </w:t>
      </w:r>
      <w:r w:rsidRPr="003E5C86">
        <w:rPr>
          <w:rFonts w:ascii="Arial" w:eastAsiaTheme="minorHAnsi" w:hAnsi="Arial" w:cs="Arial"/>
          <w:sz w:val="24"/>
          <w:szCs w:val="24"/>
          <w:lang w:val="az-Latn-AZ" w:eastAsia="en-US"/>
        </w:rPr>
        <w:t xml:space="preserve">geyim, əczaçılıq </w:t>
      </w:r>
      <w:r w:rsidRPr="003E5C86">
        <w:rPr>
          <w:rFonts w:ascii="Arial" w:eastAsiaTheme="minorHAnsi" w:hAnsi="Arial" w:cs="Arial"/>
          <w:sz w:val="24"/>
          <w:szCs w:val="24"/>
          <w:lang w:val="az-Latn-AZ" w:eastAsia="en-US"/>
        </w:rPr>
        <w:lastRenderedPageBreak/>
        <w:t>məhsulları, xidməti nəqliyyat vasitələri, təmir-tikinti işləri, habelə əşya, inventar və digər satınalma predmeti üzrə satınalmalar digər satınalma metodlarının tətbiqi ilə keçirilir.</w:t>
      </w:r>
    </w:p>
    <w:p w14:paraId="58D3382A" w14:textId="228508D1" w:rsidR="000E36DB" w:rsidRPr="00A022C2" w:rsidRDefault="00513FBE" w:rsidP="006B5417">
      <w:pPr>
        <w:pStyle w:val="Mecelle0"/>
        <w:ind w:firstLine="567"/>
        <w:rPr>
          <w:rFonts w:ascii="Arial" w:eastAsiaTheme="minorHAnsi" w:hAnsi="Arial" w:cs="Arial"/>
          <w:sz w:val="24"/>
          <w:szCs w:val="24"/>
          <w:lang w:val="az-Latn-AZ" w:eastAsia="en-US"/>
        </w:rPr>
      </w:pPr>
      <w:r w:rsidRPr="00C67CD1">
        <w:rPr>
          <w:rFonts w:ascii="Arial" w:eastAsiaTheme="minorHAnsi" w:hAnsi="Arial" w:cs="Arial"/>
          <w:sz w:val="24"/>
          <w:szCs w:val="24"/>
          <w:lang w:val="az-Latn-AZ" w:eastAsia="en-US"/>
        </w:rPr>
        <w:t>Satınalan təşkilat qapalı tender keçirirsə, satınalma komissiyası rəqabəti təmin edəcək kifayət qədər sayda (üçdən az olmamaq şərtilə) təchizatçılara dəvət göndərir.</w:t>
      </w:r>
      <w:r w:rsidR="00C17740">
        <w:rPr>
          <w:rFonts w:ascii="Arial" w:eastAsiaTheme="minorHAnsi" w:hAnsi="Arial" w:cs="Arial"/>
          <w:sz w:val="24"/>
          <w:szCs w:val="24"/>
          <w:lang w:val="az-Latn-AZ" w:eastAsia="en-US"/>
        </w:rPr>
        <w:t xml:space="preserve"> </w:t>
      </w:r>
      <w:r w:rsidR="00C17740">
        <w:rPr>
          <w:rFonts w:ascii="Arial" w:hAnsi="Arial" w:cs="Arial"/>
          <w:sz w:val="24"/>
          <w:szCs w:val="24"/>
          <w:lang w:val="az-Latn-AZ"/>
        </w:rPr>
        <w:t>T</w:t>
      </w:r>
      <w:r w:rsidR="00C17740" w:rsidRPr="00B77BBE">
        <w:rPr>
          <w:rFonts w:ascii="Arial" w:hAnsi="Arial" w:cs="Arial"/>
          <w:sz w:val="24"/>
          <w:szCs w:val="24"/>
          <w:lang w:val="az-Latn-AZ"/>
        </w:rPr>
        <w:t>ələblərə uyğun olan ən aşağı qiymət təklifini və ya ən səmərəli təklifi</w:t>
      </w:r>
      <w:r w:rsidR="00C17740">
        <w:rPr>
          <w:rFonts w:ascii="Arial" w:hAnsi="Arial" w:cs="Arial"/>
          <w:sz w:val="24"/>
          <w:szCs w:val="24"/>
          <w:lang w:val="az-Latn-AZ"/>
        </w:rPr>
        <w:t xml:space="preserve"> </w:t>
      </w:r>
      <w:r w:rsidR="00C17740" w:rsidRPr="00B77BBE">
        <w:rPr>
          <w:rFonts w:ascii="Arial" w:hAnsi="Arial" w:cs="Arial"/>
          <w:sz w:val="24"/>
          <w:szCs w:val="24"/>
          <w:lang w:val="az-Latn-AZ"/>
        </w:rPr>
        <w:t>təqdim edən təchizatçı qalib təchizatçı sayılır</w:t>
      </w:r>
      <w:r w:rsidR="00C17740">
        <w:rPr>
          <w:rFonts w:ascii="Arial" w:hAnsi="Arial" w:cs="Arial"/>
          <w:sz w:val="24"/>
          <w:szCs w:val="24"/>
          <w:lang w:val="az-Latn-AZ"/>
        </w:rPr>
        <w:t>.</w:t>
      </w:r>
    </w:p>
    <w:p w14:paraId="3A1E86C3" w14:textId="77777777" w:rsidR="000E36DB" w:rsidRPr="00D00D4A" w:rsidRDefault="000E36DB" w:rsidP="000E36DB">
      <w:pPr>
        <w:spacing w:line="240" w:lineRule="auto"/>
        <w:ind w:left="1080"/>
        <w:jc w:val="both"/>
        <w:rPr>
          <w:szCs w:val="24"/>
          <w:shd w:val="clear" w:color="auto" w:fill="FFFFFF"/>
          <w:lang w:val="az-Latn-AZ"/>
        </w:rPr>
      </w:pPr>
    </w:p>
    <w:p w14:paraId="1E7C0F31" w14:textId="0366DAEC" w:rsidR="000E36DB" w:rsidRPr="00A40F39" w:rsidRDefault="00F67119" w:rsidP="000E36DB">
      <w:pPr>
        <w:spacing w:line="240" w:lineRule="auto"/>
        <w:jc w:val="both"/>
        <w:rPr>
          <w:szCs w:val="24"/>
          <w:u w:val="single"/>
          <w:lang w:val="az-Latn-AZ"/>
        </w:rPr>
      </w:pPr>
      <w:r w:rsidRPr="006B5417">
        <w:rPr>
          <w:szCs w:val="24"/>
          <w:lang w:val="az-Latn-AZ"/>
        </w:rPr>
        <w:t>5</w:t>
      </w:r>
      <w:r w:rsidR="00FF7BA4" w:rsidRPr="006B5417">
        <w:rPr>
          <w:szCs w:val="24"/>
          <w:lang w:val="az-Latn-AZ"/>
        </w:rPr>
        <w:t xml:space="preserve">.5.4. </w:t>
      </w:r>
      <w:r w:rsidR="000E36DB" w:rsidRPr="006B5417">
        <w:rPr>
          <w:i/>
          <w:szCs w:val="24"/>
          <w:lang w:val="az-Latn-AZ"/>
        </w:rPr>
        <w:t>Kotirovka sorğusu</w:t>
      </w:r>
      <w:r w:rsidR="000E36DB" w:rsidRPr="006B5417">
        <w:rPr>
          <w:szCs w:val="24"/>
          <w:lang w:val="az-Latn-AZ"/>
        </w:rPr>
        <w:t>:</w:t>
      </w:r>
      <w:r w:rsidR="000E36DB" w:rsidRPr="004F7B3F">
        <w:rPr>
          <w:szCs w:val="24"/>
          <w:u w:val="single"/>
          <w:lang w:val="az-Latn-AZ"/>
        </w:rPr>
        <w:t xml:space="preserve"> </w:t>
      </w:r>
    </w:p>
    <w:p w14:paraId="2267AF49" w14:textId="1BE95186" w:rsidR="00A161FE" w:rsidRPr="00A161FE" w:rsidRDefault="00F67119" w:rsidP="00A161FE">
      <w:pPr>
        <w:spacing w:line="240" w:lineRule="auto"/>
        <w:jc w:val="both"/>
        <w:rPr>
          <w:szCs w:val="24"/>
          <w:lang w:val="az-Latn-AZ"/>
        </w:rPr>
      </w:pPr>
      <w:r>
        <w:rPr>
          <w:szCs w:val="24"/>
          <w:lang w:val="az-Latn-AZ"/>
        </w:rPr>
        <w:t>5</w:t>
      </w:r>
      <w:r w:rsidR="00FF7BA4">
        <w:rPr>
          <w:szCs w:val="24"/>
          <w:lang w:val="az-Latn-AZ"/>
        </w:rPr>
        <w:t xml:space="preserve">.5.4.1. </w:t>
      </w:r>
      <w:r w:rsidR="00A161FE" w:rsidRPr="00A161FE">
        <w:rPr>
          <w:szCs w:val="24"/>
          <w:lang w:val="az-Latn-AZ"/>
        </w:rPr>
        <w:t>Satınalan təşkilat mövcud bazarı olan (</w:t>
      </w:r>
      <w:r w:rsidR="00A161FE" w:rsidRPr="006B5417">
        <w:rPr>
          <w:i/>
          <w:szCs w:val="24"/>
          <w:lang w:val="az-Latn-AZ"/>
        </w:rPr>
        <w:t>əlçatan olan</w:t>
      </w:r>
      <w:r w:rsidR="00A161FE" w:rsidRPr="00A161FE">
        <w:rPr>
          <w:szCs w:val="24"/>
          <w:lang w:val="az-Latn-AZ"/>
        </w:rPr>
        <w:t xml:space="preserve">) </w:t>
      </w:r>
      <w:r w:rsidR="00C67CD1">
        <w:rPr>
          <w:szCs w:val="24"/>
          <w:lang w:val="az-Latn-AZ"/>
        </w:rPr>
        <w:t>və e</w:t>
      </w:r>
      <w:r w:rsidR="00C67CD1" w:rsidRPr="00A161FE">
        <w:rPr>
          <w:szCs w:val="24"/>
          <w:lang w:val="az-Latn-AZ"/>
        </w:rPr>
        <w:t>htimal olunan qiymət</w:t>
      </w:r>
      <w:r w:rsidR="00C67CD1">
        <w:rPr>
          <w:szCs w:val="24"/>
          <w:lang w:val="az-Latn-AZ"/>
        </w:rPr>
        <w:t>i</w:t>
      </w:r>
      <w:r w:rsidR="00C67CD1" w:rsidRPr="00A161FE">
        <w:rPr>
          <w:szCs w:val="24"/>
          <w:lang w:val="az-Latn-AZ"/>
        </w:rPr>
        <w:t xml:space="preserve"> 100 000 manatdan az ola</w:t>
      </w:r>
      <w:r w:rsidR="00C67CD1">
        <w:rPr>
          <w:szCs w:val="24"/>
          <w:lang w:val="az-Latn-AZ"/>
        </w:rPr>
        <w:t xml:space="preserve">n </w:t>
      </w:r>
      <w:r w:rsidR="00A161FE" w:rsidRPr="00A161FE">
        <w:rPr>
          <w:szCs w:val="24"/>
          <w:lang w:val="az-Latn-AZ"/>
        </w:rPr>
        <w:t>satınalma predmetinin (</w:t>
      </w:r>
      <w:r w:rsidR="00A161FE" w:rsidRPr="006B5417">
        <w:rPr>
          <w:i/>
          <w:szCs w:val="24"/>
          <w:lang w:val="az-Latn-AZ"/>
        </w:rPr>
        <w:t>xüsusi sifariş əsasında texniki göstəricilərinin tam və ya qismən dəyişdirilməsinə yönələn istehsal halları istisna olmaqla</w:t>
      </w:r>
      <w:r w:rsidR="00A161FE" w:rsidRPr="00A161FE">
        <w:rPr>
          <w:szCs w:val="24"/>
          <w:lang w:val="az-Latn-AZ"/>
        </w:rPr>
        <w:t>) satın alınması üçün kotirovka sorğusu metodunu tətbiq edə bilər.</w:t>
      </w:r>
    </w:p>
    <w:p w14:paraId="7EBC3E69" w14:textId="684127A5" w:rsidR="00A161FE" w:rsidRPr="00A161FE" w:rsidRDefault="00F67119" w:rsidP="00A161FE">
      <w:pPr>
        <w:spacing w:line="240" w:lineRule="auto"/>
        <w:jc w:val="both"/>
        <w:rPr>
          <w:szCs w:val="24"/>
          <w:lang w:val="az-Latn-AZ"/>
        </w:rPr>
      </w:pPr>
      <w:r>
        <w:rPr>
          <w:szCs w:val="24"/>
          <w:lang w:val="az-Latn-AZ"/>
        </w:rPr>
        <w:t>5</w:t>
      </w:r>
      <w:r w:rsidR="00FF7BA4">
        <w:rPr>
          <w:szCs w:val="24"/>
          <w:lang w:val="az-Latn-AZ"/>
        </w:rPr>
        <w:t xml:space="preserve">.5.4.2. </w:t>
      </w:r>
      <w:r w:rsidR="00A161FE" w:rsidRPr="00A161FE">
        <w:rPr>
          <w:szCs w:val="24"/>
          <w:lang w:val="az-Latn-AZ"/>
        </w:rPr>
        <w:t>Ehtimal olunan qiymətdən asılı olaraq, kotirovka sorğusu metodu aşağıdakı təchizatçılar arasında keçirilir və yalnız onların təklifləri qiymətləndirilir:</w:t>
      </w:r>
    </w:p>
    <w:p w14:paraId="16B33982" w14:textId="65C856B0" w:rsidR="00A161FE" w:rsidRPr="00A161FE" w:rsidRDefault="00F67119" w:rsidP="00A161FE">
      <w:pPr>
        <w:spacing w:line="240" w:lineRule="auto"/>
        <w:jc w:val="both"/>
        <w:rPr>
          <w:szCs w:val="24"/>
          <w:lang w:val="az-Latn-AZ"/>
        </w:rPr>
      </w:pPr>
      <w:r>
        <w:rPr>
          <w:szCs w:val="24"/>
          <w:lang w:val="az-Latn-AZ"/>
        </w:rPr>
        <w:t>5</w:t>
      </w:r>
      <w:r w:rsidR="00FF7BA4">
        <w:rPr>
          <w:szCs w:val="24"/>
          <w:lang w:val="az-Latn-AZ"/>
        </w:rPr>
        <w:t xml:space="preserve">.5.4.2.1. </w:t>
      </w:r>
      <w:r w:rsidR="00A161FE" w:rsidRPr="00A161FE">
        <w:rPr>
          <w:szCs w:val="24"/>
          <w:lang w:val="az-Latn-AZ"/>
        </w:rPr>
        <w:t>ehtimal olunan qiymət 30 000 manatadək olduqda – mikro və kiçik sahibkarlıq subyekti olan təchizatçılar;</w:t>
      </w:r>
    </w:p>
    <w:p w14:paraId="74B1F156" w14:textId="763A6B7F" w:rsidR="00A161FE" w:rsidRDefault="00F67119" w:rsidP="00A161FE">
      <w:pPr>
        <w:spacing w:line="240" w:lineRule="auto"/>
        <w:jc w:val="both"/>
        <w:rPr>
          <w:szCs w:val="24"/>
          <w:lang w:val="az-Latn-AZ"/>
        </w:rPr>
      </w:pPr>
      <w:r>
        <w:rPr>
          <w:szCs w:val="24"/>
          <w:lang w:val="az-Latn-AZ"/>
        </w:rPr>
        <w:t>5</w:t>
      </w:r>
      <w:r w:rsidR="00FF7BA4">
        <w:rPr>
          <w:szCs w:val="24"/>
          <w:lang w:val="az-Latn-AZ"/>
        </w:rPr>
        <w:t xml:space="preserve">.5.4.2.2. </w:t>
      </w:r>
      <w:r w:rsidR="00A161FE" w:rsidRPr="00A161FE">
        <w:rPr>
          <w:szCs w:val="24"/>
          <w:lang w:val="az-Latn-AZ"/>
        </w:rPr>
        <w:t>ehtimal olunan qiymət 30 000 manatdan 100 000 manatadək olduqda – mikro, kiçik və orta sahibkarlıq subyekti olan təchizatçılar</w:t>
      </w:r>
      <w:r w:rsidR="004020AD">
        <w:rPr>
          <w:szCs w:val="24"/>
          <w:lang w:val="az-Latn-AZ"/>
        </w:rPr>
        <w:t>;</w:t>
      </w:r>
    </w:p>
    <w:p w14:paraId="40C2D1F4" w14:textId="092A8C58" w:rsidR="004020AD" w:rsidRDefault="00F67119" w:rsidP="004020AD">
      <w:pPr>
        <w:spacing w:line="240" w:lineRule="auto"/>
        <w:jc w:val="both"/>
        <w:rPr>
          <w:szCs w:val="24"/>
          <w:lang w:val="az-Latn-AZ"/>
        </w:rPr>
      </w:pPr>
      <w:r>
        <w:rPr>
          <w:szCs w:val="24"/>
          <w:lang w:val="az-Latn-AZ"/>
        </w:rPr>
        <w:t>5</w:t>
      </w:r>
      <w:r w:rsidR="00FF7BA4" w:rsidRPr="008971E5">
        <w:rPr>
          <w:szCs w:val="24"/>
          <w:lang w:val="az-Latn-AZ"/>
        </w:rPr>
        <w:t xml:space="preserve">.5.4.3. </w:t>
      </w:r>
      <w:r w:rsidR="00FF7BA4" w:rsidRPr="008971E5">
        <w:rPr>
          <w:szCs w:val="24"/>
          <w:shd w:val="clear" w:color="auto" w:fill="FFFFFF"/>
          <w:lang w:val="az-Latn-AZ"/>
        </w:rPr>
        <w:t xml:space="preserve">Kotirovka sorğusu </w:t>
      </w:r>
      <w:r w:rsidR="00FF7BA4" w:rsidRPr="008971E5">
        <w:rPr>
          <w:szCs w:val="24"/>
          <w:lang w:val="az-Latn-AZ"/>
        </w:rPr>
        <w:t>metodu</w:t>
      </w:r>
      <w:r w:rsidR="00FF7BA4" w:rsidRPr="008971E5">
        <w:rPr>
          <w:szCs w:val="24"/>
          <w:shd w:val="clear" w:color="auto" w:fill="FFFFFF"/>
          <w:lang w:val="az-Latn-AZ"/>
        </w:rPr>
        <w:t xml:space="preserve"> məqsədəuyğun sayda, 3-dən az olmamaq şərti ilə, Təchizatçılardan qiymət təkliflərinin alınmas</w:t>
      </w:r>
      <w:r w:rsidR="00BB640C" w:rsidRPr="006B5417">
        <w:rPr>
          <w:szCs w:val="24"/>
          <w:lang w:val="az-Latn-AZ"/>
        </w:rPr>
        <w:t>ıdır;</w:t>
      </w:r>
    </w:p>
    <w:p w14:paraId="56AA18BB" w14:textId="1B4364C9" w:rsidR="004020AD" w:rsidRPr="00A022C2" w:rsidRDefault="00F67119" w:rsidP="004020AD">
      <w:pPr>
        <w:spacing w:line="240" w:lineRule="auto"/>
        <w:jc w:val="both"/>
        <w:rPr>
          <w:szCs w:val="24"/>
          <w:shd w:val="clear" w:color="auto" w:fill="FFFFFF"/>
          <w:lang w:val="az-Latn-AZ"/>
        </w:rPr>
      </w:pPr>
      <w:r w:rsidRPr="006B5417">
        <w:rPr>
          <w:szCs w:val="24"/>
          <w:lang w:val="az-Latn-AZ"/>
        </w:rPr>
        <w:t>5</w:t>
      </w:r>
      <w:r w:rsidR="00FF7BA4">
        <w:rPr>
          <w:szCs w:val="24"/>
          <w:lang w:val="az-Latn-AZ"/>
        </w:rPr>
        <w:t xml:space="preserve">.5.4.4. </w:t>
      </w:r>
      <w:r w:rsidR="004020AD" w:rsidRPr="00A022C2">
        <w:rPr>
          <w:szCs w:val="24"/>
          <w:shd w:val="clear" w:color="auto" w:fill="FFFFFF"/>
          <w:lang w:val="az-Latn-AZ"/>
        </w:rPr>
        <w:t xml:space="preserve">Kotirovka sorğusunun başlanılması üçün şərtləri əks etdirən və </w:t>
      </w:r>
      <w:r w:rsidR="004020AD">
        <w:rPr>
          <w:szCs w:val="24"/>
          <w:shd w:val="clear" w:color="auto" w:fill="FFFFFF"/>
          <w:lang w:val="az-Latn-AZ"/>
        </w:rPr>
        <w:t>təchizatçı</w:t>
      </w:r>
      <w:r w:rsidR="004020AD" w:rsidRPr="00A022C2">
        <w:rPr>
          <w:szCs w:val="24"/>
          <w:shd w:val="clear" w:color="auto" w:fill="FFFFFF"/>
          <w:lang w:val="az-Latn-AZ"/>
        </w:rPr>
        <w:t>lara təqdim edilən şərtlər</w:t>
      </w:r>
      <w:r w:rsidR="004020AD">
        <w:rPr>
          <w:szCs w:val="24"/>
          <w:shd w:val="clear" w:color="auto" w:fill="FFFFFF"/>
          <w:lang w:val="az-Latn-AZ"/>
        </w:rPr>
        <w:t xml:space="preserve"> toplusu</w:t>
      </w:r>
      <w:r w:rsidR="004020AD" w:rsidRPr="00A022C2">
        <w:rPr>
          <w:szCs w:val="24"/>
          <w:shd w:val="clear" w:color="auto" w:fill="FFFFFF"/>
          <w:lang w:val="az-Latn-AZ"/>
        </w:rPr>
        <w:t>n</w:t>
      </w:r>
      <w:r w:rsidR="004020AD">
        <w:rPr>
          <w:szCs w:val="24"/>
          <w:shd w:val="clear" w:color="auto" w:fill="FFFFFF"/>
          <w:lang w:val="az-Latn-AZ"/>
        </w:rPr>
        <w:t>u</w:t>
      </w:r>
      <w:r w:rsidR="004020AD" w:rsidRPr="00A022C2">
        <w:rPr>
          <w:szCs w:val="24"/>
          <w:shd w:val="clear" w:color="auto" w:fill="FFFFFF"/>
          <w:lang w:val="az-Latn-AZ"/>
        </w:rPr>
        <w:t>n hazırlanması mütləqdir;</w:t>
      </w:r>
    </w:p>
    <w:p w14:paraId="5683A82E" w14:textId="02C839B4" w:rsidR="004020AD" w:rsidRPr="00A022C2" w:rsidRDefault="00F67119" w:rsidP="004020AD">
      <w:pPr>
        <w:spacing w:line="240" w:lineRule="auto"/>
        <w:jc w:val="both"/>
        <w:rPr>
          <w:szCs w:val="24"/>
          <w:lang w:val="az-Latn-AZ"/>
        </w:rPr>
      </w:pPr>
      <w:r>
        <w:rPr>
          <w:szCs w:val="24"/>
          <w:lang w:val="az-Latn-AZ"/>
        </w:rPr>
        <w:t>5</w:t>
      </w:r>
      <w:r w:rsidR="00FF7BA4">
        <w:rPr>
          <w:szCs w:val="24"/>
          <w:lang w:val="az-Latn-AZ"/>
        </w:rPr>
        <w:t xml:space="preserve">.5.4.5. </w:t>
      </w:r>
      <w:r w:rsidR="00B77BBE">
        <w:rPr>
          <w:szCs w:val="24"/>
          <w:lang w:val="az-Latn-AZ"/>
        </w:rPr>
        <w:t>Ş</w:t>
      </w:r>
      <w:r w:rsidR="004020AD" w:rsidRPr="00A022C2">
        <w:rPr>
          <w:szCs w:val="24"/>
          <w:shd w:val="clear" w:color="auto" w:fill="FFFFFF"/>
          <w:lang w:val="az-Latn-AZ"/>
        </w:rPr>
        <w:t>ərtlər</w:t>
      </w:r>
      <w:r w:rsidR="00B77BBE">
        <w:rPr>
          <w:szCs w:val="24"/>
          <w:shd w:val="clear" w:color="auto" w:fill="FFFFFF"/>
          <w:lang w:val="az-Latn-AZ"/>
        </w:rPr>
        <w:t xml:space="preserve"> toplusu üzrə tələbləri</w:t>
      </w:r>
      <w:r w:rsidR="004020AD" w:rsidRPr="00A022C2">
        <w:rPr>
          <w:szCs w:val="24"/>
          <w:shd w:val="clear" w:color="auto" w:fill="FFFFFF"/>
          <w:lang w:val="az-Latn-AZ"/>
        </w:rPr>
        <w:t xml:space="preserve"> təmin edən ən aşağı qiymət </w:t>
      </w:r>
      <w:r w:rsidR="00B77BBE">
        <w:rPr>
          <w:szCs w:val="24"/>
          <w:shd w:val="clear" w:color="auto" w:fill="FFFFFF"/>
          <w:lang w:val="az-Latn-AZ"/>
        </w:rPr>
        <w:t>təklifini</w:t>
      </w:r>
      <w:r w:rsidR="004020AD" w:rsidRPr="00A022C2">
        <w:rPr>
          <w:szCs w:val="24"/>
          <w:shd w:val="clear" w:color="auto" w:fill="FFFFFF"/>
          <w:lang w:val="az-Latn-AZ"/>
        </w:rPr>
        <w:t xml:space="preserve"> təqdim etmiş </w:t>
      </w:r>
      <w:r w:rsidR="004020AD" w:rsidRPr="00AE6578">
        <w:rPr>
          <w:lang w:val="az-Latn-AZ"/>
        </w:rPr>
        <w:t xml:space="preserve">təchizatçı </w:t>
      </w:r>
      <w:r w:rsidR="00B77BBE" w:rsidRPr="00B77BBE">
        <w:rPr>
          <w:szCs w:val="24"/>
          <w:shd w:val="clear" w:color="auto" w:fill="FFFFFF"/>
          <w:lang w:val="az-Latn-AZ"/>
        </w:rPr>
        <w:t>qalib təchizatçı sayılır</w:t>
      </w:r>
      <w:r w:rsidR="004020AD" w:rsidRPr="00A022C2">
        <w:rPr>
          <w:szCs w:val="24"/>
          <w:shd w:val="clear" w:color="auto" w:fill="FFFFFF"/>
          <w:lang w:val="az-Latn-AZ"/>
        </w:rPr>
        <w:t>;</w:t>
      </w:r>
    </w:p>
    <w:p w14:paraId="28E04B2F" w14:textId="141196F5" w:rsidR="00A161FE" w:rsidRDefault="00A161FE" w:rsidP="006B5417">
      <w:pPr>
        <w:spacing w:after="0" w:line="240" w:lineRule="auto"/>
        <w:jc w:val="both"/>
        <w:rPr>
          <w:szCs w:val="24"/>
          <w:lang w:val="az-Latn-AZ"/>
        </w:rPr>
      </w:pPr>
      <w:r w:rsidRPr="00A161FE">
        <w:rPr>
          <w:szCs w:val="24"/>
          <w:lang w:val="az-Latn-AZ"/>
        </w:rPr>
        <w:t xml:space="preserve">Bu </w:t>
      </w:r>
      <w:r w:rsidR="00C67CD1">
        <w:rPr>
          <w:szCs w:val="24"/>
          <w:lang w:val="az-Latn-AZ"/>
        </w:rPr>
        <w:t>Metodiki Göstərişin</w:t>
      </w:r>
      <w:r w:rsidRPr="00A161FE">
        <w:rPr>
          <w:szCs w:val="24"/>
          <w:lang w:val="az-Latn-AZ"/>
        </w:rPr>
        <w:t xml:space="preserve"> </w:t>
      </w:r>
      <w:r w:rsidR="002B7502">
        <w:rPr>
          <w:szCs w:val="24"/>
          <w:lang w:val="az-Latn-AZ"/>
        </w:rPr>
        <w:t>5</w:t>
      </w:r>
      <w:r w:rsidR="00A16204" w:rsidRPr="00FB5EAB">
        <w:rPr>
          <w:szCs w:val="24"/>
          <w:lang w:val="az-Latn-AZ"/>
        </w:rPr>
        <w:t xml:space="preserve">.5.4.2.1-ci </w:t>
      </w:r>
      <w:r w:rsidR="005F20A8">
        <w:rPr>
          <w:szCs w:val="24"/>
          <w:lang w:val="az-Latn-AZ"/>
        </w:rPr>
        <w:t>yarım</w:t>
      </w:r>
      <w:r w:rsidR="00C67CD1">
        <w:rPr>
          <w:szCs w:val="24"/>
          <w:lang w:val="az-Latn-AZ"/>
        </w:rPr>
        <w:t>b</w:t>
      </w:r>
      <w:r w:rsidRPr="00A161FE">
        <w:rPr>
          <w:szCs w:val="24"/>
          <w:lang w:val="az-Latn-AZ"/>
        </w:rPr>
        <w:t>ə</w:t>
      </w:r>
      <w:r w:rsidR="00C67CD1">
        <w:rPr>
          <w:szCs w:val="24"/>
          <w:lang w:val="az-Latn-AZ"/>
        </w:rPr>
        <w:t>ndinə</w:t>
      </w:r>
      <w:r w:rsidRPr="00A161FE">
        <w:rPr>
          <w:szCs w:val="24"/>
          <w:lang w:val="az-Latn-AZ"/>
        </w:rPr>
        <w:t xml:space="preserve"> uyğun olaraq keçirilən satınalma</w:t>
      </w:r>
      <w:r w:rsidR="00017DE0">
        <w:rPr>
          <w:szCs w:val="24"/>
          <w:lang w:val="az-Latn-AZ"/>
        </w:rPr>
        <w:t xml:space="preserve"> təchizatçıların sayının üçdən az olması ilə əlaqədar </w:t>
      </w:r>
      <w:r w:rsidRPr="00A161FE">
        <w:rPr>
          <w:szCs w:val="24"/>
          <w:lang w:val="az-Latn-AZ"/>
        </w:rPr>
        <w:t>ləğv edilərsə, həmin satınalma predmeti üzrə mikro, kiçik və orta sahibkarlıq subyekti olan təchizatçıların iştirakı ilə yenidən kotirovka sorğusu metodu tətbiq edilməklə satınalma keçirilə bilər.</w:t>
      </w:r>
    </w:p>
    <w:p w14:paraId="29EDD21A" w14:textId="77777777" w:rsidR="004020AD" w:rsidRPr="00A40F39" w:rsidRDefault="004020AD" w:rsidP="006B5417">
      <w:pPr>
        <w:spacing w:after="0" w:line="240" w:lineRule="auto"/>
        <w:jc w:val="both"/>
        <w:rPr>
          <w:szCs w:val="24"/>
          <w:lang w:val="az-Latn-AZ"/>
        </w:rPr>
      </w:pPr>
    </w:p>
    <w:p w14:paraId="2FAC0FC8" w14:textId="33BEB70C" w:rsidR="000E36DB" w:rsidRPr="006B5417" w:rsidRDefault="002B7502" w:rsidP="006B5417">
      <w:pPr>
        <w:spacing w:after="0" w:line="240" w:lineRule="auto"/>
        <w:jc w:val="both"/>
        <w:rPr>
          <w:szCs w:val="24"/>
          <w:lang w:val="az-Latn-AZ"/>
        </w:rPr>
      </w:pPr>
      <w:r>
        <w:rPr>
          <w:szCs w:val="24"/>
          <w:lang w:val="az-Latn-AZ"/>
        </w:rPr>
        <w:t>5</w:t>
      </w:r>
      <w:r w:rsidR="00A16204" w:rsidRPr="006B5417">
        <w:rPr>
          <w:szCs w:val="24"/>
          <w:lang w:val="az-Latn-AZ"/>
        </w:rPr>
        <w:t xml:space="preserve">.5.5. </w:t>
      </w:r>
      <w:r w:rsidR="000E36DB" w:rsidRPr="006B5417">
        <w:rPr>
          <w:i/>
          <w:szCs w:val="24"/>
          <w:lang w:val="az-Latn-AZ"/>
        </w:rPr>
        <w:t>Bir mənbədən satınalma</w:t>
      </w:r>
      <w:r w:rsidR="000E36DB" w:rsidRPr="006B5417">
        <w:rPr>
          <w:szCs w:val="24"/>
          <w:lang w:val="az-Latn-AZ"/>
        </w:rPr>
        <w:t>:</w:t>
      </w:r>
    </w:p>
    <w:p w14:paraId="76E63C80" w14:textId="3FEDC8F4" w:rsidR="000E36DB" w:rsidRPr="004F7B3F" w:rsidRDefault="002B7502" w:rsidP="000E36DB">
      <w:pPr>
        <w:spacing w:line="240" w:lineRule="auto"/>
        <w:jc w:val="both"/>
        <w:rPr>
          <w:szCs w:val="24"/>
          <w:u w:val="single"/>
          <w:lang w:val="az-Latn-AZ"/>
        </w:rPr>
      </w:pPr>
      <w:r>
        <w:rPr>
          <w:szCs w:val="24"/>
          <w:lang w:val="az-Latn-AZ"/>
        </w:rPr>
        <w:t>5</w:t>
      </w:r>
      <w:r w:rsidR="00A16204">
        <w:rPr>
          <w:szCs w:val="24"/>
          <w:lang w:val="az-Latn-AZ"/>
        </w:rPr>
        <w:t xml:space="preserve">.5.5.1. </w:t>
      </w:r>
      <w:r w:rsidR="009C2E67" w:rsidRPr="006B5417">
        <w:rPr>
          <w:szCs w:val="24"/>
          <w:lang w:val="az-Latn-AZ"/>
        </w:rPr>
        <w:t>Bir mənbədən satınalma</w:t>
      </w:r>
      <w:r w:rsidR="009C2E67" w:rsidRPr="00A40F39" w:rsidDel="009C2E67">
        <w:rPr>
          <w:szCs w:val="24"/>
          <w:lang w:val="az-Latn-AZ"/>
        </w:rPr>
        <w:t xml:space="preserve"> </w:t>
      </w:r>
      <w:r w:rsidR="000E36DB" w:rsidRPr="00A40F39">
        <w:rPr>
          <w:szCs w:val="24"/>
          <w:lang w:val="az-Latn-AZ"/>
        </w:rPr>
        <w:t>metod</w:t>
      </w:r>
      <w:r w:rsidR="009C2E67">
        <w:rPr>
          <w:szCs w:val="24"/>
          <w:lang w:val="az-Latn-AZ"/>
        </w:rPr>
        <w:t>u</w:t>
      </w:r>
      <w:r w:rsidR="000E36DB" w:rsidRPr="00A40F39">
        <w:rPr>
          <w:szCs w:val="24"/>
          <w:lang w:val="az-Latn-AZ"/>
        </w:rPr>
        <w:t xml:space="preserve"> aşağıdakı hallarda tətbiq edilir:</w:t>
      </w:r>
    </w:p>
    <w:p w14:paraId="79ABFA53" w14:textId="1563A319" w:rsidR="000E36DB" w:rsidRPr="00A022C2" w:rsidRDefault="002B7502" w:rsidP="00A022C2">
      <w:pPr>
        <w:spacing w:line="240" w:lineRule="auto"/>
        <w:jc w:val="both"/>
        <w:rPr>
          <w:szCs w:val="24"/>
          <w:shd w:val="clear" w:color="auto" w:fill="FFFFFF"/>
          <w:lang w:val="az-Latn-AZ"/>
        </w:rPr>
      </w:pPr>
      <w:r>
        <w:rPr>
          <w:szCs w:val="24"/>
          <w:lang w:val="az-Latn-AZ"/>
        </w:rPr>
        <w:t>5</w:t>
      </w:r>
      <w:r w:rsidR="00A16204">
        <w:rPr>
          <w:szCs w:val="24"/>
          <w:lang w:val="az-Latn-AZ"/>
        </w:rPr>
        <w:t xml:space="preserve">.5.5.1.1. </w:t>
      </w:r>
      <w:r w:rsidR="007B3308" w:rsidRPr="00A022C2">
        <w:rPr>
          <w:szCs w:val="24"/>
          <w:shd w:val="clear" w:color="auto" w:fill="FFFFFF"/>
          <w:lang w:val="az-Latn-AZ"/>
        </w:rPr>
        <w:t>S</w:t>
      </w:r>
      <w:r w:rsidR="000E36DB" w:rsidRPr="00A022C2">
        <w:rPr>
          <w:szCs w:val="24"/>
          <w:shd w:val="clear" w:color="auto" w:fill="FFFFFF"/>
          <w:lang w:val="az-Latn-AZ"/>
        </w:rPr>
        <w:t xml:space="preserve">atın alınan mallar yalnız hər hansı konkret </w:t>
      </w:r>
      <w:r w:rsidR="008F6ED9" w:rsidRPr="00D1492E">
        <w:rPr>
          <w:lang w:val="az-Latn-AZ"/>
        </w:rPr>
        <w:t>təchizatçı</w:t>
      </w:r>
      <w:r w:rsidR="008F6ED9">
        <w:rPr>
          <w:lang w:val="az-Latn-AZ"/>
        </w:rPr>
        <w:t>da</w:t>
      </w:r>
      <w:r w:rsidR="000E36DB" w:rsidRPr="00A022C2">
        <w:rPr>
          <w:szCs w:val="24"/>
          <w:shd w:val="clear" w:color="auto" w:fill="FFFFFF"/>
          <w:lang w:val="az-Latn-AZ"/>
        </w:rPr>
        <w:t xml:space="preserve"> və ya hər hansı konkret </w:t>
      </w:r>
      <w:r w:rsidR="008F6ED9" w:rsidRPr="00D1492E">
        <w:rPr>
          <w:lang w:val="az-Latn-AZ"/>
        </w:rPr>
        <w:t xml:space="preserve">təchizatçı </w:t>
      </w:r>
      <w:r w:rsidR="000E36DB" w:rsidRPr="00A022C2">
        <w:rPr>
          <w:szCs w:val="24"/>
          <w:shd w:val="clear" w:color="auto" w:fill="FFFFFF"/>
          <w:lang w:val="az-Latn-AZ"/>
        </w:rPr>
        <w:t xml:space="preserve">həmin </w:t>
      </w:r>
      <w:r w:rsidR="009C2E67">
        <w:rPr>
          <w:szCs w:val="24"/>
          <w:shd w:val="clear" w:color="auto" w:fill="FFFFFF"/>
          <w:lang w:val="az-Latn-AZ"/>
        </w:rPr>
        <w:t>satınalma predmeti</w:t>
      </w:r>
      <w:r w:rsidR="000E36DB" w:rsidRPr="00A022C2">
        <w:rPr>
          <w:szCs w:val="24"/>
          <w:shd w:val="clear" w:color="auto" w:fill="FFFFFF"/>
          <w:lang w:val="az-Latn-AZ"/>
        </w:rPr>
        <w:t xml:space="preserve"> üzərində xüsusi hüquqlara malik olduqda</w:t>
      </w:r>
      <w:r w:rsidR="009C2E67">
        <w:rPr>
          <w:szCs w:val="24"/>
          <w:shd w:val="clear" w:color="auto" w:fill="FFFFFF"/>
          <w:lang w:val="az-Latn-AZ"/>
        </w:rPr>
        <w:t xml:space="preserve"> və satınalma predmetinin</w:t>
      </w:r>
      <w:r w:rsidR="009C2E67" w:rsidRPr="00A022C2">
        <w:rPr>
          <w:szCs w:val="24"/>
          <w:shd w:val="clear" w:color="auto" w:fill="FFFFFF"/>
          <w:lang w:val="az-Latn-AZ"/>
        </w:rPr>
        <w:t xml:space="preserve"> </w:t>
      </w:r>
      <w:r w:rsidR="000E36DB" w:rsidRPr="00A022C2">
        <w:rPr>
          <w:szCs w:val="24"/>
          <w:shd w:val="clear" w:color="auto" w:fill="FFFFFF"/>
          <w:lang w:val="az-Latn-AZ"/>
        </w:rPr>
        <w:t>əvəzedicisi və alternativi olmadıqda;</w:t>
      </w:r>
    </w:p>
    <w:p w14:paraId="186FE811" w14:textId="4A304848" w:rsidR="009C2E67" w:rsidRDefault="002B7502" w:rsidP="00A022C2">
      <w:pPr>
        <w:spacing w:line="240" w:lineRule="auto"/>
        <w:jc w:val="both"/>
        <w:rPr>
          <w:szCs w:val="24"/>
          <w:shd w:val="clear" w:color="auto" w:fill="FFFFFF"/>
          <w:lang w:val="az-Latn-AZ"/>
        </w:rPr>
      </w:pPr>
      <w:r>
        <w:rPr>
          <w:szCs w:val="24"/>
          <w:lang w:val="az-Latn-AZ"/>
        </w:rPr>
        <w:t>5</w:t>
      </w:r>
      <w:r w:rsidR="00A16204">
        <w:rPr>
          <w:szCs w:val="24"/>
          <w:lang w:val="az-Latn-AZ"/>
        </w:rPr>
        <w:t xml:space="preserve">.5.5.1.2. </w:t>
      </w:r>
      <w:r w:rsidR="009C2E67">
        <w:rPr>
          <w:szCs w:val="24"/>
          <w:lang w:val="az-Latn-AZ"/>
        </w:rPr>
        <w:t>S</w:t>
      </w:r>
      <w:r w:rsidR="009C2E67">
        <w:rPr>
          <w:szCs w:val="24"/>
          <w:shd w:val="clear" w:color="auto" w:fill="FFFFFF"/>
          <w:lang w:val="az-Latn-AZ"/>
        </w:rPr>
        <w:t>atınalma predmetinə</w:t>
      </w:r>
      <w:r w:rsidR="009C2E67" w:rsidRPr="00A022C2">
        <w:rPr>
          <w:szCs w:val="24"/>
          <w:shd w:val="clear" w:color="auto" w:fill="FFFFFF"/>
          <w:lang w:val="az-Latn-AZ"/>
        </w:rPr>
        <w:t xml:space="preserve"> </w:t>
      </w:r>
      <w:r w:rsidR="000E36DB" w:rsidRPr="00A022C2">
        <w:rPr>
          <w:szCs w:val="24"/>
          <w:shd w:val="clear" w:color="auto" w:fill="FFFFFF"/>
          <w:lang w:val="az-Latn-AZ"/>
        </w:rPr>
        <w:t>təcili tələbat yarandıqda</w:t>
      </w:r>
      <w:r w:rsidR="009C2E67">
        <w:rPr>
          <w:szCs w:val="24"/>
          <w:shd w:val="clear" w:color="auto" w:fill="FFFFFF"/>
          <w:lang w:val="az-Latn-AZ"/>
        </w:rPr>
        <w:t>:</w:t>
      </w:r>
    </w:p>
    <w:p w14:paraId="55AF3DDC" w14:textId="76F45B25" w:rsidR="000E36DB" w:rsidRPr="00A022C2" w:rsidRDefault="009C2E67" w:rsidP="00A022C2">
      <w:pPr>
        <w:spacing w:line="240" w:lineRule="auto"/>
        <w:jc w:val="both"/>
        <w:rPr>
          <w:szCs w:val="24"/>
          <w:shd w:val="clear" w:color="auto" w:fill="FFFFFF"/>
          <w:lang w:val="az-Latn-AZ"/>
        </w:rPr>
      </w:pPr>
      <w:r>
        <w:rPr>
          <w:szCs w:val="24"/>
          <w:shd w:val="clear" w:color="auto" w:fill="FFFFFF"/>
          <w:lang w:val="az-Latn-AZ"/>
        </w:rPr>
        <w:t xml:space="preserve">a) </w:t>
      </w:r>
      <w:r w:rsidR="000E36DB" w:rsidRPr="00A022C2">
        <w:rPr>
          <w:szCs w:val="24"/>
          <w:shd w:val="clear" w:color="auto" w:fill="FFFFFF"/>
          <w:lang w:val="az-Latn-AZ"/>
        </w:rPr>
        <w:t>tələbatın təcili olmasına gətirib çıxarmış halları qabaqcadan görmək qeyri-mümkün ol</w:t>
      </w:r>
      <w:r>
        <w:rPr>
          <w:szCs w:val="24"/>
          <w:shd w:val="clear" w:color="auto" w:fill="FFFFFF"/>
          <w:lang w:val="az-Latn-AZ"/>
        </w:rPr>
        <w:t>ars</w:t>
      </w:r>
      <w:r w:rsidR="000E36DB" w:rsidRPr="00A022C2">
        <w:rPr>
          <w:szCs w:val="24"/>
          <w:shd w:val="clear" w:color="auto" w:fill="FFFFFF"/>
          <w:lang w:val="az-Latn-AZ"/>
        </w:rPr>
        <w:t>a və ya bu hallar satınalan təşkilatın</w:t>
      </w:r>
      <w:r>
        <w:rPr>
          <w:szCs w:val="24"/>
          <w:shd w:val="clear" w:color="auto" w:fill="FFFFFF"/>
          <w:lang w:val="az-Latn-AZ"/>
        </w:rPr>
        <w:t xml:space="preserve"> bilərəkdən gözləməsinin</w:t>
      </w:r>
      <w:r w:rsidR="000E36DB" w:rsidRPr="00A022C2">
        <w:rPr>
          <w:szCs w:val="24"/>
          <w:shd w:val="clear" w:color="auto" w:fill="FFFFFF"/>
          <w:lang w:val="az-Latn-AZ"/>
        </w:rPr>
        <w:t xml:space="preserve"> nəticəsi olmadıqda;</w:t>
      </w:r>
    </w:p>
    <w:p w14:paraId="3EE4F691" w14:textId="37CC6AC6" w:rsidR="000E36DB" w:rsidRPr="00A022C2" w:rsidRDefault="009C2E67" w:rsidP="00A022C2">
      <w:pPr>
        <w:spacing w:line="240" w:lineRule="auto"/>
        <w:jc w:val="both"/>
        <w:rPr>
          <w:szCs w:val="24"/>
          <w:shd w:val="clear" w:color="auto" w:fill="FFFFFF"/>
          <w:lang w:val="az-Latn-AZ"/>
        </w:rPr>
      </w:pPr>
      <w:r>
        <w:rPr>
          <w:szCs w:val="24"/>
          <w:lang w:val="az-Latn-AZ"/>
        </w:rPr>
        <w:t xml:space="preserve">b) </w:t>
      </w:r>
      <w:r w:rsidRPr="009C2E67">
        <w:rPr>
          <w:szCs w:val="24"/>
          <w:shd w:val="clear" w:color="auto" w:fill="FFFFFF"/>
          <w:lang w:val="az-Latn-AZ"/>
        </w:rPr>
        <w:t>təbii fəlakətlər, texnoloji qəzalar, epidemiyalar baş verdikdə və fövqəladə xarakter daşıyan digər hallarda bilavasitə insanların həyat və sağlamlığına vurulan ziyanın qarşısının təcili alınması məqsədilə</w:t>
      </w:r>
      <w:r w:rsidR="000E36DB" w:rsidRPr="00A022C2">
        <w:rPr>
          <w:szCs w:val="24"/>
          <w:shd w:val="clear" w:color="auto" w:fill="FFFFFF"/>
          <w:lang w:val="az-Latn-AZ"/>
        </w:rPr>
        <w:t>;</w:t>
      </w:r>
    </w:p>
    <w:p w14:paraId="47B3EE4E" w14:textId="0D06731A" w:rsidR="003F69B0" w:rsidRDefault="002B7502" w:rsidP="00A022C2">
      <w:pPr>
        <w:rPr>
          <w:lang w:val="az-Latn-AZ"/>
        </w:rPr>
      </w:pPr>
      <w:r>
        <w:rPr>
          <w:szCs w:val="24"/>
          <w:lang w:val="az-Latn-AZ"/>
        </w:rPr>
        <w:lastRenderedPageBreak/>
        <w:t>5</w:t>
      </w:r>
      <w:r w:rsidR="00A16204" w:rsidRPr="00CA0EE5">
        <w:rPr>
          <w:szCs w:val="24"/>
          <w:lang w:val="az-Latn-AZ"/>
        </w:rPr>
        <w:t xml:space="preserve">.5.5.1.3. </w:t>
      </w:r>
      <w:r w:rsidR="00F6169B" w:rsidRPr="00A022C2">
        <w:rPr>
          <w:szCs w:val="24"/>
          <w:shd w:val="clear" w:color="auto" w:fill="FFFFFF"/>
          <w:lang w:val="az-Latn-AZ"/>
        </w:rPr>
        <w:t>S</w:t>
      </w:r>
      <w:r w:rsidR="000E36DB" w:rsidRPr="00A022C2">
        <w:rPr>
          <w:szCs w:val="24"/>
          <w:shd w:val="clear" w:color="auto" w:fill="FFFFFF"/>
          <w:lang w:val="az-Latn-AZ"/>
        </w:rPr>
        <w:t>atınalan təşkilat hər hansı</w:t>
      </w:r>
      <w:r w:rsidR="000E36DB" w:rsidRPr="008F6ED9">
        <w:rPr>
          <w:szCs w:val="24"/>
          <w:shd w:val="clear" w:color="auto" w:fill="FFFFFF"/>
          <w:lang w:val="az-Latn-AZ"/>
        </w:rPr>
        <w:t xml:space="preserve"> </w:t>
      </w:r>
      <w:r w:rsidR="008F6ED9" w:rsidRPr="008F6ED9">
        <w:rPr>
          <w:szCs w:val="24"/>
          <w:lang w:val="az-Latn-AZ"/>
        </w:rPr>
        <w:t>təchizatçıdan</w:t>
      </w:r>
      <w:r w:rsidR="000E36DB" w:rsidRPr="00A022C2">
        <w:rPr>
          <w:szCs w:val="24"/>
          <w:shd w:val="clear" w:color="auto" w:fill="FFFFFF"/>
          <w:lang w:val="az-Latn-AZ"/>
        </w:rPr>
        <w:t xml:space="preserve"> </w:t>
      </w:r>
      <w:r w:rsidR="009C2E67">
        <w:rPr>
          <w:szCs w:val="24"/>
          <w:shd w:val="clear" w:color="auto" w:fill="FFFFFF"/>
          <w:lang w:val="az-Latn-AZ"/>
        </w:rPr>
        <w:t>satınalma predmetini</w:t>
      </w:r>
      <w:r w:rsidR="000E36DB" w:rsidRPr="00A022C2">
        <w:rPr>
          <w:szCs w:val="24"/>
          <w:shd w:val="clear" w:color="auto" w:fill="FFFFFF"/>
          <w:lang w:val="az-Latn-AZ"/>
        </w:rPr>
        <w:t xml:space="preserve"> satın aldıqdan sonra standartlaşdırma mülahizələrinə </w:t>
      </w:r>
      <w:r w:rsidR="003F69B0">
        <w:rPr>
          <w:szCs w:val="24"/>
          <w:shd w:val="clear" w:color="auto" w:fill="FFFFFF"/>
          <w:lang w:val="az-Latn-AZ"/>
        </w:rPr>
        <w:t xml:space="preserve">əsasən </w:t>
      </w:r>
      <w:r w:rsidR="000E36DB" w:rsidRPr="00A022C2">
        <w:rPr>
          <w:szCs w:val="24"/>
          <w:shd w:val="clear" w:color="auto" w:fill="FFFFFF"/>
          <w:lang w:val="az-Latn-AZ"/>
        </w:rPr>
        <w:t xml:space="preserve">və ya mövcud </w:t>
      </w:r>
      <w:r w:rsidR="003F69B0">
        <w:rPr>
          <w:szCs w:val="24"/>
          <w:shd w:val="clear" w:color="auto" w:fill="FFFFFF"/>
          <w:lang w:val="az-Latn-AZ"/>
        </w:rPr>
        <w:t>satınalma predmetini</w:t>
      </w:r>
      <w:r w:rsidR="003F69B0" w:rsidRPr="00A022C2">
        <w:rPr>
          <w:szCs w:val="24"/>
          <w:shd w:val="clear" w:color="auto" w:fill="FFFFFF"/>
          <w:lang w:val="az-Latn-AZ"/>
        </w:rPr>
        <w:t xml:space="preserve"> </w:t>
      </w:r>
      <w:r w:rsidR="000E36DB" w:rsidRPr="00A022C2">
        <w:rPr>
          <w:szCs w:val="24"/>
          <w:shd w:val="clear" w:color="auto" w:fill="FFFFFF"/>
          <w:lang w:val="az-Latn-AZ"/>
        </w:rPr>
        <w:t xml:space="preserve">uyğunluğunu təmin etmək zərurəti baxımından </w:t>
      </w:r>
      <w:r w:rsidR="003F69B0">
        <w:rPr>
          <w:szCs w:val="24"/>
          <w:shd w:val="clear" w:color="auto" w:fill="FFFFFF"/>
          <w:lang w:val="az-Latn-AZ"/>
        </w:rPr>
        <w:t>satınalma predmetini</w:t>
      </w:r>
      <w:r w:rsidR="003F69B0" w:rsidRPr="00A022C2">
        <w:rPr>
          <w:szCs w:val="24"/>
          <w:shd w:val="clear" w:color="auto" w:fill="FFFFFF"/>
          <w:lang w:val="az-Latn-AZ"/>
        </w:rPr>
        <w:t xml:space="preserve"> </w:t>
      </w:r>
      <w:r w:rsidR="000E36DB" w:rsidRPr="00A022C2">
        <w:rPr>
          <w:szCs w:val="24"/>
          <w:shd w:val="clear" w:color="auto" w:fill="FFFFFF"/>
          <w:lang w:val="az-Latn-AZ"/>
        </w:rPr>
        <w:t xml:space="preserve">həmin </w:t>
      </w:r>
      <w:r w:rsidR="008F6ED9" w:rsidRPr="00D1492E">
        <w:rPr>
          <w:lang w:val="az-Latn-AZ"/>
        </w:rPr>
        <w:t>təchizatçı</w:t>
      </w:r>
      <w:r w:rsidR="008F6ED9">
        <w:rPr>
          <w:szCs w:val="24"/>
          <w:shd w:val="clear" w:color="auto" w:fill="FFFFFF"/>
          <w:lang w:val="az-Latn-AZ"/>
        </w:rPr>
        <w:t>dan</w:t>
      </w:r>
      <w:r w:rsidR="000E36DB" w:rsidRPr="00A022C2">
        <w:rPr>
          <w:szCs w:val="24"/>
          <w:shd w:val="clear" w:color="auto" w:fill="FFFFFF"/>
          <w:lang w:val="az-Latn-AZ"/>
        </w:rPr>
        <w:t xml:space="preserve"> satın alınması qənaətinə gəldikdə</w:t>
      </w:r>
      <w:r w:rsidR="003F69B0">
        <w:rPr>
          <w:szCs w:val="24"/>
          <w:shd w:val="clear" w:color="auto" w:fill="FFFFFF"/>
          <w:lang w:val="az-Latn-AZ"/>
        </w:rPr>
        <w:t>,</w:t>
      </w:r>
      <w:r w:rsidR="003F69B0" w:rsidRPr="006B5417">
        <w:rPr>
          <w:lang w:val="az-Latn-AZ"/>
        </w:rPr>
        <w:t xml:space="preserve"> </w:t>
      </w:r>
      <w:r w:rsidR="003F69B0" w:rsidRPr="003F69B0">
        <w:rPr>
          <w:szCs w:val="24"/>
          <w:shd w:val="clear" w:color="auto" w:fill="FFFFFF"/>
          <w:lang w:val="az-Latn-AZ"/>
        </w:rPr>
        <w:t>habelə keçirilməsi planlaşdırılan satınalma texnoloji və ya müəlliflik hüququ baxımından əvvəlki satınalma predmetinin davamı olduqda</w:t>
      </w:r>
      <w:r w:rsidR="003F69B0">
        <w:rPr>
          <w:szCs w:val="24"/>
          <w:shd w:val="clear" w:color="auto" w:fill="FFFFFF"/>
          <w:lang w:val="az-Latn-AZ"/>
        </w:rPr>
        <w:t>;</w:t>
      </w:r>
      <w:r w:rsidR="003F69B0" w:rsidRPr="006B5417">
        <w:rPr>
          <w:lang w:val="az-Latn-AZ"/>
        </w:rPr>
        <w:t xml:space="preserve"> </w:t>
      </w:r>
    </w:p>
    <w:p w14:paraId="53CA07C5" w14:textId="4B7A54AE" w:rsidR="008F4830" w:rsidRDefault="002B7502" w:rsidP="008F4830">
      <w:pPr>
        <w:rPr>
          <w:lang w:val="az-Latn-AZ"/>
        </w:rPr>
      </w:pPr>
      <w:r>
        <w:rPr>
          <w:szCs w:val="24"/>
          <w:lang w:val="az-Latn-AZ"/>
        </w:rPr>
        <w:t>5</w:t>
      </w:r>
      <w:r w:rsidR="003F69B0" w:rsidRPr="0055048A">
        <w:rPr>
          <w:szCs w:val="24"/>
          <w:lang w:val="az-Latn-AZ"/>
        </w:rPr>
        <w:t>.</w:t>
      </w:r>
      <w:r w:rsidR="00A16204">
        <w:rPr>
          <w:szCs w:val="24"/>
          <w:lang w:val="az-Latn-AZ"/>
        </w:rPr>
        <w:t>5.</w:t>
      </w:r>
      <w:r w:rsidR="003F69B0">
        <w:rPr>
          <w:szCs w:val="24"/>
          <w:lang w:val="az-Latn-AZ"/>
        </w:rPr>
        <w:t>5</w:t>
      </w:r>
      <w:r w:rsidR="003F69B0" w:rsidRPr="0055048A">
        <w:rPr>
          <w:szCs w:val="24"/>
          <w:lang w:val="az-Latn-AZ"/>
        </w:rPr>
        <w:t>.</w:t>
      </w:r>
      <w:r w:rsidR="003F69B0">
        <w:rPr>
          <w:szCs w:val="24"/>
          <w:lang w:val="az-Latn-AZ"/>
        </w:rPr>
        <w:t xml:space="preserve">1.4. </w:t>
      </w:r>
      <w:r w:rsidR="003F69B0" w:rsidRPr="003F69B0">
        <w:rPr>
          <w:szCs w:val="24"/>
          <w:shd w:val="clear" w:color="auto" w:fill="FFFFFF"/>
          <w:lang w:val="az-Latn-AZ"/>
        </w:rPr>
        <w:t>satınalma predmeti kəşfiyyat və əks-kəşfiyyat fəaliyyətini təmin edən tələbata aid olduqda.</w:t>
      </w:r>
      <w:r w:rsidR="008F4830" w:rsidRPr="006B5417">
        <w:rPr>
          <w:lang w:val="az-Latn-AZ"/>
        </w:rPr>
        <w:t xml:space="preserve"> </w:t>
      </w:r>
    </w:p>
    <w:p w14:paraId="1915D7D3" w14:textId="24BAEDDF" w:rsidR="008F4830" w:rsidRDefault="002B7502" w:rsidP="008F4830">
      <w:pPr>
        <w:rPr>
          <w:szCs w:val="24"/>
          <w:shd w:val="clear" w:color="auto" w:fill="FFFFFF"/>
          <w:lang w:val="az-Latn-AZ"/>
        </w:rPr>
      </w:pPr>
      <w:r>
        <w:rPr>
          <w:szCs w:val="24"/>
          <w:lang w:val="az-Latn-AZ"/>
        </w:rPr>
        <w:t>5</w:t>
      </w:r>
      <w:r w:rsidR="008F4830" w:rsidRPr="00A022C2">
        <w:rPr>
          <w:szCs w:val="24"/>
          <w:lang w:val="az-Latn-AZ"/>
        </w:rPr>
        <w:t>.</w:t>
      </w:r>
      <w:r w:rsidR="008F4830">
        <w:rPr>
          <w:szCs w:val="24"/>
          <w:lang w:val="az-Latn-AZ"/>
        </w:rPr>
        <w:t>5</w:t>
      </w:r>
      <w:r w:rsidR="008F4830" w:rsidRPr="00A022C2">
        <w:rPr>
          <w:szCs w:val="24"/>
          <w:lang w:val="az-Latn-AZ"/>
        </w:rPr>
        <w:t>.</w:t>
      </w:r>
      <w:r w:rsidR="00A16204">
        <w:rPr>
          <w:szCs w:val="24"/>
          <w:lang w:val="az-Latn-AZ"/>
        </w:rPr>
        <w:t>5.</w:t>
      </w:r>
      <w:r w:rsidR="008F4830">
        <w:rPr>
          <w:szCs w:val="24"/>
          <w:lang w:val="az-Latn-AZ"/>
        </w:rPr>
        <w:t>2</w:t>
      </w:r>
      <w:r w:rsidR="008F4830" w:rsidRPr="008F4830">
        <w:rPr>
          <w:szCs w:val="24"/>
          <w:shd w:val="clear" w:color="auto" w:fill="FFFFFF"/>
          <w:lang w:val="az-Latn-AZ"/>
        </w:rPr>
        <w:t>. Satınalan təşkilat bir mənbədən satınalma metodunu tətbiq etmək istədiyi halda, satınalma komissiyası müəyyən etdiyi təchizatçı</w:t>
      </w:r>
      <w:r w:rsidR="00A16204">
        <w:rPr>
          <w:szCs w:val="24"/>
          <w:shd w:val="clear" w:color="auto" w:fill="FFFFFF"/>
          <w:lang w:val="az-Latn-AZ"/>
        </w:rPr>
        <w:t>(lara)ya</w:t>
      </w:r>
      <w:r w:rsidR="008F4830" w:rsidRPr="008F4830">
        <w:rPr>
          <w:szCs w:val="24"/>
          <w:shd w:val="clear" w:color="auto" w:fill="FFFFFF"/>
          <w:lang w:val="az-Latn-AZ"/>
        </w:rPr>
        <w:t xml:space="preserve"> şərtlər toplusunu təqdim edir (bu </w:t>
      </w:r>
      <w:r w:rsidR="008F4830">
        <w:rPr>
          <w:szCs w:val="24"/>
          <w:shd w:val="clear" w:color="auto" w:fill="FFFFFF"/>
          <w:lang w:val="az-Latn-AZ"/>
        </w:rPr>
        <w:t>Metodiki Göstərişin</w:t>
      </w:r>
      <w:r w:rsidR="008F4830" w:rsidRPr="008F4830">
        <w:rPr>
          <w:szCs w:val="24"/>
          <w:shd w:val="clear" w:color="auto" w:fill="FFFFFF"/>
          <w:lang w:val="az-Latn-AZ"/>
        </w:rPr>
        <w:t xml:space="preserve"> </w:t>
      </w:r>
      <w:r w:rsidR="00E75FC6">
        <w:rPr>
          <w:szCs w:val="24"/>
          <w:lang w:val="az-Latn-AZ"/>
        </w:rPr>
        <w:t>5</w:t>
      </w:r>
      <w:r w:rsidR="00A16204" w:rsidRPr="00CA0EE5">
        <w:rPr>
          <w:szCs w:val="24"/>
          <w:lang w:val="az-Latn-AZ"/>
        </w:rPr>
        <w:t>.5.5.1.1.</w:t>
      </w:r>
      <w:r w:rsidR="008F4830">
        <w:rPr>
          <w:szCs w:val="24"/>
          <w:shd w:val="clear" w:color="auto" w:fill="FFFFFF"/>
          <w:lang w:val="az-Latn-AZ"/>
        </w:rPr>
        <w:t xml:space="preserve">-ci </w:t>
      </w:r>
      <w:r w:rsidR="007C12B3">
        <w:rPr>
          <w:szCs w:val="24"/>
          <w:shd w:val="clear" w:color="auto" w:fill="FFFFFF"/>
          <w:lang w:val="az-Latn-AZ"/>
        </w:rPr>
        <w:t>yarım</w:t>
      </w:r>
      <w:r w:rsidR="008F4830">
        <w:rPr>
          <w:szCs w:val="24"/>
          <w:shd w:val="clear" w:color="auto" w:fill="FFFFFF"/>
          <w:lang w:val="az-Latn-AZ"/>
        </w:rPr>
        <w:t xml:space="preserve">bəndində </w:t>
      </w:r>
      <w:r w:rsidR="008F4830" w:rsidRPr="008F4830">
        <w:rPr>
          <w:szCs w:val="24"/>
          <w:shd w:val="clear" w:color="auto" w:fill="FFFFFF"/>
          <w:lang w:val="az-Latn-AZ"/>
        </w:rPr>
        <w:t>qeyd olunan hal üzrə konkret təchizatçıya) və təklifləri alır.</w:t>
      </w:r>
    </w:p>
    <w:p w14:paraId="760567BB" w14:textId="69FF3E02" w:rsidR="008F4830" w:rsidRPr="008F4830" w:rsidRDefault="002B7502" w:rsidP="008F4830">
      <w:pPr>
        <w:rPr>
          <w:szCs w:val="24"/>
          <w:shd w:val="clear" w:color="auto" w:fill="FFFFFF"/>
          <w:lang w:val="az-Latn-AZ"/>
        </w:rPr>
      </w:pPr>
      <w:r>
        <w:rPr>
          <w:szCs w:val="24"/>
          <w:lang w:val="az-Latn-AZ"/>
        </w:rPr>
        <w:t>5</w:t>
      </w:r>
      <w:r w:rsidR="00A16204">
        <w:rPr>
          <w:szCs w:val="24"/>
          <w:lang w:val="az-Latn-AZ"/>
        </w:rPr>
        <w:t>.5.5.3.</w:t>
      </w:r>
      <w:r w:rsidR="008F4830" w:rsidRPr="008F4830">
        <w:rPr>
          <w:szCs w:val="24"/>
          <w:shd w:val="clear" w:color="auto" w:fill="FFFFFF"/>
          <w:lang w:val="az-Latn-AZ"/>
        </w:rPr>
        <w:t xml:space="preserve">Satınalma komissiyası təqdim edilmiş təklifləri </w:t>
      </w:r>
      <w:r w:rsidR="00A16204" w:rsidRPr="008F4830">
        <w:rPr>
          <w:szCs w:val="24"/>
          <w:shd w:val="clear" w:color="auto" w:fill="FFFFFF"/>
          <w:lang w:val="az-Latn-AZ"/>
        </w:rPr>
        <w:t>qiymətləndi</w:t>
      </w:r>
      <w:r w:rsidR="00A16204">
        <w:rPr>
          <w:szCs w:val="24"/>
          <w:shd w:val="clear" w:color="auto" w:fill="FFFFFF"/>
          <w:lang w:val="az-Latn-AZ"/>
        </w:rPr>
        <w:t xml:space="preserve">rərək </w:t>
      </w:r>
      <w:r w:rsidR="00A16204" w:rsidRPr="00CA0EE5">
        <w:rPr>
          <w:szCs w:val="24"/>
          <w:shd w:val="clear" w:color="auto" w:fill="FFFFFF"/>
          <w:lang w:val="az-Latn-AZ"/>
        </w:rPr>
        <w:t>tələblərə uyğun olan təchizatçı</w:t>
      </w:r>
      <w:r w:rsidR="00A16204">
        <w:rPr>
          <w:szCs w:val="24"/>
          <w:shd w:val="clear" w:color="auto" w:fill="FFFFFF"/>
          <w:lang w:val="az-Latn-AZ"/>
        </w:rPr>
        <w:t>(ları)nı</w:t>
      </w:r>
      <w:r w:rsidR="00A16204" w:rsidRPr="00CA0EE5">
        <w:rPr>
          <w:szCs w:val="24"/>
          <w:shd w:val="clear" w:color="auto" w:fill="FFFFFF"/>
          <w:lang w:val="az-Latn-AZ"/>
        </w:rPr>
        <w:t xml:space="preserve"> seçir</w:t>
      </w:r>
      <w:r w:rsidR="00A16204" w:rsidRPr="00CA0EE5" w:rsidDel="00CA0EE5">
        <w:rPr>
          <w:szCs w:val="24"/>
          <w:shd w:val="clear" w:color="auto" w:fill="FFFFFF"/>
          <w:lang w:val="az-Latn-AZ"/>
        </w:rPr>
        <w:t xml:space="preserve"> </w:t>
      </w:r>
      <w:r w:rsidR="008F4830" w:rsidRPr="008F4830">
        <w:rPr>
          <w:szCs w:val="24"/>
          <w:shd w:val="clear" w:color="auto" w:fill="FFFFFF"/>
          <w:lang w:val="az-Latn-AZ"/>
        </w:rPr>
        <w:t>və 10 (on) iş günü müddətində razılıq alınması üçün nəzarət orqanına müraciət edir. Müraciətdə satınalma müqaviləsinin bağlanılması nəzərdə tutulan təchizatçının seçilməsi əsaslandırılır, habelə olduğu halda digər təchizatçıların təklifləri qiymətləndirilməklə müqayisəli şəkildə göstərilir.</w:t>
      </w:r>
    </w:p>
    <w:p w14:paraId="486965F9" w14:textId="1FD1F1D6" w:rsidR="008F4830" w:rsidRPr="008F4830" w:rsidRDefault="002B7502" w:rsidP="008F4830">
      <w:pPr>
        <w:rPr>
          <w:szCs w:val="24"/>
          <w:shd w:val="clear" w:color="auto" w:fill="FFFFFF"/>
          <w:lang w:val="az-Latn-AZ"/>
        </w:rPr>
      </w:pPr>
      <w:r>
        <w:rPr>
          <w:szCs w:val="24"/>
          <w:lang w:val="az-Latn-AZ"/>
        </w:rPr>
        <w:t>5</w:t>
      </w:r>
      <w:r w:rsidR="00A16204">
        <w:rPr>
          <w:szCs w:val="24"/>
          <w:lang w:val="az-Latn-AZ"/>
        </w:rPr>
        <w:t>.5.5</w:t>
      </w:r>
      <w:r w:rsidR="00A16204" w:rsidRPr="008F4830">
        <w:rPr>
          <w:szCs w:val="24"/>
          <w:shd w:val="clear" w:color="auto" w:fill="FFFFFF"/>
          <w:lang w:val="az-Latn-AZ"/>
        </w:rPr>
        <w:t>.</w:t>
      </w:r>
      <w:r w:rsidR="00A16204">
        <w:rPr>
          <w:szCs w:val="24"/>
          <w:shd w:val="clear" w:color="auto" w:fill="FFFFFF"/>
          <w:lang w:val="az-Latn-AZ"/>
        </w:rPr>
        <w:t>4.</w:t>
      </w:r>
      <w:r w:rsidR="00A16204" w:rsidRPr="008F4830">
        <w:rPr>
          <w:szCs w:val="24"/>
          <w:shd w:val="clear" w:color="auto" w:fill="FFFFFF"/>
          <w:lang w:val="az-Latn-AZ"/>
        </w:rPr>
        <w:t xml:space="preserve"> </w:t>
      </w:r>
      <w:r w:rsidR="008F4830" w:rsidRPr="008F4830">
        <w:rPr>
          <w:szCs w:val="24"/>
          <w:shd w:val="clear" w:color="auto" w:fill="FFFFFF"/>
          <w:lang w:val="az-Latn-AZ"/>
        </w:rPr>
        <w:t>Nəzarət orqanının razılığı satınalma müqaviləsinin bağlanılması üçün əsas götürülür. Bir mənbədən satınalma metodunun tətbiqinə razılıq verildiyi tarixdən 30 (otuz) iş günü ərzində satınalma müqaviləsi bağlanılmadığı halda, müvafiq razılıq öz hüquqi qüvvəsini itirir.</w:t>
      </w:r>
    </w:p>
    <w:p w14:paraId="0E95EE22" w14:textId="36E78D1E" w:rsidR="000E36DB" w:rsidRDefault="002B7502">
      <w:pPr>
        <w:spacing w:line="240" w:lineRule="auto"/>
        <w:jc w:val="both"/>
        <w:rPr>
          <w:szCs w:val="24"/>
          <w:shd w:val="clear" w:color="auto" w:fill="FFFFFF"/>
          <w:lang w:val="az-Latn-AZ"/>
        </w:rPr>
      </w:pPr>
      <w:r>
        <w:rPr>
          <w:szCs w:val="24"/>
          <w:lang w:val="az-Latn-AZ"/>
        </w:rPr>
        <w:t>5</w:t>
      </w:r>
      <w:r w:rsidR="00AE596D">
        <w:rPr>
          <w:szCs w:val="24"/>
          <w:lang w:val="az-Latn-AZ"/>
        </w:rPr>
        <w:t xml:space="preserve">.5.5.5. </w:t>
      </w:r>
      <w:r w:rsidR="003F69B0" w:rsidRPr="006B5417">
        <w:rPr>
          <w:szCs w:val="24"/>
          <w:lang w:val="az-Latn-AZ"/>
        </w:rPr>
        <w:t>Bir mənbədən satınalma</w:t>
      </w:r>
      <w:r w:rsidR="003F69B0" w:rsidRPr="00A40F39" w:rsidDel="009C2E67">
        <w:rPr>
          <w:szCs w:val="24"/>
          <w:lang w:val="az-Latn-AZ"/>
        </w:rPr>
        <w:t xml:space="preserve"> </w:t>
      </w:r>
      <w:r w:rsidR="000E36DB" w:rsidRPr="00A022C2">
        <w:rPr>
          <w:szCs w:val="24"/>
          <w:shd w:val="clear" w:color="auto" w:fill="FFFFFF"/>
          <w:lang w:val="az-Latn-AZ"/>
        </w:rPr>
        <w:t>metod</w:t>
      </w:r>
      <w:r w:rsidR="003F69B0">
        <w:rPr>
          <w:szCs w:val="24"/>
          <w:shd w:val="clear" w:color="auto" w:fill="FFFFFF"/>
          <w:lang w:val="az-Latn-AZ"/>
        </w:rPr>
        <w:t>u</w:t>
      </w:r>
      <w:r w:rsidR="000E36DB" w:rsidRPr="00A022C2">
        <w:rPr>
          <w:szCs w:val="24"/>
          <w:shd w:val="clear" w:color="auto" w:fill="FFFFFF"/>
          <w:lang w:val="az-Latn-AZ"/>
        </w:rPr>
        <w:t>n</w:t>
      </w:r>
      <w:r w:rsidR="003F69B0">
        <w:rPr>
          <w:szCs w:val="24"/>
          <w:shd w:val="clear" w:color="auto" w:fill="FFFFFF"/>
          <w:lang w:val="az-Latn-AZ"/>
        </w:rPr>
        <w:t>un</w:t>
      </w:r>
      <w:r w:rsidR="000E36DB" w:rsidRPr="00A022C2">
        <w:rPr>
          <w:szCs w:val="24"/>
          <w:shd w:val="clear" w:color="auto" w:fill="FFFFFF"/>
          <w:lang w:val="az-Latn-AZ"/>
        </w:rPr>
        <w:t xml:space="preserve"> tətbiqi zəruri olduqda sifarişçi </w:t>
      </w:r>
      <w:r w:rsidR="00FB114E">
        <w:rPr>
          <w:szCs w:val="24"/>
          <w:shd w:val="clear" w:color="auto" w:fill="FFFFFF"/>
          <w:lang w:val="az-Latn-AZ"/>
        </w:rPr>
        <w:t xml:space="preserve">struktur </w:t>
      </w:r>
      <w:r w:rsidR="00042B6B">
        <w:rPr>
          <w:szCs w:val="24"/>
          <w:shd w:val="clear" w:color="auto" w:fill="FFFFFF"/>
          <w:lang w:val="az-Latn-AZ"/>
        </w:rPr>
        <w:t xml:space="preserve">bölmə </w:t>
      </w:r>
      <w:r w:rsidR="000E36DB" w:rsidRPr="00A022C2">
        <w:rPr>
          <w:szCs w:val="24"/>
          <w:shd w:val="clear" w:color="auto" w:fill="FFFFFF"/>
          <w:lang w:val="az-Latn-AZ"/>
        </w:rPr>
        <w:t xml:space="preserve">müvafiq formanı (bu </w:t>
      </w:r>
      <w:r w:rsidR="009A22E2">
        <w:rPr>
          <w:szCs w:val="24"/>
          <w:shd w:val="clear" w:color="auto" w:fill="FFFFFF"/>
          <w:lang w:val="az-Latn-AZ"/>
        </w:rPr>
        <w:t>Metod</w:t>
      </w:r>
      <w:r w:rsidR="003F69B0">
        <w:rPr>
          <w:szCs w:val="24"/>
          <w:shd w:val="clear" w:color="auto" w:fill="FFFFFF"/>
          <w:lang w:val="az-Latn-AZ"/>
        </w:rPr>
        <w:t>i</w:t>
      </w:r>
      <w:r w:rsidR="009A22E2">
        <w:rPr>
          <w:szCs w:val="24"/>
          <w:shd w:val="clear" w:color="auto" w:fill="FFFFFF"/>
          <w:lang w:val="az-Latn-AZ"/>
        </w:rPr>
        <w:t>ki Göstərişin</w:t>
      </w:r>
      <w:r w:rsidR="000E36DB" w:rsidRPr="00A022C2">
        <w:rPr>
          <w:szCs w:val="24"/>
          <w:shd w:val="clear" w:color="auto" w:fill="FFFFFF"/>
          <w:lang w:val="az-Latn-AZ"/>
        </w:rPr>
        <w:t xml:space="preserve"> </w:t>
      </w:r>
      <w:r w:rsidR="00EE70DF">
        <w:rPr>
          <w:szCs w:val="24"/>
          <w:shd w:val="clear" w:color="auto" w:fill="FFFFFF"/>
          <w:lang w:val="az-Latn-AZ"/>
        </w:rPr>
        <w:t>1</w:t>
      </w:r>
      <w:r w:rsidR="009C2F96" w:rsidRPr="00A022C2">
        <w:rPr>
          <w:szCs w:val="24"/>
          <w:shd w:val="clear" w:color="auto" w:fill="FFFFFF"/>
          <w:lang w:val="az-Latn-AZ"/>
        </w:rPr>
        <w:t xml:space="preserve"> </w:t>
      </w:r>
      <w:r w:rsidR="000E36DB" w:rsidRPr="00A022C2">
        <w:rPr>
          <w:szCs w:val="24"/>
          <w:shd w:val="clear" w:color="auto" w:fill="FFFFFF"/>
          <w:lang w:val="az-Latn-AZ"/>
        </w:rPr>
        <w:t>nömrəli Əlavə</w:t>
      </w:r>
      <w:r w:rsidR="009A22E2">
        <w:rPr>
          <w:szCs w:val="24"/>
          <w:shd w:val="clear" w:color="auto" w:fill="FFFFFF"/>
          <w:lang w:val="az-Latn-AZ"/>
        </w:rPr>
        <w:t>si</w:t>
      </w:r>
      <w:r w:rsidR="000E36DB" w:rsidRPr="00A022C2">
        <w:rPr>
          <w:szCs w:val="24"/>
          <w:shd w:val="clear" w:color="auto" w:fill="FFFFFF"/>
          <w:lang w:val="az-Latn-AZ"/>
        </w:rPr>
        <w:t>) dolduraraq satınalma bölməsinə tələb məlumatlarına əlavə etməklə təqdim edir.</w:t>
      </w:r>
    </w:p>
    <w:p w14:paraId="427A5985" w14:textId="5B15B13F" w:rsidR="00AE596D" w:rsidRPr="00FE3559" w:rsidRDefault="002B7502" w:rsidP="00AE596D">
      <w:pPr>
        <w:spacing w:after="0" w:line="240" w:lineRule="auto"/>
        <w:rPr>
          <w:b/>
          <w:szCs w:val="24"/>
          <w:lang w:val="az-Latn-AZ"/>
        </w:rPr>
      </w:pPr>
      <w:r>
        <w:rPr>
          <w:rFonts w:eastAsia="MS Mincho"/>
          <w:b/>
          <w:bCs/>
          <w:szCs w:val="24"/>
          <w:lang w:val="az-Latn-AZ" w:eastAsia="ru-RU"/>
        </w:rPr>
        <w:t>5</w:t>
      </w:r>
      <w:r w:rsidR="00AE596D">
        <w:rPr>
          <w:rFonts w:eastAsia="MS Mincho"/>
          <w:b/>
          <w:bCs/>
          <w:szCs w:val="24"/>
          <w:lang w:val="az-Latn-AZ" w:eastAsia="ru-RU"/>
        </w:rPr>
        <w:t xml:space="preserve">.6. </w:t>
      </w:r>
      <w:r w:rsidR="00AE596D" w:rsidRPr="00FE3559">
        <w:rPr>
          <w:rFonts w:eastAsia="Times New Roman"/>
          <w:b/>
          <w:bCs/>
          <w:color w:val="000000"/>
          <w:szCs w:val="24"/>
          <w:bdr w:val="none" w:sz="0" w:space="0" w:color="auto" w:frame="1"/>
          <w:lang w:val="az-Latn-AZ" w:eastAsia="az-Latn-AZ"/>
        </w:rPr>
        <w:t>Çərçivə sazişlərinə dair ümumi tələblər</w:t>
      </w:r>
    </w:p>
    <w:p w14:paraId="41EA656B" w14:textId="6A3DA5E3" w:rsidR="00830D3A" w:rsidRDefault="00830D3A">
      <w:pPr>
        <w:spacing w:line="240" w:lineRule="auto"/>
        <w:jc w:val="both"/>
        <w:rPr>
          <w:szCs w:val="24"/>
          <w:shd w:val="clear" w:color="auto" w:fill="FFFFFF"/>
          <w:lang w:val="az-Latn-AZ"/>
        </w:rPr>
      </w:pPr>
      <w:r w:rsidRPr="00830D3A">
        <w:rPr>
          <w:szCs w:val="24"/>
          <w:shd w:val="clear" w:color="auto" w:fill="FFFFFF"/>
          <w:lang w:val="az-Latn-AZ"/>
        </w:rPr>
        <w:t>Satınalan təşkilat nəqliyyat vasitəsi, maşın, dəzgah, avadanlıq, texnika və qurğulara dövri və ya təkrar texniki xidmətin göstərilməsi (həmin xidmətlərin ayrılmaz tərkib hissəsi olan malların təqdim edilməsi də daxil olmaqla) məqsədilə açıq tender və ya kotirovka sorğusu metodlarını tətbiq etməklə çərçivə sazişi bağlaya bilər.</w:t>
      </w:r>
      <w:r w:rsidR="00B67340">
        <w:rPr>
          <w:szCs w:val="24"/>
          <w:shd w:val="clear" w:color="auto" w:fill="FFFFFF"/>
          <w:lang w:val="az-Latn-AZ"/>
        </w:rPr>
        <w:t xml:space="preserve"> </w:t>
      </w:r>
      <w:r w:rsidR="00B67340" w:rsidRPr="006B5417">
        <w:rPr>
          <w:lang w:val="az-Latn-AZ"/>
        </w:rPr>
        <w:t>Ç</w:t>
      </w:r>
      <w:r w:rsidR="00B67340" w:rsidRPr="00B67340">
        <w:rPr>
          <w:szCs w:val="24"/>
          <w:shd w:val="clear" w:color="auto" w:fill="FFFFFF"/>
          <w:lang w:val="az-Latn-AZ"/>
        </w:rPr>
        <w:t>ərçivə sazişinin bağlanması ilə nəticələnən açıq tender və ya kotirovka sorğusu metodları</w:t>
      </w:r>
      <w:r w:rsidR="00B67340" w:rsidRPr="006B5417">
        <w:rPr>
          <w:lang w:val="az-Latn-AZ"/>
        </w:rPr>
        <w:t xml:space="preserve"> </w:t>
      </w:r>
      <w:r w:rsidR="00B67340" w:rsidRPr="00B67340">
        <w:rPr>
          <w:szCs w:val="24"/>
          <w:shd w:val="clear" w:color="auto" w:fill="FFFFFF"/>
          <w:lang w:val="az-Latn-AZ"/>
        </w:rPr>
        <w:t>yalnız nəzarət orqanının razılığı ilə tətbiq edilə bilər</w:t>
      </w:r>
      <w:r w:rsidR="00B67340">
        <w:rPr>
          <w:szCs w:val="24"/>
          <w:shd w:val="clear" w:color="auto" w:fill="FFFFFF"/>
          <w:lang w:val="az-Latn-AZ"/>
        </w:rPr>
        <w:t>.</w:t>
      </w:r>
    </w:p>
    <w:p w14:paraId="28DD401B" w14:textId="4DA8045D" w:rsidR="000E36DB" w:rsidRPr="007F165B" w:rsidRDefault="002B7502" w:rsidP="000E36DB">
      <w:pPr>
        <w:pStyle w:val="1"/>
        <w:spacing w:after="240" w:line="240" w:lineRule="auto"/>
        <w:jc w:val="both"/>
        <w:rPr>
          <w:rFonts w:ascii="Arial" w:hAnsi="Arial" w:cs="Arial"/>
          <w:sz w:val="24"/>
          <w:szCs w:val="24"/>
          <w:shd w:val="clear" w:color="auto" w:fill="FFFFFF"/>
          <w:lang w:val="az-Latn-AZ"/>
        </w:rPr>
      </w:pPr>
      <w:r>
        <w:rPr>
          <w:rFonts w:ascii="Arial" w:hAnsi="Arial" w:cs="Arial"/>
          <w:sz w:val="24"/>
          <w:szCs w:val="24"/>
          <w:shd w:val="clear" w:color="auto" w:fill="FFFFFF"/>
          <w:lang w:val="az-Latn-AZ"/>
        </w:rPr>
        <w:t>5</w:t>
      </w:r>
      <w:r w:rsidR="00AE596D" w:rsidRPr="007F165B">
        <w:rPr>
          <w:rFonts w:ascii="Arial" w:hAnsi="Arial" w:cs="Arial"/>
          <w:sz w:val="24"/>
          <w:szCs w:val="24"/>
          <w:shd w:val="clear" w:color="auto" w:fill="FFFFFF"/>
          <w:lang w:val="az-Latn-AZ"/>
        </w:rPr>
        <w:t xml:space="preserve">.7. </w:t>
      </w:r>
      <w:r w:rsidR="000E36DB" w:rsidRPr="007F165B">
        <w:rPr>
          <w:rFonts w:ascii="Arial" w:hAnsi="Arial" w:cs="Arial"/>
          <w:sz w:val="24"/>
          <w:szCs w:val="24"/>
          <w:shd w:val="clear" w:color="auto" w:fill="FFFFFF"/>
          <w:lang w:val="az-Latn-AZ"/>
        </w:rPr>
        <w:t>Qiymətləndirmə strategiyasının müəyyənləşdirilməsi</w:t>
      </w:r>
    </w:p>
    <w:p w14:paraId="4AF116A9" w14:textId="5E3169DC" w:rsidR="000E36DB" w:rsidRDefault="00B37775" w:rsidP="000E36DB">
      <w:pPr>
        <w:jc w:val="both"/>
        <w:rPr>
          <w:szCs w:val="24"/>
          <w:lang w:val="az-Latn-AZ"/>
        </w:rPr>
      </w:pPr>
      <w:r>
        <w:rPr>
          <w:szCs w:val="24"/>
          <w:lang w:val="az-Latn-AZ"/>
        </w:rPr>
        <w:t>5.7.1.</w:t>
      </w:r>
      <w:r w:rsidR="000E36DB" w:rsidRPr="007F165B">
        <w:rPr>
          <w:szCs w:val="24"/>
          <w:lang w:val="az-Latn-AZ"/>
        </w:rPr>
        <w:t xml:space="preserve">Potensial təchizatçıların təkliflərinin şəffaf və obyektiv şəkildə qiymətləndirilməsi üçün qiymətləndirmə meyarları və prosedurları </w:t>
      </w:r>
      <w:r w:rsidR="00AE596D" w:rsidRPr="007F165B">
        <w:rPr>
          <w:szCs w:val="24"/>
          <w:lang w:val="az-Latn-AZ"/>
        </w:rPr>
        <w:t xml:space="preserve">hər satınalma metoduna uyğun </w:t>
      </w:r>
      <w:r w:rsidR="000E36DB" w:rsidRPr="007F165B">
        <w:rPr>
          <w:szCs w:val="24"/>
          <w:lang w:val="az-Latn-AZ"/>
        </w:rPr>
        <w:t xml:space="preserve">əvvəlcədən müəyyən </w:t>
      </w:r>
      <w:r w:rsidR="00AE596D" w:rsidRPr="007F165B">
        <w:rPr>
          <w:szCs w:val="24"/>
          <w:lang w:val="az-Latn-AZ"/>
        </w:rPr>
        <w:t>edilərək</w:t>
      </w:r>
      <w:r w:rsidR="00AE596D" w:rsidRPr="007F165B" w:rsidDel="00AE596D">
        <w:rPr>
          <w:szCs w:val="24"/>
          <w:lang w:val="az-Latn-AZ"/>
        </w:rPr>
        <w:t xml:space="preserve"> </w:t>
      </w:r>
      <w:r w:rsidR="000E36DB" w:rsidRPr="007F165B">
        <w:rPr>
          <w:szCs w:val="24"/>
          <w:lang w:val="az-Latn-AZ"/>
        </w:rPr>
        <w:t>şərtlər toplusunda əks etdirilməlidir.</w:t>
      </w:r>
    </w:p>
    <w:p w14:paraId="28B6FB42" w14:textId="51D891EF" w:rsidR="00031B6F" w:rsidRDefault="00031B6F" w:rsidP="000E36DB">
      <w:pPr>
        <w:jc w:val="both"/>
        <w:rPr>
          <w:szCs w:val="24"/>
          <w:lang w:val="az-Latn-AZ"/>
        </w:rPr>
      </w:pPr>
      <w:r>
        <w:rPr>
          <w:szCs w:val="24"/>
          <w:lang w:val="az-Latn-AZ"/>
        </w:rPr>
        <w:t xml:space="preserve">5.7.2. </w:t>
      </w:r>
      <w:r w:rsidRPr="00031B6F">
        <w:rPr>
          <w:szCs w:val="24"/>
          <w:lang w:val="az-Latn-AZ"/>
        </w:rPr>
        <w:t xml:space="preserve">Satınalma komissiyası təklifləri qiymətləndirərkən, yerli mənşəli satınalma predmeti üzrə təklifin xeyrinə 20 faizə qədər həcmdə satınalma güzəşti tətbiq edir. Tətbiq edilmiş satınalma güzəşti yekun protokolda qeyd olunur. Satınalma güzəşti qeyri-neft məhsullarının istehsalı sahəsində investisiyaların stimullaşdırılması məqsədilə </w:t>
      </w:r>
      <w:r w:rsidR="005865BE" w:rsidRPr="00031B6F">
        <w:rPr>
          <w:szCs w:val="24"/>
          <w:lang w:val="az-Latn-AZ"/>
        </w:rPr>
        <w:t xml:space="preserve">Azərbaycan Respublikasının </w:t>
      </w:r>
      <w:r w:rsidR="005865BE">
        <w:rPr>
          <w:szCs w:val="24"/>
          <w:lang w:val="az-Latn-AZ"/>
        </w:rPr>
        <w:t xml:space="preserve">Prezidenti </w:t>
      </w:r>
      <w:r w:rsidRPr="00031B6F">
        <w:rPr>
          <w:szCs w:val="24"/>
          <w:lang w:val="az-Latn-AZ"/>
        </w:rPr>
        <w:t>tərəfindən müəyyən olunan istehsal prosesinin hər hansı mərhələsi Azərbaycan Respublikasının ərazisində həyata keçirilən mallara da şamil edilir.</w:t>
      </w:r>
    </w:p>
    <w:p w14:paraId="3D814055" w14:textId="16E5AFA4" w:rsidR="00031B6F" w:rsidRPr="00031B6F" w:rsidRDefault="00B37775" w:rsidP="00031B6F">
      <w:pPr>
        <w:spacing w:after="0" w:line="240" w:lineRule="auto"/>
        <w:jc w:val="both"/>
        <w:rPr>
          <w:szCs w:val="24"/>
          <w:lang w:val="az-Latn-AZ"/>
        </w:rPr>
      </w:pPr>
      <w:r>
        <w:rPr>
          <w:szCs w:val="24"/>
          <w:lang w:val="az-Latn-AZ"/>
        </w:rPr>
        <w:t>5.7.</w:t>
      </w:r>
      <w:r w:rsidR="00031B6F">
        <w:rPr>
          <w:szCs w:val="24"/>
          <w:lang w:val="az-Latn-AZ"/>
        </w:rPr>
        <w:t>3</w:t>
      </w:r>
      <w:r>
        <w:rPr>
          <w:szCs w:val="24"/>
          <w:lang w:val="az-Latn-AZ"/>
        </w:rPr>
        <w:t xml:space="preserve">. </w:t>
      </w:r>
      <w:r w:rsidR="00031B6F" w:rsidRPr="00031B6F">
        <w:rPr>
          <w:szCs w:val="24"/>
          <w:lang w:val="az-Latn-AZ"/>
        </w:rPr>
        <w:t xml:space="preserve">Bu </w:t>
      </w:r>
      <w:r w:rsidR="00031B6F">
        <w:rPr>
          <w:szCs w:val="24"/>
          <w:lang w:val="az-Latn-AZ"/>
        </w:rPr>
        <w:t>Metodiki Göstərişin</w:t>
      </w:r>
      <w:r w:rsidR="00031B6F" w:rsidRPr="00031B6F">
        <w:rPr>
          <w:szCs w:val="24"/>
          <w:lang w:val="az-Latn-AZ"/>
        </w:rPr>
        <w:t xml:space="preserve"> </w:t>
      </w:r>
      <w:r w:rsidR="00031B6F">
        <w:rPr>
          <w:szCs w:val="24"/>
          <w:lang w:val="az-Latn-AZ"/>
        </w:rPr>
        <w:t>5</w:t>
      </w:r>
      <w:r w:rsidR="00031B6F" w:rsidRPr="00031B6F">
        <w:rPr>
          <w:szCs w:val="24"/>
          <w:lang w:val="az-Latn-AZ"/>
        </w:rPr>
        <w:t>.</w:t>
      </w:r>
      <w:r w:rsidR="00031B6F">
        <w:rPr>
          <w:szCs w:val="24"/>
          <w:lang w:val="az-Latn-AZ"/>
        </w:rPr>
        <w:t>7.2</w:t>
      </w:r>
      <w:r w:rsidR="00031B6F" w:rsidRPr="00031B6F">
        <w:rPr>
          <w:szCs w:val="24"/>
          <w:lang w:val="az-Latn-AZ"/>
        </w:rPr>
        <w:t>-c</w:t>
      </w:r>
      <w:r w:rsidR="00031B6F">
        <w:rPr>
          <w:szCs w:val="24"/>
          <w:lang w:val="az-Latn-AZ"/>
        </w:rPr>
        <w:t>i</w:t>
      </w:r>
      <w:r w:rsidR="00031B6F" w:rsidRPr="00031B6F">
        <w:rPr>
          <w:szCs w:val="24"/>
          <w:lang w:val="az-Latn-AZ"/>
        </w:rPr>
        <w:t xml:space="preserve"> </w:t>
      </w:r>
      <w:r w:rsidR="00031B6F">
        <w:rPr>
          <w:szCs w:val="24"/>
          <w:lang w:val="az-Latn-AZ"/>
        </w:rPr>
        <w:t>bəndində</w:t>
      </w:r>
      <w:r w:rsidR="00031B6F" w:rsidRPr="00031B6F">
        <w:rPr>
          <w:szCs w:val="24"/>
          <w:lang w:val="az-Latn-AZ"/>
        </w:rPr>
        <w:t xml:space="preserve"> </w:t>
      </w:r>
      <w:r w:rsidR="00DB12C1">
        <w:rPr>
          <w:szCs w:val="24"/>
          <w:lang w:val="az-Latn-AZ"/>
        </w:rPr>
        <w:t>qeyd olunan</w:t>
      </w:r>
      <w:r w:rsidR="00031B6F" w:rsidRPr="00031B6F">
        <w:rPr>
          <w:szCs w:val="24"/>
          <w:lang w:val="az-Latn-AZ"/>
        </w:rPr>
        <w:t xml:space="preserve"> satınalma güzəşti nəzərə alınmaqla, aşağıdakı təklifi təqdim edən təchizatçı qalib təchizatçı sayılır:</w:t>
      </w:r>
    </w:p>
    <w:p w14:paraId="228DD812" w14:textId="1CD10C82" w:rsidR="00031B6F" w:rsidRPr="00031B6F" w:rsidRDefault="00DB12C1" w:rsidP="00031B6F">
      <w:pPr>
        <w:spacing w:after="0" w:line="240" w:lineRule="auto"/>
        <w:jc w:val="both"/>
        <w:rPr>
          <w:szCs w:val="24"/>
          <w:lang w:val="az-Latn-AZ"/>
        </w:rPr>
      </w:pPr>
      <w:r>
        <w:rPr>
          <w:szCs w:val="24"/>
          <w:lang w:val="az-Latn-AZ"/>
        </w:rPr>
        <w:t>5.7.3</w:t>
      </w:r>
      <w:r w:rsidR="00031B6F" w:rsidRPr="00031B6F">
        <w:rPr>
          <w:szCs w:val="24"/>
          <w:lang w:val="az-Latn-AZ"/>
        </w:rPr>
        <w:t>.1. kotirovka sorğusu metodu üzrə – tələblərə uyğun olan ən aşağı qiymət təklifini;</w:t>
      </w:r>
    </w:p>
    <w:p w14:paraId="151E77ED" w14:textId="5375128B" w:rsidR="00AE596D" w:rsidRDefault="00DB12C1" w:rsidP="00031B6F">
      <w:pPr>
        <w:spacing w:after="0" w:line="240" w:lineRule="auto"/>
        <w:jc w:val="both"/>
        <w:rPr>
          <w:szCs w:val="24"/>
          <w:lang w:val="az-Latn-AZ"/>
        </w:rPr>
      </w:pPr>
      <w:r>
        <w:rPr>
          <w:szCs w:val="24"/>
          <w:lang w:val="az-Latn-AZ"/>
        </w:rPr>
        <w:lastRenderedPageBreak/>
        <w:t>5.7.3</w:t>
      </w:r>
      <w:r w:rsidR="00031B6F" w:rsidRPr="00031B6F">
        <w:rPr>
          <w:szCs w:val="24"/>
          <w:lang w:val="az-Latn-AZ"/>
        </w:rPr>
        <w:t>.2. açıq tender, ikimərhələli tender və qapalı tender metodları üzrə – tələblərə uyğun olan ən aşağı qiymət təklifini və ya ən səmərəli təklifi.</w:t>
      </w:r>
    </w:p>
    <w:p w14:paraId="29352482" w14:textId="77777777" w:rsidR="00AE596D" w:rsidRDefault="00AE596D" w:rsidP="00AE596D">
      <w:pPr>
        <w:spacing w:after="0" w:line="240" w:lineRule="auto"/>
        <w:jc w:val="both"/>
        <w:rPr>
          <w:szCs w:val="24"/>
          <w:lang w:val="az-Latn-AZ"/>
        </w:rPr>
      </w:pPr>
    </w:p>
    <w:p w14:paraId="03742217" w14:textId="2462D7E8" w:rsidR="00AE596D" w:rsidRDefault="00B37775" w:rsidP="00AE596D">
      <w:pPr>
        <w:spacing w:line="240" w:lineRule="auto"/>
        <w:jc w:val="both"/>
        <w:rPr>
          <w:szCs w:val="24"/>
          <w:lang w:val="az-Latn-AZ"/>
        </w:rPr>
      </w:pPr>
      <w:r>
        <w:rPr>
          <w:szCs w:val="24"/>
          <w:lang w:val="az-Latn-AZ"/>
        </w:rPr>
        <w:t>5.7.</w:t>
      </w:r>
      <w:r w:rsidR="00DB12C1">
        <w:rPr>
          <w:szCs w:val="24"/>
          <w:lang w:val="az-Latn-AZ"/>
        </w:rPr>
        <w:t>4</w:t>
      </w:r>
      <w:r>
        <w:rPr>
          <w:szCs w:val="24"/>
          <w:lang w:val="az-Latn-AZ"/>
        </w:rPr>
        <w:t xml:space="preserve">. </w:t>
      </w:r>
      <w:r w:rsidR="00AE596D" w:rsidRPr="00A022C2">
        <w:rPr>
          <w:szCs w:val="24"/>
          <w:lang w:val="az-Latn-AZ"/>
        </w:rPr>
        <w:t xml:space="preserve">Qiymətləndirmənin şəffaf və ədalətli aparılmasına sifarişçi </w:t>
      </w:r>
      <w:r w:rsidR="007F165B">
        <w:rPr>
          <w:szCs w:val="24"/>
          <w:lang w:val="az-Latn-AZ"/>
        </w:rPr>
        <w:t xml:space="preserve">struktur </w:t>
      </w:r>
      <w:r w:rsidR="00042B6B">
        <w:rPr>
          <w:szCs w:val="24"/>
          <w:lang w:val="az-Latn-AZ"/>
        </w:rPr>
        <w:t xml:space="preserve">bölmə </w:t>
      </w:r>
      <w:r w:rsidR="00AE596D" w:rsidRPr="00A022C2">
        <w:rPr>
          <w:szCs w:val="24"/>
          <w:lang w:val="az-Latn-AZ"/>
        </w:rPr>
        <w:t>d</w:t>
      </w:r>
      <w:r w:rsidR="00042B6B">
        <w:rPr>
          <w:szCs w:val="24"/>
          <w:lang w:val="az-Latn-AZ"/>
        </w:rPr>
        <w:t>ə</w:t>
      </w:r>
      <w:r w:rsidR="00AE596D" w:rsidRPr="00A022C2">
        <w:rPr>
          <w:szCs w:val="24"/>
          <w:lang w:val="az-Latn-AZ"/>
        </w:rPr>
        <w:t xml:space="preserve"> məsuliyyət daşıyır</w:t>
      </w:r>
      <w:r w:rsidR="00AE596D">
        <w:rPr>
          <w:szCs w:val="24"/>
          <w:lang w:val="az-Latn-AZ"/>
        </w:rPr>
        <w:t>.</w:t>
      </w:r>
    </w:p>
    <w:p w14:paraId="2BED4424" w14:textId="7F01941A" w:rsidR="00AE596D" w:rsidRPr="00E56DB8" w:rsidRDefault="002B7502" w:rsidP="00AE596D">
      <w:pPr>
        <w:pStyle w:val="2"/>
        <w:spacing w:line="240" w:lineRule="auto"/>
        <w:jc w:val="both"/>
        <w:rPr>
          <w:rFonts w:ascii="Arial" w:hAnsi="Arial" w:cs="Arial"/>
          <w:b w:val="0"/>
          <w:i/>
          <w:sz w:val="24"/>
          <w:szCs w:val="24"/>
          <w:lang w:val="az-Latn-AZ"/>
        </w:rPr>
      </w:pPr>
      <w:r>
        <w:rPr>
          <w:rFonts w:ascii="Arial" w:hAnsi="Arial" w:cs="Arial"/>
          <w:b w:val="0"/>
          <w:sz w:val="24"/>
          <w:szCs w:val="24"/>
          <w:lang w:val="az-Latn-AZ"/>
        </w:rPr>
        <w:t>5</w:t>
      </w:r>
      <w:r w:rsidR="00AE596D" w:rsidRPr="00E56DB8">
        <w:rPr>
          <w:rFonts w:ascii="Arial" w:hAnsi="Arial" w:cs="Arial"/>
          <w:b w:val="0"/>
          <w:sz w:val="24"/>
          <w:szCs w:val="24"/>
          <w:lang w:val="az-Latn-AZ"/>
        </w:rPr>
        <w:t>.7.</w:t>
      </w:r>
      <w:r w:rsidR="00DB12C1">
        <w:rPr>
          <w:rFonts w:ascii="Arial" w:hAnsi="Arial" w:cs="Arial"/>
          <w:b w:val="0"/>
          <w:sz w:val="24"/>
          <w:szCs w:val="24"/>
          <w:lang w:val="az-Latn-AZ"/>
        </w:rPr>
        <w:t>5</w:t>
      </w:r>
      <w:r w:rsidR="00AE596D" w:rsidRPr="00E56DB8">
        <w:rPr>
          <w:rFonts w:ascii="Arial" w:hAnsi="Arial" w:cs="Arial"/>
          <w:b w:val="0"/>
          <w:sz w:val="24"/>
          <w:szCs w:val="24"/>
          <w:lang w:val="az-Latn-AZ"/>
        </w:rPr>
        <w:t xml:space="preserve">. </w:t>
      </w:r>
      <w:r w:rsidR="00AE596D" w:rsidRPr="00E56DB8">
        <w:rPr>
          <w:rFonts w:ascii="Arial" w:hAnsi="Arial" w:cs="Arial"/>
          <w:b w:val="0"/>
          <w:i/>
          <w:sz w:val="24"/>
          <w:szCs w:val="24"/>
          <w:lang w:val="az-Latn-AZ"/>
        </w:rPr>
        <w:t>Qiymətləndirmə meyarlarının tərtibatının əsas prinsipləri</w:t>
      </w:r>
    </w:p>
    <w:p w14:paraId="3F71936C" w14:textId="7A9BABD1" w:rsidR="000E36DB" w:rsidRPr="00A022C2" w:rsidRDefault="002B7502" w:rsidP="00A022C2">
      <w:pPr>
        <w:spacing w:line="240" w:lineRule="auto"/>
        <w:jc w:val="both"/>
        <w:rPr>
          <w:szCs w:val="24"/>
          <w:lang w:val="az-Latn-AZ"/>
        </w:rPr>
      </w:pPr>
      <w:r>
        <w:rPr>
          <w:szCs w:val="24"/>
          <w:lang w:val="az-Latn-AZ"/>
        </w:rPr>
        <w:t>5</w:t>
      </w:r>
      <w:r w:rsidR="00AE596D">
        <w:rPr>
          <w:szCs w:val="24"/>
          <w:lang w:val="az-Latn-AZ"/>
        </w:rPr>
        <w:t>.7.</w:t>
      </w:r>
      <w:r w:rsidR="00DB12C1">
        <w:rPr>
          <w:szCs w:val="24"/>
          <w:lang w:val="az-Latn-AZ"/>
        </w:rPr>
        <w:t>5</w:t>
      </w:r>
      <w:r w:rsidR="00AE596D">
        <w:rPr>
          <w:szCs w:val="24"/>
          <w:lang w:val="az-Latn-AZ"/>
        </w:rPr>
        <w:t xml:space="preserve">.1. </w:t>
      </w:r>
      <w:r w:rsidR="000E36DB" w:rsidRPr="00A022C2">
        <w:rPr>
          <w:szCs w:val="24"/>
          <w:lang w:val="az-Latn-AZ"/>
        </w:rPr>
        <w:t>Meyarlar satınalma predmetinə, təyinatına, dəyərinə və məqsədinə uyğun formalaşdırılmalıdır;</w:t>
      </w:r>
    </w:p>
    <w:p w14:paraId="0331727A" w14:textId="411B733A" w:rsidR="000E36DB" w:rsidRPr="00A022C2" w:rsidRDefault="002B7502" w:rsidP="00A022C2">
      <w:pPr>
        <w:spacing w:line="240" w:lineRule="auto"/>
        <w:jc w:val="both"/>
        <w:rPr>
          <w:szCs w:val="24"/>
          <w:lang w:val="az-Latn-AZ"/>
        </w:rPr>
      </w:pPr>
      <w:r>
        <w:rPr>
          <w:szCs w:val="24"/>
          <w:lang w:val="az-Latn-AZ"/>
        </w:rPr>
        <w:t>5</w:t>
      </w:r>
      <w:r w:rsidR="00AE596D">
        <w:rPr>
          <w:szCs w:val="24"/>
          <w:lang w:val="az-Latn-AZ"/>
        </w:rPr>
        <w:t>.7.</w:t>
      </w:r>
      <w:r w:rsidR="00DB12C1">
        <w:rPr>
          <w:szCs w:val="24"/>
          <w:lang w:val="az-Latn-AZ"/>
        </w:rPr>
        <w:t>5</w:t>
      </w:r>
      <w:r w:rsidR="00AE596D">
        <w:rPr>
          <w:szCs w:val="24"/>
          <w:lang w:val="az-Latn-AZ"/>
        </w:rPr>
        <w:t xml:space="preserve">.2. </w:t>
      </w:r>
      <w:r w:rsidR="000E36DB" w:rsidRPr="00A022C2">
        <w:rPr>
          <w:szCs w:val="24"/>
          <w:lang w:val="az-Latn-AZ"/>
        </w:rPr>
        <w:t>Meyarlar ölçülə bilən olmalıdır;</w:t>
      </w:r>
    </w:p>
    <w:p w14:paraId="1B015670" w14:textId="55204D1D" w:rsidR="000E36DB" w:rsidRPr="00A022C2" w:rsidRDefault="002B7502" w:rsidP="00A022C2">
      <w:pPr>
        <w:spacing w:line="240" w:lineRule="auto"/>
        <w:jc w:val="both"/>
        <w:rPr>
          <w:szCs w:val="24"/>
          <w:lang w:val="az-Latn-AZ"/>
        </w:rPr>
      </w:pPr>
      <w:r>
        <w:rPr>
          <w:szCs w:val="24"/>
          <w:lang w:val="az-Latn-AZ"/>
        </w:rPr>
        <w:t>5</w:t>
      </w:r>
      <w:r w:rsidR="00AE596D">
        <w:rPr>
          <w:szCs w:val="24"/>
          <w:lang w:val="az-Latn-AZ"/>
        </w:rPr>
        <w:t>.7.</w:t>
      </w:r>
      <w:r w:rsidR="00DB12C1">
        <w:rPr>
          <w:szCs w:val="24"/>
          <w:lang w:val="az-Latn-AZ"/>
        </w:rPr>
        <w:t>5</w:t>
      </w:r>
      <w:r w:rsidR="00AE596D">
        <w:rPr>
          <w:szCs w:val="24"/>
          <w:lang w:val="az-Latn-AZ"/>
        </w:rPr>
        <w:t xml:space="preserve">.3. </w:t>
      </w:r>
      <w:r w:rsidR="000E36DB" w:rsidRPr="00A022C2">
        <w:rPr>
          <w:szCs w:val="24"/>
          <w:lang w:val="az-Latn-AZ"/>
        </w:rPr>
        <w:t>Təkliflərin qiymətləndirilməsində yalnız öncədən müəyyənləşdirilmiş meyarlar tətbiq edilməlidir;</w:t>
      </w:r>
    </w:p>
    <w:p w14:paraId="1D5DCF4C" w14:textId="533B3198" w:rsidR="000E36DB" w:rsidRPr="00A022C2" w:rsidRDefault="002B7502" w:rsidP="00A022C2">
      <w:pPr>
        <w:spacing w:line="240" w:lineRule="auto"/>
        <w:jc w:val="both"/>
        <w:rPr>
          <w:szCs w:val="24"/>
          <w:lang w:val="az-Latn-AZ"/>
        </w:rPr>
      </w:pPr>
      <w:r>
        <w:rPr>
          <w:szCs w:val="24"/>
          <w:lang w:val="az-Latn-AZ"/>
        </w:rPr>
        <w:t>5</w:t>
      </w:r>
      <w:r w:rsidR="00AE596D">
        <w:rPr>
          <w:szCs w:val="24"/>
          <w:lang w:val="az-Latn-AZ"/>
        </w:rPr>
        <w:t>.7.</w:t>
      </w:r>
      <w:r w:rsidR="00DB12C1">
        <w:rPr>
          <w:szCs w:val="24"/>
          <w:lang w:val="az-Latn-AZ"/>
        </w:rPr>
        <w:t>5</w:t>
      </w:r>
      <w:r w:rsidR="00AE596D">
        <w:rPr>
          <w:szCs w:val="24"/>
          <w:lang w:val="az-Latn-AZ"/>
        </w:rPr>
        <w:t xml:space="preserve">.4. </w:t>
      </w:r>
      <w:r w:rsidR="000E36DB" w:rsidRPr="00A022C2">
        <w:rPr>
          <w:szCs w:val="24"/>
          <w:lang w:val="az-Latn-AZ"/>
        </w:rPr>
        <w:t xml:space="preserve">Satınalma prosesi başlandıqdan sonra </w:t>
      </w:r>
      <w:r w:rsidR="00F50D29" w:rsidRPr="002B7502">
        <w:rPr>
          <w:szCs w:val="24"/>
          <w:lang w:val="az-Latn-AZ"/>
        </w:rPr>
        <w:t>Qanunun tələbləri nəzərə alınmaqla</w:t>
      </w:r>
      <w:r w:rsidR="00F165FA" w:rsidRPr="006B5417">
        <w:rPr>
          <w:szCs w:val="24"/>
          <w:lang w:val="az-Latn-AZ"/>
        </w:rPr>
        <w:t xml:space="preserve"> </w:t>
      </w:r>
      <w:r w:rsidR="00F50D29" w:rsidRPr="002B7502">
        <w:rPr>
          <w:szCs w:val="24"/>
          <w:lang w:val="az-Latn-AZ"/>
        </w:rPr>
        <w:t>uyğunluq sənədlərinin və ya təkliflərin təqdim edilməsi müddətinin bitməsinə 3 (üç) iş günü qalanadək uyğunluğa dair sənədlər topl</w:t>
      </w:r>
      <w:r w:rsidR="00F50D29" w:rsidRPr="00F50D29">
        <w:rPr>
          <w:szCs w:val="24"/>
          <w:lang w:val="az-Latn-AZ"/>
        </w:rPr>
        <w:t>usuna və ya şərtlər toplusuna hər hansı təchizatçının sorğusu əsasında və ya texniki səhvlər və ya çatışmazlıqlar aşkar edildikdə öz təşəbbüsü ilə dəyişikliklər (satınalma predmetinin dəyişdirilməsi istisna olmaqla) edə bilər. Dəyişikliklər portal vasitəsilə bütün təchizatçılara göndərilir və bütün təchizatçılar üçün məcburi qüvvəyə malikdir.</w:t>
      </w:r>
    </w:p>
    <w:p w14:paraId="32E66177" w14:textId="20EA68D1" w:rsidR="000E36DB" w:rsidRPr="00A022C2" w:rsidRDefault="002B7502" w:rsidP="00A022C2">
      <w:pPr>
        <w:spacing w:line="240" w:lineRule="auto"/>
        <w:jc w:val="both"/>
        <w:rPr>
          <w:szCs w:val="24"/>
          <w:lang w:val="az-Latn-AZ"/>
        </w:rPr>
      </w:pPr>
      <w:r>
        <w:rPr>
          <w:szCs w:val="24"/>
          <w:lang w:val="az-Latn-AZ"/>
        </w:rPr>
        <w:t>5</w:t>
      </w:r>
      <w:r w:rsidR="00582D80">
        <w:rPr>
          <w:szCs w:val="24"/>
          <w:lang w:val="az-Latn-AZ"/>
        </w:rPr>
        <w:t>.7.</w:t>
      </w:r>
      <w:r w:rsidR="00DB12C1">
        <w:rPr>
          <w:szCs w:val="24"/>
          <w:lang w:val="az-Latn-AZ"/>
        </w:rPr>
        <w:t>5</w:t>
      </w:r>
      <w:r w:rsidR="00582D80">
        <w:rPr>
          <w:szCs w:val="24"/>
          <w:lang w:val="az-Latn-AZ"/>
        </w:rPr>
        <w:t>.5.</w:t>
      </w:r>
      <w:r w:rsidR="000E36DB" w:rsidRPr="00A022C2">
        <w:rPr>
          <w:szCs w:val="24"/>
          <w:lang w:val="az-Latn-AZ"/>
        </w:rPr>
        <w:t>Təkliflər açıldıqdan sonra meyarların dəyişdirilməsi yolverilməzdir;</w:t>
      </w:r>
    </w:p>
    <w:p w14:paraId="4B35D750" w14:textId="5BC3D02C" w:rsidR="000E36DB" w:rsidRPr="00A022C2" w:rsidRDefault="002B7502" w:rsidP="00A022C2">
      <w:pPr>
        <w:spacing w:line="240" w:lineRule="auto"/>
        <w:jc w:val="both"/>
        <w:rPr>
          <w:szCs w:val="24"/>
          <w:lang w:val="az-Latn-AZ"/>
        </w:rPr>
      </w:pPr>
      <w:r>
        <w:rPr>
          <w:szCs w:val="24"/>
          <w:lang w:val="az-Latn-AZ"/>
        </w:rPr>
        <w:t>5</w:t>
      </w:r>
      <w:r w:rsidR="00356C07">
        <w:rPr>
          <w:szCs w:val="24"/>
          <w:lang w:val="az-Latn-AZ"/>
        </w:rPr>
        <w:t>.7.</w:t>
      </w:r>
      <w:r w:rsidR="00DB12C1">
        <w:rPr>
          <w:szCs w:val="24"/>
          <w:lang w:val="az-Latn-AZ"/>
        </w:rPr>
        <w:t>5</w:t>
      </w:r>
      <w:r w:rsidR="00356C07">
        <w:rPr>
          <w:szCs w:val="24"/>
          <w:lang w:val="az-Latn-AZ"/>
        </w:rPr>
        <w:t>.6.</w:t>
      </w:r>
      <w:r w:rsidR="000E36DB" w:rsidRPr="00A022C2">
        <w:rPr>
          <w:szCs w:val="24"/>
          <w:lang w:val="az-Latn-AZ"/>
        </w:rPr>
        <w:t>Meyarlar bütün təkliflərə eyni qaydada tətbiq edilməlidir;</w:t>
      </w:r>
    </w:p>
    <w:p w14:paraId="6B920408" w14:textId="0216154F" w:rsidR="000E36DB" w:rsidRPr="00A022C2" w:rsidRDefault="002B7502" w:rsidP="00A022C2">
      <w:pPr>
        <w:spacing w:line="240" w:lineRule="auto"/>
        <w:jc w:val="both"/>
        <w:rPr>
          <w:szCs w:val="24"/>
          <w:lang w:val="az-Latn-AZ"/>
        </w:rPr>
      </w:pPr>
      <w:r>
        <w:rPr>
          <w:szCs w:val="24"/>
          <w:lang w:val="az-Latn-AZ"/>
        </w:rPr>
        <w:t>5</w:t>
      </w:r>
      <w:r w:rsidR="00356C07">
        <w:rPr>
          <w:szCs w:val="24"/>
          <w:lang w:val="az-Latn-AZ"/>
        </w:rPr>
        <w:t>.7.</w:t>
      </w:r>
      <w:r w:rsidR="00DB12C1">
        <w:rPr>
          <w:szCs w:val="24"/>
          <w:lang w:val="az-Latn-AZ"/>
        </w:rPr>
        <w:t>5</w:t>
      </w:r>
      <w:r w:rsidR="00356C07">
        <w:rPr>
          <w:szCs w:val="24"/>
          <w:lang w:val="az-Latn-AZ"/>
        </w:rPr>
        <w:t xml:space="preserve">.7. </w:t>
      </w:r>
      <w:r w:rsidR="000E36DB" w:rsidRPr="00A022C2">
        <w:rPr>
          <w:szCs w:val="24"/>
          <w:lang w:val="az-Latn-AZ"/>
        </w:rPr>
        <w:t>Qiymətləndirmə yalnız təqdim edilən təkliflər əsasında aparılmalıdır;</w:t>
      </w:r>
    </w:p>
    <w:p w14:paraId="5BB19D4B" w14:textId="243C2BB4" w:rsidR="000E36DB" w:rsidRPr="00A022C2" w:rsidRDefault="002B7502" w:rsidP="00A022C2">
      <w:pPr>
        <w:spacing w:line="240" w:lineRule="auto"/>
        <w:jc w:val="both"/>
        <w:rPr>
          <w:szCs w:val="24"/>
          <w:lang w:val="az-Latn-AZ"/>
        </w:rPr>
      </w:pPr>
      <w:r>
        <w:rPr>
          <w:szCs w:val="24"/>
          <w:lang w:val="az-Latn-AZ"/>
        </w:rPr>
        <w:t>5</w:t>
      </w:r>
      <w:r w:rsidR="00356C07">
        <w:rPr>
          <w:szCs w:val="24"/>
          <w:lang w:val="az-Latn-AZ"/>
        </w:rPr>
        <w:t>.7.</w:t>
      </w:r>
      <w:r w:rsidR="00DB12C1">
        <w:rPr>
          <w:szCs w:val="24"/>
          <w:lang w:val="az-Latn-AZ"/>
        </w:rPr>
        <w:t>5</w:t>
      </w:r>
      <w:r w:rsidR="00356C07">
        <w:rPr>
          <w:szCs w:val="24"/>
          <w:lang w:val="az-Latn-AZ"/>
        </w:rPr>
        <w:t xml:space="preserve">.8. </w:t>
      </w:r>
      <w:r w:rsidR="000E36DB" w:rsidRPr="00A022C2">
        <w:rPr>
          <w:szCs w:val="24"/>
          <w:lang w:val="az-Latn-AZ"/>
        </w:rPr>
        <w:t>Meyarlara uyğun qiymətləndirmə aparılarkən sual doğuran məqamlar aydınlaşdırılmalı və yalnız sonra yekunlaşdırılmalıdır;</w:t>
      </w:r>
    </w:p>
    <w:p w14:paraId="47EC1FC9" w14:textId="664AB240" w:rsidR="000E36DB" w:rsidRDefault="000E36DB" w:rsidP="00A022C2">
      <w:pPr>
        <w:spacing w:line="240" w:lineRule="auto"/>
        <w:jc w:val="both"/>
        <w:rPr>
          <w:szCs w:val="24"/>
          <w:lang w:val="az-Latn-AZ"/>
        </w:rPr>
      </w:pPr>
    </w:p>
    <w:p w14:paraId="488C3E2E" w14:textId="5AA539F5" w:rsidR="000E36DB" w:rsidRPr="006B5417" w:rsidRDefault="002B7502" w:rsidP="000E36DB">
      <w:pPr>
        <w:spacing w:line="240" w:lineRule="auto"/>
        <w:jc w:val="both"/>
        <w:rPr>
          <w:szCs w:val="24"/>
          <w:lang w:val="az-Latn-AZ"/>
        </w:rPr>
      </w:pPr>
      <w:r>
        <w:rPr>
          <w:szCs w:val="24"/>
          <w:lang w:val="az-Latn-AZ"/>
        </w:rPr>
        <w:t>5</w:t>
      </w:r>
      <w:r w:rsidR="00356C07" w:rsidRPr="006B5417">
        <w:rPr>
          <w:szCs w:val="24"/>
          <w:lang w:val="az-Latn-AZ"/>
        </w:rPr>
        <w:t>.7.</w:t>
      </w:r>
      <w:r w:rsidR="00DB12C1">
        <w:rPr>
          <w:szCs w:val="24"/>
          <w:lang w:val="az-Latn-AZ"/>
        </w:rPr>
        <w:t>6</w:t>
      </w:r>
      <w:r w:rsidR="00356C07" w:rsidRPr="006B5417">
        <w:rPr>
          <w:szCs w:val="24"/>
          <w:lang w:val="az-Latn-AZ"/>
        </w:rPr>
        <w:t xml:space="preserve">. </w:t>
      </w:r>
      <w:r w:rsidR="000E36DB" w:rsidRPr="006B5417">
        <w:rPr>
          <w:i/>
          <w:szCs w:val="24"/>
          <w:lang w:val="az-Latn-AZ"/>
        </w:rPr>
        <w:t>Qiymətləndirmə metodları</w:t>
      </w:r>
    </w:p>
    <w:p w14:paraId="473A5496" w14:textId="77777777" w:rsidR="000E36DB" w:rsidRPr="0062149B" w:rsidRDefault="000E36DB" w:rsidP="000E36DB">
      <w:pPr>
        <w:spacing w:line="240" w:lineRule="auto"/>
        <w:jc w:val="both"/>
        <w:rPr>
          <w:szCs w:val="24"/>
          <w:lang w:val="az-Latn-AZ"/>
        </w:rPr>
      </w:pPr>
      <w:r w:rsidRPr="0062149B">
        <w:rPr>
          <w:szCs w:val="24"/>
          <w:lang w:val="az-Latn-AZ"/>
        </w:rPr>
        <w:t>Satınalan təşkilatın satınalma predmetinin xüsusiyyətləri nəzərə alınmaqla aşağıdakı qiymətləndirmə metodlarından birinə üstünlük verilir:</w:t>
      </w:r>
    </w:p>
    <w:p w14:paraId="23CBCB39" w14:textId="0FAD5DC0" w:rsidR="000E36DB" w:rsidRPr="0062149B" w:rsidRDefault="002B7502" w:rsidP="000E36DB">
      <w:pPr>
        <w:spacing w:line="240" w:lineRule="auto"/>
        <w:jc w:val="both"/>
        <w:rPr>
          <w:szCs w:val="24"/>
          <w:lang w:val="az-Latn-AZ"/>
        </w:rPr>
      </w:pPr>
      <w:r>
        <w:rPr>
          <w:bCs/>
          <w:szCs w:val="24"/>
          <w:lang w:val="az-Latn-AZ"/>
        </w:rPr>
        <w:t>5</w:t>
      </w:r>
      <w:r w:rsidR="00356C07" w:rsidRPr="006B5417">
        <w:rPr>
          <w:bCs/>
          <w:szCs w:val="24"/>
          <w:lang w:val="az-Latn-AZ"/>
        </w:rPr>
        <w:t>.7.</w:t>
      </w:r>
      <w:r w:rsidR="00DB12C1">
        <w:rPr>
          <w:bCs/>
          <w:szCs w:val="24"/>
          <w:lang w:val="az-Latn-AZ"/>
        </w:rPr>
        <w:t>6</w:t>
      </w:r>
      <w:r w:rsidR="00356C07" w:rsidRPr="006B5417">
        <w:rPr>
          <w:bCs/>
          <w:szCs w:val="24"/>
          <w:lang w:val="az-Latn-AZ"/>
        </w:rPr>
        <w:t xml:space="preserve">.1. </w:t>
      </w:r>
      <w:r w:rsidR="000E36DB" w:rsidRPr="006B5417">
        <w:rPr>
          <w:bCs/>
          <w:szCs w:val="24"/>
          <w:lang w:val="az-Latn-AZ"/>
        </w:rPr>
        <w:t xml:space="preserve">Texniki tələblər </w:t>
      </w:r>
      <w:r w:rsidR="00F64DF6" w:rsidRPr="006B5417">
        <w:rPr>
          <w:bCs/>
          <w:szCs w:val="24"/>
          <w:lang w:val="az-Latn-AZ"/>
        </w:rPr>
        <w:t>əsasında</w:t>
      </w:r>
      <w:r w:rsidR="00F64DF6" w:rsidRPr="0062149B">
        <w:rPr>
          <w:szCs w:val="24"/>
          <w:lang w:val="az-Latn-AZ"/>
        </w:rPr>
        <w:t xml:space="preserve"> </w:t>
      </w:r>
      <w:r w:rsidR="000E36DB" w:rsidRPr="0062149B">
        <w:rPr>
          <w:szCs w:val="24"/>
          <w:lang w:val="az-Latn-AZ"/>
        </w:rPr>
        <w:t>– t</w:t>
      </w:r>
      <w:r w:rsidR="000E36DB" w:rsidRPr="0062149B">
        <w:rPr>
          <w:iCs/>
          <w:szCs w:val="24"/>
          <w:lang w:val="az-Latn-AZ"/>
        </w:rPr>
        <w:t>exniki tələblər xüsusi əhəmiyyət kəsb etdiyi hallarda tətbiq edilir və daha üstün balla qiymətləndirilir. Yalnız bundan sonra təkliflər qiymət əsasında qiymətləndirilir. Hər hansı bir meyarda uyğunsuzluq aşkar olunarsa, həmin təkliflər məqbul hesab edilmir</w:t>
      </w:r>
      <w:r w:rsidR="000E36DB" w:rsidRPr="0062149B">
        <w:rPr>
          <w:iCs/>
          <w:color w:val="385623" w:themeColor="accent6" w:themeShade="80"/>
          <w:szCs w:val="24"/>
          <w:lang w:val="az-Latn-AZ"/>
        </w:rPr>
        <w:t>.</w:t>
      </w:r>
    </w:p>
    <w:p w14:paraId="5C3FFD2E" w14:textId="08F237E4" w:rsidR="000E36DB" w:rsidRPr="00A022C2" w:rsidRDefault="002B7502" w:rsidP="000E36DB">
      <w:pPr>
        <w:spacing w:line="240" w:lineRule="auto"/>
        <w:jc w:val="both"/>
        <w:rPr>
          <w:szCs w:val="24"/>
          <w:lang w:val="az-Latn-AZ"/>
        </w:rPr>
      </w:pPr>
      <w:r>
        <w:rPr>
          <w:bCs/>
          <w:szCs w:val="24"/>
          <w:lang w:val="az-Latn-AZ"/>
        </w:rPr>
        <w:t>5</w:t>
      </w:r>
      <w:r w:rsidR="00356C07" w:rsidRPr="006B5417">
        <w:rPr>
          <w:bCs/>
          <w:szCs w:val="24"/>
          <w:lang w:val="az-Latn-AZ"/>
        </w:rPr>
        <w:t>.7.</w:t>
      </w:r>
      <w:r w:rsidR="00DB12C1">
        <w:rPr>
          <w:bCs/>
          <w:szCs w:val="24"/>
          <w:lang w:val="az-Latn-AZ"/>
        </w:rPr>
        <w:t>6</w:t>
      </w:r>
      <w:r w:rsidR="00356C07" w:rsidRPr="006B5417">
        <w:rPr>
          <w:bCs/>
          <w:szCs w:val="24"/>
          <w:lang w:val="az-Latn-AZ"/>
        </w:rPr>
        <w:t xml:space="preserve">.2. </w:t>
      </w:r>
      <w:r w:rsidR="000E36DB" w:rsidRPr="006B5417">
        <w:rPr>
          <w:bCs/>
          <w:szCs w:val="24"/>
          <w:lang w:val="az-Latn-AZ"/>
        </w:rPr>
        <w:t>Qiymət əsasında -</w:t>
      </w:r>
      <w:r w:rsidR="000E36DB" w:rsidRPr="0062149B">
        <w:rPr>
          <w:szCs w:val="24"/>
          <w:lang w:val="az-Latn-AZ"/>
        </w:rPr>
        <w:t xml:space="preserve"> əsas prioritet</w:t>
      </w:r>
      <w:r w:rsidR="000E36DB" w:rsidRPr="00A022C2">
        <w:rPr>
          <w:szCs w:val="24"/>
          <w:lang w:val="az-Latn-AZ"/>
        </w:rPr>
        <w:t xml:space="preserve"> </w:t>
      </w:r>
      <w:r w:rsidR="000E36DB" w:rsidRPr="00A022C2">
        <w:rPr>
          <w:iCs/>
          <w:szCs w:val="24"/>
          <w:lang w:val="az-Latn-AZ"/>
        </w:rPr>
        <w:t>qiymət faktoru olduğu hallarda bu metoda üstünlük verilir. Bu metodda texniki tələblərə minimal bal müəyyən edilir, qalan ballar isə qiymət təklifinə yönəldilir.</w:t>
      </w:r>
    </w:p>
    <w:p w14:paraId="1DE0C5C0" w14:textId="77777777" w:rsidR="005315C1" w:rsidRDefault="005315C1" w:rsidP="000E36DB">
      <w:pPr>
        <w:pStyle w:val="2"/>
        <w:spacing w:line="240" w:lineRule="auto"/>
        <w:jc w:val="both"/>
        <w:rPr>
          <w:rFonts w:ascii="Arial" w:hAnsi="Arial" w:cs="Arial"/>
          <w:sz w:val="24"/>
          <w:szCs w:val="24"/>
          <w:lang w:val="az-Latn-AZ"/>
        </w:rPr>
      </w:pPr>
    </w:p>
    <w:p w14:paraId="69BCAFF9" w14:textId="491DBE9F" w:rsidR="00356C07" w:rsidRPr="00A022C2" w:rsidRDefault="002B7502" w:rsidP="00356C07">
      <w:pPr>
        <w:pStyle w:val="2"/>
        <w:spacing w:line="240" w:lineRule="auto"/>
        <w:jc w:val="both"/>
        <w:rPr>
          <w:rFonts w:ascii="Arial" w:hAnsi="Arial" w:cs="Arial"/>
          <w:sz w:val="24"/>
          <w:szCs w:val="24"/>
          <w:lang w:val="az-Latn-AZ"/>
        </w:rPr>
      </w:pPr>
      <w:r>
        <w:rPr>
          <w:rFonts w:ascii="Arial" w:hAnsi="Arial" w:cs="Arial"/>
          <w:sz w:val="24"/>
          <w:szCs w:val="24"/>
          <w:lang w:val="az-Latn-AZ"/>
        </w:rPr>
        <w:t>5</w:t>
      </w:r>
      <w:r w:rsidR="00356C07">
        <w:rPr>
          <w:rFonts w:ascii="Arial" w:hAnsi="Arial" w:cs="Arial"/>
          <w:sz w:val="24"/>
          <w:szCs w:val="24"/>
          <w:lang w:val="az-Latn-AZ"/>
        </w:rPr>
        <w:t xml:space="preserve">.8. </w:t>
      </w:r>
      <w:r w:rsidR="00356C07" w:rsidRPr="00235578">
        <w:rPr>
          <w:rFonts w:ascii="Arial" w:eastAsia="Times New Roman" w:hAnsi="Arial" w:cs="Arial"/>
          <w:bCs/>
          <w:color w:val="000000"/>
          <w:sz w:val="24"/>
          <w:szCs w:val="24"/>
          <w:bdr w:val="none" w:sz="0" w:space="0" w:color="auto" w:frame="1"/>
          <w:lang w:val="az-Latn-AZ" w:eastAsia="az-Latn-AZ"/>
        </w:rPr>
        <w:t>Uyğunluq sənədlərinin</w:t>
      </w:r>
      <w:r w:rsidR="00356C07" w:rsidRPr="00A022C2">
        <w:rPr>
          <w:rFonts w:ascii="Arial" w:hAnsi="Arial" w:cs="Arial"/>
          <w:sz w:val="24"/>
          <w:szCs w:val="24"/>
          <w:lang w:val="az-Latn-AZ"/>
        </w:rPr>
        <w:t xml:space="preserve"> qiymətləndirilməsi</w:t>
      </w:r>
    </w:p>
    <w:p w14:paraId="530F09C6" w14:textId="46E42B02" w:rsidR="000E36DB" w:rsidRPr="00A022C2" w:rsidRDefault="000E36DB" w:rsidP="000E36DB">
      <w:pPr>
        <w:pStyle w:val="2"/>
        <w:spacing w:line="240" w:lineRule="auto"/>
        <w:jc w:val="both"/>
        <w:rPr>
          <w:rFonts w:ascii="Arial" w:hAnsi="Arial" w:cs="Arial"/>
          <w:sz w:val="24"/>
          <w:szCs w:val="24"/>
          <w:lang w:val="az-Latn-AZ"/>
        </w:rPr>
      </w:pPr>
    </w:p>
    <w:p w14:paraId="54CFEB11" w14:textId="4F56CE97" w:rsidR="000E36DB" w:rsidRPr="00A022C2" w:rsidRDefault="000E36DB" w:rsidP="000E36DB">
      <w:pPr>
        <w:spacing w:line="240" w:lineRule="auto"/>
        <w:jc w:val="both"/>
        <w:rPr>
          <w:szCs w:val="24"/>
          <w:lang w:val="az-Latn-AZ"/>
        </w:rPr>
      </w:pPr>
      <w:r w:rsidRPr="00A022C2">
        <w:rPr>
          <w:szCs w:val="24"/>
          <w:lang w:val="az-Latn-AZ"/>
        </w:rPr>
        <w:t xml:space="preserve">Satınalma prosedurlarında iştirak etmək üçün Qanunun </w:t>
      </w:r>
      <w:r w:rsidR="00356C07">
        <w:rPr>
          <w:szCs w:val="24"/>
          <w:lang w:val="az-Latn-AZ"/>
        </w:rPr>
        <w:t xml:space="preserve">23-cü </w:t>
      </w:r>
      <w:r w:rsidRPr="00A022C2">
        <w:rPr>
          <w:szCs w:val="24"/>
          <w:lang w:val="az-Latn-AZ"/>
        </w:rPr>
        <w:t xml:space="preserve">maddəsi ilə müəyyən edilmiş ixtisas uyğunluğu meyarları əsasında </w:t>
      </w:r>
      <w:r w:rsidR="00E96FF3">
        <w:rPr>
          <w:szCs w:val="24"/>
          <w:lang w:val="az-Latn-AZ"/>
        </w:rPr>
        <w:t>satınalma</w:t>
      </w:r>
      <w:r w:rsidR="00E96FF3" w:rsidRPr="00A022C2">
        <w:rPr>
          <w:szCs w:val="24"/>
          <w:lang w:val="az-Latn-AZ"/>
        </w:rPr>
        <w:t xml:space="preserve"> </w:t>
      </w:r>
      <w:r w:rsidRPr="00A022C2">
        <w:rPr>
          <w:szCs w:val="24"/>
          <w:lang w:val="az-Latn-AZ"/>
        </w:rPr>
        <w:t xml:space="preserve">komissiyası tərəfindən </w:t>
      </w:r>
      <w:r w:rsidR="00E839F5">
        <w:rPr>
          <w:szCs w:val="24"/>
          <w:lang w:val="az-Latn-AZ"/>
        </w:rPr>
        <w:t>təchizatçıların</w:t>
      </w:r>
      <w:r w:rsidRPr="00A022C2">
        <w:rPr>
          <w:szCs w:val="24"/>
          <w:lang w:val="az-Latn-AZ"/>
        </w:rPr>
        <w:t xml:space="preserve"> müəyyənləşdirilməsi və qiymətləndirilməsi həyata keçirilir.</w:t>
      </w:r>
    </w:p>
    <w:p w14:paraId="293408D7" w14:textId="0FC52E01" w:rsidR="000E36DB" w:rsidRPr="00A022C2" w:rsidRDefault="002B7502" w:rsidP="000E36DB">
      <w:pPr>
        <w:spacing w:line="240" w:lineRule="auto"/>
        <w:jc w:val="both"/>
        <w:rPr>
          <w:szCs w:val="24"/>
          <w:lang w:val="az-Latn-AZ"/>
        </w:rPr>
      </w:pPr>
      <w:r w:rsidRPr="006B5417">
        <w:rPr>
          <w:szCs w:val="24"/>
          <w:lang w:val="az-Latn-AZ"/>
        </w:rPr>
        <w:lastRenderedPageBreak/>
        <w:t>5</w:t>
      </w:r>
      <w:r w:rsidR="00356C07">
        <w:rPr>
          <w:szCs w:val="24"/>
          <w:lang w:val="az-Latn-AZ"/>
        </w:rPr>
        <w:t xml:space="preserve">.8.1. </w:t>
      </w:r>
      <w:r w:rsidR="000E36DB" w:rsidRPr="00A022C2">
        <w:rPr>
          <w:szCs w:val="24"/>
          <w:lang w:val="az-Latn-AZ"/>
        </w:rPr>
        <w:t xml:space="preserve">Satınalma predmetinin xüsusiyyətlərindən asılı olaraq </w:t>
      </w:r>
      <w:r w:rsidR="00356C07">
        <w:rPr>
          <w:szCs w:val="24"/>
          <w:lang w:val="az-Latn-AZ"/>
        </w:rPr>
        <w:t xml:space="preserve">satınalma </w:t>
      </w:r>
      <w:r w:rsidR="000E36DB" w:rsidRPr="00A022C2">
        <w:rPr>
          <w:szCs w:val="24"/>
          <w:lang w:val="az-Latn-AZ"/>
        </w:rPr>
        <w:t xml:space="preserve">komissiyasının qərarına əsasən </w:t>
      </w:r>
      <w:r w:rsidR="00E839F5">
        <w:rPr>
          <w:szCs w:val="24"/>
          <w:lang w:val="az-Latn-AZ"/>
        </w:rPr>
        <w:t>təchizatçıların</w:t>
      </w:r>
      <w:r w:rsidR="000E36DB" w:rsidRPr="00A022C2">
        <w:rPr>
          <w:szCs w:val="24"/>
          <w:lang w:val="az-Latn-AZ"/>
        </w:rPr>
        <w:t xml:space="preserve"> uyğunluq</w:t>
      </w:r>
      <w:r w:rsidR="00B62DDE">
        <w:rPr>
          <w:szCs w:val="24"/>
          <w:lang w:val="az-Latn-AZ"/>
        </w:rPr>
        <w:t xml:space="preserve"> göstəriciləri</w:t>
      </w:r>
      <w:r w:rsidR="000E36DB" w:rsidRPr="00A022C2">
        <w:rPr>
          <w:szCs w:val="24"/>
          <w:lang w:val="az-Latn-AZ"/>
        </w:rPr>
        <w:t xml:space="preserve"> satınalma prosedurunun mərhələlərinə görə iki üsulla </w:t>
      </w:r>
      <w:r w:rsidR="00356C07">
        <w:rPr>
          <w:szCs w:val="24"/>
          <w:lang w:val="az-Latn-AZ"/>
        </w:rPr>
        <w:t>qiymətləndirilə</w:t>
      </w:r>
      <w:r w:rsidR="00356C07" w:rsidRPr="00A022C2">
        <w:rPr>
          <w:szCs w:val="24"/>
          <w:lang w:val="az-Latn-AZ"/>
        </w:rPr>
        <w:t xml:space="preserve"> </w:t>
      </w:r>
      <w:r w:rsidR="000E36DB" w:rsidRPr="00A022C2">
        <w:rPr>
          <w:szCs w:val="24"/>
          <w:lang w:val="az-Latn-AZ"/>
        </w:rPr>
        <w:t>bilər:</w:t>
      </w:r>
    </w:p>
    <w:p w14:paraId="4C43EB8F" w14:textId="490A7F1A" w:rsidR="000E36DB" w:rsidRPr="00A022C2" w:rsidRDefault="002B7502" w:rsidP="006B5417">
      <w:pPr>
        <w:spacing w:line="240" w:lineRule="auto"/>
        <w:jc w:val="both"/>
        <w:rPr>
          <w:szCs w:val="24"/>
          <w:lang w:val="az-Latn-AZ"/>
        </w:rPr>
      </w:pPr>
      <w:r>
        <w:rPr>
          <w:szCs w:val="24"/>
          <w:lang w:val="az-Latn-AZ"/>
        </w:rPr>
        <w:t>5</w:t>
      </w:r>
      <w:r w:rsidR="00356C07">
        <w:rPr>
          <w:szCs w:val="24"/>
          <w:lang w:val="az-Latn-AZ"/>
        </w:rPr>
        <w:t>.8.1.</w:t>
      </w:r>
      <w:r w:rsidR="00893DED">
        <w:rPr>
          <w:szCs w:val="24"/>
          <w:lang w:val="az-Latn-AZ"/>
        </w:rPr>
        <w:t>1</w:t>
      </w:r>
      <w:r w:rsidR="00356C07">
        <w:rPr>
          <w:szCs w:val="24"/>
          <w:lang w:val="az-Latn-AZ"/>
        </w:rPr>
        <w:t xml:space="preserve">. </w:t>
      </w:r>
      <w:r w:rsidR="007D5044">
        <w:rPr>
          <w:b/>
          <w:bCs/>
          <w:i/>
          <w:szCs w:val="24"/>
          <w:lang w:val="az-Latn-AZ"/>
        </w:rPr>
        <w:t>T</w:t>
      </w:r>
      <w:r w:rsidR="00E839F5">
        <w:rPr>
          <w:b/>
          <w:bCs/>
          <w:i/>
          <w:szCs w:val="24"/>
          <w:lang w:val="az-Latn-AZ"/>
        </w:rPr>
        <w:t>əchizatçıların</w:t>
      </w:r>
      <w:r w:rsidR="000E36DB" w:rsidRPr="00A022C2">
        <w:rPr>
          <w:b/>
          <w:bCs/>
          <w:i/>
          <w:szCs w:val="24"/>
          <w:lang w:val="az-Latn-AZ"/>
        </w:rPr>
        <w:t xml:space="preserve"> uyğunlu</w:t>
      </w:r>
      <w:r w:rsidR="00B62DDE">
        <w:rPr>
          <w:b/>
          <w:bCs/>
          <w:i/>
          <w:szCs w:val="24"/>
          <w:lang w:val="az-Latn-AZ"/>
        </w:rPr>
        <w:t>q göstəricilərinin</w:t>
      </w:r>
      <w:r w:rsidR="000E36DB" w:rsidRPr="00A022C2">
        <w:rPr>
          <w:b/>
          <w:bCs/>
          <w:i/>
          <w:szCs w:val="24"/>
          <w:lang w:val="az-Latn-AZ"/>
        </w:rPr>
        <w:t xml:space="preserve"> satınalma proseduru zamanı müəyyənləşdirilməsi</w:t>
      </w:r>
      <w:r w:rsidR="000E36DB" w:rsidRPr="00A022C2">
        <w:rPr>
          <w:b/>
          <w:bCs/>
          <w:szCs w:val="24"/>
          <w:lang w:val="az-Latn-AZ"/>
        </w:rPr>
        <w:t>:</w:t>
      </w:r>
      <w:r w:rsidR="000E36DB" w:rsidRPr="00A022C2">
        <w:rPr>
          <w:iCs/>
          <w:szCs w:val="24"/>
          <w:lang w:val="az-Latn-AZ"/>
        </w:rPr>
        <w:t xml:space="preserve"> Bu halda </w:t>
      </w:r>
      <w:r w:rsidR="008F6ED9" w:rsidRPr="00D1492E">
        <w:rPr>
          <w:lang w:val="az-Latn-AZ"/>
        </w:rPr>
        <w:t xml:space="preserve">təchizatçı </w:t>
      </w:r>
      <w:r w:rsidR="000E36DB" w:rsidRPr="00A022C2">
        <w:rPr>
          <w:iCs/>
          <w:szCs w:val="24"/>
          <w:lang w:val="az-Latn-AZ"/>
        </w:rPr>
        <w:t xml:space="preserve">satınalma müqaviləsinin icrasını təmin etmək üçün </w:t>
      </w:r>
      <w:r w:rsidR="000E36DB" w:rsidRPr="00356C07">
        <w:rPr>
          <w:szCs w:val="24"/>
          <w:lang w:val="az-Latn-AZ"/>
        </w:rPr>
        <w:t>Qanunun</w:t>
      </w:r>
      <w:r w:rsidR="000E36DB" w:rsidRPr="00893DED">
        <w:rPr>
          <w:szCs w:val="24"/>
          <w:lang w:val="az-Latn-AZ"/>
        </w:rPr>
        <w:t xml:space="preserve"> </w:t>
      </w:r>
      <w:r w:rsidR="00AF2287" w:rsidRPr="006B5417">
        <w:rPr>
          <w:szCs w:val="24"/>
          <w:lang w:val="az-Latn-AZ"/>
        </w:rPr>
        <w:t>23-</w:t>
      </w:r>
      <w:r w:rsidR="000E36DB" w:rsidRPr="00356C07">
        <w:rPr>
          <w:szCs w:val="24"/>
          <w:lang w:val="az-Latn-AZ"/>
        </w:rPr>
        <w:t>c</w:t>
      </w:r>
      <w:r w:rsidR="00AF2287" w:rsidRPr="00893DED">
        <w:rPr>
          <w:szCs w:val="24"/>
          <w:lang w:val="az-Latn-AZ"/>
        </w:rPr>
        <w:t>ü</w:t>
      </w:r>
      <w:r w:rsidR="000E36DB" w:rsidRPr="00A022C2">
        <w:rPr>
          <w:szCs w:val="24"/>
          <w:lang w:val="az-Latn-AZ"/>
        </w:rPr>
        <w:t xml:space="preserve"> maddəsi ilə müəyyən edilmiş meyarları</w:t>
      </w:r>
      <w:r w:rsidR="000E36DB" w:rsidRPr="00A022C2">
        <w:rPr>
          <w:iCs/>
          <w:szCs w:val="24"/>
          <w:lang w:val="az-Latn-AZ"/>
        </w:rPr>
        <w:t xml:space="preserve"> şərtlər toplusunda əks etdirir və satınalma proseduruna davam edir.</w:t>
      </w:r>
    </w:p>
    <w:p w14:paraId="64B0A36A" w14:textId="359B1326" w:rsidR="000E36DB" w:rsidRPr="00A022C2" w:rsidRDefault="002B7502" w:rsidP="006B5417">
      <w:pPr>
        <w:spacing w:line="240" w:lineRule="auto"/>
        <w:jc w:val="both"/>
        <w:rPr>
          <w:szCs w:val="24"/>
          <w:lang w:val="az-Latn-AZ"/>
        </w:rPr>
      </w:pPr>
      <w:r>
        <w:rPr>
          <w:szCs w:val="24"/>
          <w:lang w:val="az-Latn-AZ"/>
        </w:rPr>
        <w:t>5</w:t>
      </w:r>
      <w:r w:rsidR="00893DED">
        <w:rPr>
          <w:szCs w:val="24"/>
          <w:lang w:val="az-Latn-AZ"/>
        </w:rPr>
        <w:t xml:space="preserve">.8.1.2. </w:t>
      </w:r>
      <w:r w:rsidR="007D5044">
        <w:rPr>
          <w:b/>
          <w:bCs/>
          <w:i/>
          <w:szCs w:val="24"/>
          <w:lang w:val="az-Latn-AZ"/>
        </w:rPr>
        <w:t>T</w:t>
      </w:r>
      <w:r w:rsidR="00E839F5">
        <w:rPr>
          <w:b/>
          <w:bCs/>
          <w:i/>
          <w:szCs w:val="24"/>
          <w:lang w:val="az-Latn-AZ"/>
        </w:rPr>
        <w:t>əchizatçıların</w:t>
      </w:r>
      <w:r w:rsidR="000E36DB" w:rsidRPr="00A022C2">
        <w:rPr>
          <w:b/>
          <w:bCs/>
          <w:i/>
          <w:szCs w:val="24"/>
          <w:lang w:val="az-Latn-AZ"/>
        </w:rPr>
        <w:t xml:space="preserve"> uyğunluğunun əvvəlcədən müəyyənləşdirilməsi</w:t>
      </w:r>
      <w:r w:rsidR="000E36DB" w:rsidRPr="00A022C2">
        <w:rPr>
          <w:b/>
          <w:bCs/>
          <w:szCs w:val="24"/>
          <w:lang w:val="az-Latn-AZ"/>
        </w:rPr>
        <w:t xml:space="preserve">: </w:t>
      </w:r>
      <w:r w:rsidR="000E36DB" w:rsidRPr="00A022C2">
        <w:rPr>
          <w:iCs/>
          <w:szCs w:val="24"/>
          <w:lang w:val="az-Latn-AZ"/>
        </w:rPr>
        <w:t xml:space="preserve">Satınalan təşkilat </w:t>
      </w:r>
      <w:r w:rsidR="00B62DDE">
        <w:rPr>
          <w:szCs w:val="24"/>
          <w:lang w:val="az-Latn-AZ"/>
        </w:rPr>
        <w:t>təchizatçıların</w:t>
      </w:r>
      <w:r w:rsidR="00B62DDE" w:rsidRPr="00A022C2">
        <w:rPr>
          <w:szCs w:val="24"/>
          <w:lang w:val="az-Latn-AZ"/>
        </w:rPr>
        <w:t xml:space="preserve"> </w:t>
      </w:r>
      <w:r w:rsidR="000E36DB" w:rsidRPr="00A022C2">
        <w:rPr>
          <w:iCs/>
          <w:szCs w:val="24"/>
          <w:lang w:val="az-Latn-AZ"/>
        </w:rPr>
        <w:t>uyğunluğunun əvvəlcədən müəyyənləşdirilməsinə zərurət olduğu hallarda satınalma proseduruna başlamazdan öncə</w:t>
      </w:r>
      <w:r w:rsidR="000E36DB" w:rsidRPr="00A022C2">
        <w:rPr>
          <w:szCs w:val="24"/>
          <w:lang w:val="az-Latn-AZ"/>
        </w:rPr>
        <w:t xml:space="preserve"> Qanununun </w:t>
      </w:r>
      <w:r w:rsidR="002F403E" w:rsidRPr="006B5417">
        <w:rPr>
          <w:szCs w:val="24"/>
          <w:lang w:val="az-Latn-AZ"/>
        </w:rPr>
        <w:t>24</w:t>
      </w:r>
      <w:r w:rsidR="000E36DB" w:rsidRPr="007F165B">
        <w:rPr>
          <w:szCs w:val="24"/>
          <w:lang w:val="az-Latn-AZ"/>
        </w:rPr>
        <w:t>-c</w:t>
      </w:r>
      <w:r w:rsidR="002F403E" w:rsidRPr="006B5417">
        <w:rPr>
          <w:szCs w:val="24"/>
          <w:lang w:val="az-Latn-AZ"/>
        </w:rPr>
        <w:t>ü</w:t>
      </w:r>
      <w:r w:rsidR="000E36DB" w:rsidRPr="00A022C2">
        <w:rPr>
          <w:szCs w:val="24"/>
          <w:lang w:val="az-Latn-AZ"/>
        </w:rPr>
        <w:t xml:space="preserve"> maddəsi ilə müəyyən edilmiş</w:t>
      </w:r>
      <w:r w:rsidR="000E36DB" w:rsidRPr="00A022C2">
        <w:rPr>
          <w:iCs/>
          <w:szCs w:val="24"/>
          <w:lang w:val="az-Latn-AZ"/>
        </w:rPr>
        <w:t xml:space="preserve"> qaydada prosedur keçirir. </w:t>
      </w:r>
      <w:r w:rsidR="000E36DB" w:rsidRPr="00A022C2">
        <w:rPr>
          <w:szCs w:val="24"/>
          <w:lang w:val="az-Latn-AZ"/>
        </w:rPr>
        <w:t xml:space="preserve">Uyğunluğun əvvəlcədən müəyyənləşdirilməsi, müvafiq imkanları, resursları və təcrübəsi olan təchizatçıların satınalmalarda </w:t>
      </w:r>
      <w:r w:rsidR="00E36AE0">
        <w:rPr>
          <w:szCs w:val="24"/>
          <w:lang w:val="az-Latn-AZ"/>
        </w:rPr>
        <w:t>təchizatçı</w:t>
      </w:r>
      <w:r w:rsidR="000E36DB" w:rsidRPr="00A022C2">
        <w:rPr>
          <w:szCs w:val="24"/>
          <w:lang w:val="az-Latn-AZ"/>
        </w:rPr>
        <w:t xml:space="preserve"> qismində iştirakını təmin edir. İxtisas uyğunluğunun əvvəlcədən müəyyənləşdirilməsi prosedurundan keçmiş </w:t>
      </w:r>
      <w:r w:rsidR="00E839F5">
        <w:rPr>
          <w:szCs w:val="24"/>
          <w:lang w:val="az-Latn-AZ"/>
        </w:rPr>
        <w:t>təchizatçılar</w:t>
      </w:r>
      <w:r w:rsidR="000E36DB" w:rsidRPr="00A022C2">
        <w:rPr>
          <w:szCs w:val="24"/>
          <w:lang w:val="az-Latn-AZ"/>
        </w:rPr>
        <w:t xml:space="preserve"> </w:t>
      </w:r>
      <w:r w:rsidR="00AA6E4B">
        <w:rPr>
          <w:szCs w:val="24"/>
          <w:lang w:val="az-Latn-AZ"/>
        </w:rPr>
        <w:t>satınalmada</w:t>
      </w:r>
      <w:r w:rsidR="00AA6E4B" w:rsidRPr="00A022C2">
        <w:rPr>
          <w:szCs w:val="24"/>
          <w:lang w:val="az-Latn-AZ"/>
        </w:rPr>
        <w:t xml:space="preserve"> </w:t>
      </w:r>
      <w:r w:rsidR="000E36DB" w:rsidRPr="00A022C2">
        <w:rPr>
          <w:szCs w:val="24"/>
          <w:lang w:val="az-Latn-AZ"/>
        </w:rPr>
        <w:t xml:space="preserve">iştirakı davam etdirə bilərlər. </w:t>
      </w:r>
    </w:p>
    <w:p w14:paraId="677A0ADF" w14:textId="46094ADE" w:rsidR="000E36DB" w:rsidRPr="00A022C2" w:rsidRDefault="002B7502" w:rsidP="006B5417">
      <w:pPr>
        <w:spacing w:line="240" w:lineRule="auto"/>
        <w:jc w:val="both"/>
        <w:rPr>
          <w:szCs w:val="24"/>
          <w:lang w:val="az-Latn-AZ"/>
        </w:rPr>
      </w:pPr>
      <w:r>
        <w:rPr>
          <w:szCs w:val="24"/>
          <w:lang w:val="az-Latn-AZ"/>
        </w:rPr>
        <w:t>5</w:t>
      </w:r>
      <w:r w:rsidR="00893DED">
        <w:rPr>
          <w:szCs w:val="24"/>
          <w:lang w:val="az-Latn-AZ"/>
        </w:rPr>
        <w:t xml:space="preserve">.8.2. </w:t>
      </w:r>
      <w:r w:rsidR="000E36DB" w:rsidRPr="00A022C2">
        <w:rPr>
          <w:szCs w:val="24"/>
          <w:lang w:val="az-Latn-AZ"/>
        </w:rPr>
        <w:t>İxtisas uyğunluğunun əvvəlcədən</w:t>
      </w:r>
      <w:r w:rsidR="000C0034">
        <w:rPr>
          <w:szCs w:val="24"/>
          <w:lang w:val="az-Latn-AZ"/>
        </w:rPr>
        <w:t xml:space="preserve"> </w:t>
      </w:r>
      <w:r w:rsidR="000E36DB" w:rsidRPr="00A022C2">
        <w:rPr>
          <w:szCs w:val="24"/>
          <w:lang w:val="az-Latn-AZ"/>
        </w:rPr>
        <w:t>müəyyənləşdirilməsinin məqsədləri aşağıdakılardır:</w:t>
      </w:r>
    </w:p>
    <w:p w14:paraId="50000665" w14:textId="3AB6BF1D" w:rsidR="000E36DB" w:rsidRPr="00A022C2" w:rsidRDefault="002B7502" w:rsidP="006B5417">
      <w:pPr>
        <w:pStyle w:val="af1"/>
        <w:spacing w:line="240" w:lineRule="auto"/>
        <w:ind w:left="0"/>
        <w:jc w:val="both"/>
        <w:rPr>
          <w:szCs w:val="24"/>
          <w:lang w:val="az-Latn-AZ"/>
        </w:rPr>
      </w:pPr>
      <w:r>
        <w:rPr>
          <w:szCs w:val="24"/>
          <w:lang w:val="az-Latn-AZ"/>
        </w:rPr>
        <w:t>5</w:t>
      </w:r>
      <w:r w:rsidR="00A946A5">
        <w:rPr>
          <w:szCs w:val="24"/>
          <w:lang w:val="az-Latn-AZ"/>
        </w:rPr>
        <w:t xml:space="preserve">.8.2.1. </w:t>
      </w:r>
      <w:r w:rsidR="000E36DB" w:rsidRPr="00A022C2">
        <w:rPr>
          <w:iCs/>
          <w:szCs w:val="24"/>
          <w:lang w:val="az-Latn-AZ"/>
        </w:rPr>
        <w:t>Uyğunsuzluq halının aşkar edərək erkən mərhələdə aradan qaldırmaq və mümkün lazımi tədbirlərin görülməsini təmin etmək;</w:t>
      </w:r>
    </w:p>
    <w:p w14:paraId="2C02346C" w14:textId="55599A89" w:rsidR="000E36DB" w:rsidRPr="00A022C2" w:rsidRDefault="002B7502" w:rsidP="006B5417">
      <w:pPr>
        <w:pStyle w:val="af1"/>
        <w:spacing w:line="240" w:lineRule="auto"/>
        <w:ind w:left="0"/>
        <w:jc w:val="both"/>
        <w:rPr>
          <w:szCs w:val="24"/>
          <w:lang w:val="az-Latn-AZ"/>
        </w:rPr>
      </w:pPr>
      <w:r>
        <w:rPr>
          <w:szCs w:val="24"/>
          <w:lang w:val="az-Latn-AZ"/>
        </w:rPr>
        <w:t>5</w:t>
      </w:r>
      <w:r w:rsidR="00A946A5">
        <w:rPr>
          <w:szCs w:val="24"/>
          <w:lang w:val="az-Latn-AZ"/>
        </w:rPr>
        <w:t xml:space="preserve">.8.2.2. </w:t>
      </w:r>
      <w:r w:rsidR="000E36DB" w:rsidRPr="00A022C2">
        <w:rPr>
          <w:szCs w:val="24"/>
          <w:lang w:val="az-Latn-AZ"/>
        </w:rPr>
        <w:t>Şəffaflığın təmin edilməsi, fəaliyyət istiqaməti fərqli olan təchizatçıların kənarlaşdırılması;</w:t>
      </w:r>
    </w:p>
    <w:p w14:paraId="6BA1E401" w14:textId="2D4D55A9" w:rsidR="000E36DB" w:rsidRPr="00A022C2" w:rsidRDefault="002B7502" w:rsidP="006B5417">
      <w:pPr>
        <w:pStyle w:val="af1"/>
        <w:spacing w:line="240" w:lineRule="auto"/>
        <w:ind w:left="0"/>
        <w:jc w:val="both"/>
        <w:rPr>
          <w:szCs w:val="24"/>
          <w:lang w:val="az-Latn-AZ"/>
        </w:rPr>
      </w:pPr>
      <w:r>
        <w:rPr>
          <w:szCs w:val="24"/>
          <w:lang w:val="az-Latn-AZ"/>
        </w:rPr>
        <w:t>5</w:t>
      </w:r>
      <w:r w:rsidR="00A946A5">
        <w:rPr>
          <w:szCs w:val="24"/>
          <w:lang w:val="az-Latn-AZ"/>
        </w:rPr>
        <w:t xml:space="preserve">.8.2.3. </w:t>
      </w:r>
      <w:r w:rsidR="000E36DB" w:rsidRPr="00A022C2">
        <w:rPr>
          <w:szCs w:val="24"/>
          <w:lang w:val="az-Latn-AZ"/>
        </w:rPr>
        <w:t xml:space="preserve">Ən səmərəli qiymətin müəyyən edilməsi üçün </w:t>
      </w:r>
      <w:r w:rsidR="006D6826">
        <w:rPr>
          <w:szCs w:val="24"/>
          <w:lang w:val="az-Latn-AZ"/>
        </w:rPr>
        <w:t>satınalmalarda</w:t>
      </w:r>
      <w:r w:rsidR="006D6826" w:rsidRPr="00A022C2">
        <w:rPr>
          <w:szCs w:val="24"/>
          <w:lang w:val="az-Latn-AZ"/>
        </w:rPr>
        <w:t xml:space="preserve"> </w:t>
      </w:r>
      <w:r w:rsidR="000E36DB" w:rsidRPr="00A022C2">
        <w:rPr>
          <w:szCs w:val="24"/>
          <w:lang w:val="az-Latn-AZ"/>
        </w:rPr>
        <w:t>tələb olunan istiqamətlər üzrə ixtisaslaşmış təchizatçıların cəlb edilməsi, vasitəçilərin iştirakı nəticəsində potensial risklərdən qorunmaq;</w:t>
      </w:r>
    </w:p>
    <w:p w14:paraId="3CB4F339" w14:textId="2A828170" w:rsidR="000E36DB" w:rsidRPr="00A022C2" w:rsidRDefault="002B7502" w:rsidP="006B5417">
      <w:pPr>
        <w:pStyle w:val="af1"/>
        <w:spacing w:line="240" w:lineRule="auto"/>
        <w:ind w:left="0"/>
        <w:jc w:val="both"/>
        <w:rPr>
          <w:szCs w:val="24"/>
          <w:lang w:val="az-Latn-AZ"/>
        </w:rPr>
      </w:pPr>
      <w:r>
        <w:rPr>
          <w:szCs w:val="24"/>
          <w:lang w:val="az-Latn-AZ"/>
        </w:rPr>
        <w:t>5</w:t>
      </w:r>
      <w:r w:rsidR="00A946A5">
        <w:rPr>
          <w:szCs w:val="24"/>
          <w:lang w:val="az-Latn-AZ"/>
        </w:rPr>
        <w:t xml:space="preserve">.8.2.4. </w:t>
      </w:r>
      <w:r w:rsidR="000E36DB" w:rsidRPr="00A022C2">
        <w:rPr>
          <w:szCs w:val="24"/>
          <w:lang w:val="az-Latn-AZ"/>
        </w:rPr>
        <w:t>Potensial qaliblərin tələb olunan satınalma predmetini təmin etmə potensialından(texniki və maliyyə) əmin olmaq</w:t>
      </w:r>
      <w:r w:rsidR="007C0651">
        <w:rPr>
          <w:szCs w:val="24"/>
          <w:lang w:val="az-Latn-AZ"/>
        </w:rPr>
        <w:t>.</w:t>
      </w:r>
    </w:p>
    <w:p w14:paraId="04E3AB1A" w14:textId="32E92632" w:rsidR="000E36DB" w:rsidRPr="006B5417" w:rsidRDefault="002B7502" w:rsidP="000E36DB">
      <w:pPr>
        <w:spacing w:line="240" w:lineRule="auto"/>
        <w:jc w:val="both"/>
        <w:rPr>
          <w:szCs w:val="24"/>
          <w:lang w:val="az-Latn-AZ"/>
        </w:rPr>
      </w:pPr>
      <w:r>
        <w:rPr>
          <w:szCs w:val="24"/>
          <w:lang w:val="az-Latn-AZ"/>
        </w:rPr>
        <w:t>5</w:t>
      </w:r>
      <w:r w:rsidR="000F1383" w:rsidRPr="000C60D3">
        <w:rPr>
          <w:szCs w:val="24"/>
          <w:lang w:val="az-Latn-AZ"/>
        </w:rPr>
        <w:t xml:space="preserve">.8.3. </w:t>
      </w:r>
      <w:r w:rsidR="000F1383" w:rsidRPr="00742C03">
        <w:rPr>
          <w:rFonts w:eastAsia="Times New Roman"/>
          <w:bCs/>
          <w:color w:val="000000"/>
          <w:szCs w:val="24"/>
          <w:bdr w:val="none" w:sz="0" w:space="0" w:color="auto" w:frame="1"/>
          <w:lang w:val="az-Latn-AZ" w:eastAsia="az-Latn-AZ"/>
        </w:rPr>
        <w:t>Uyğunluq sənədlərinin</w:t>
      </w:r>
      <w:r w:rsidR="000F1383" w:rsidRPr="000C60D3">
        <w:rPr>
          <w:szCs w:val="24"/>
          <w:lang w:val="az-Latn-AZ"/>
        </w:rPr>
        <w:t xml:space="preserve"> </w:t>
      </w:r>
      <w:r w:rsidR="000E36DB" w:rsidRPr="006B5417">
        <w:rPr>
          <w:szCs w:val="24"/>
          <w:lang w:val="az-Latn-AZ"/>
        </w:rPr>
        <w:t xml:space="preserve">alətləri </w:t>
      </w:r>
    </w:p>
    <w:p w14:paraId="660A1E73" w14:textId="50DB2AA2" w:rsidR="000E36DB" w:rsidRPr="00A022C2" w:rsidRDefault="002B7502" w:rsidP="000E36DB">
      <w:pPr>
        <w:spacing w:line="240" w:lineRule="auto"/>
        <w:jc w:val="both"/>
        <w:rPr>
          <w:szCs w:val="24"/>
          <w:lang w:val="az-Latn-AZ"/>
        </w:rPr>
      </w:pPr>
      <w:r>
        <w:rPr>
          <w:szCs w:val="24"/>
          <w:lang w:val="az-Latn-AZ"/>
        </w:rPr>
        <w:t>5</w:t>
      </w:r>
      <w:r w:rsidR="000F1383">
        <w:rPr>
          <w:szCs w:val="24"/>
          <w:lang w:val="az-Latn-AZ"/>
        </w:rPr>
        <w:t xml:space="preserve">.8.3.1. </w:t>
      </w:r>
      <w:r w:rsidR="000E36DB" w:rsidRPr="00A022C2">
        <w:rPr>
          <w:bCs/>
          <w:szCs w:val="24"/>
          <w:lang w:val="az-Latn-AZ"/>
        </w:rPr>
        <w:t xml:space="preserve">Zəruri yoxlamalar proseduru </w:t>
      </w:r>
      <w:r w:rsidR="000E36DB" w:rsidRPr="00A022C2">
        <w:rPr>
          <w:szCs w:val="24"/>
          <w:lang w:val="az-Latn-AZ"/>
        </w:rPr>
        <w:t xml:space="preserve">- </w:t>
      </w:r>
      <w:r w:rsidR="00E36AE0">
        <w:rPr>
          <w:iCs/>
          <w:szCs w:val="24"/>
          <w:lang w:val="az-Latn-AZ"/>
        </w:rPr>
        <w:t>təchizatçı</w:t>
      </w:r>
      <w:r w:rsidR="000E36DB" w:rsidRPr="00A022C2">
        <w:rPr>
          <w:iCs/>
          <w:szCs w:val="24"/>
          <w:lang w:val="az-Latn-AZ"/>
        </w:rPr>
        <w:t xml:space="preserve"> ilə əlaqədar maraqların toqquşması, beynəlxalq sanksiyalar, coğrafi məkan məhdudiyyəti kimi hallarının, korrupsiya əməlləri, dələduzluq və qanuna zidd hərəkətlərə yol verilməsi və digər risklərin dəyərləndirilməsindən ibarətdir;</w:t>
      </w:r>
    </w:p>
    <w:p w14:paraId="2D3F141F" w14:textId="201C5FE4" w:rsidR="000E36DB" w:rsidRPr="00A022C2" w:rsidRDefault="002B7502" w:rsidP="000E36DB">
      <w:pPr>
        <w:spacing w:line="240" w:lineRule="auto"/>
        <w:jc w:val="both"/>
        <w:rPr>
          <w:iCs/>
          <w:szCs w:val="24"/>
          <w:lang w:val="az-Latn-AZ"/>
        </w:rPr>
      </w:pPr>
      <w:r>
        <w:rPr>
          <w:szCs w:val="24"/>
          <w:lang w:val="az-Latn-AZ"/>
        </w:rPr>
        <w:t>5</w:t>
      </w:r>
      <w:r w:rsidR="000F1383">
        <w:rPr>
          <w:szCs w:val="24"/>
          <w:lang w:val="az-Latn-AZ"/>
        </w:rPr>
        <w:t xml:space="preserve">.8.3.2. </w:t>
      </w:r>
      <w:r w:rsidR="000E36DB" w:rsidRPr="00A022C2">
        <w:rPr>
          <w:bCs/>
          <w:szCs w:val="24"/>
          <w:lang w:val="az-Latn-AZ"/>
        </w:rPr>
        <w:t xml:space="preserve">Problemli tarixçə </w:t>
      </w:r>
      <w:r w:rsidR="000E36DB" w:rsidRPr="00A022C2">
        <w:rPr>
          <w:szCs w:val="24"/>
          <w:lang w:val="az-Latn-AZ"/>
        </w:rPr>
        <w:t xml:space="preserve">- </w:t>
      </w:r>
      <w:r w:rsidR="000E36DB" w:rsidRPr="00A022C2">
        <w:rPr>
          <w:iCs/>
          <w:szCs w:val="24"/>
          <w:lang w:val="az-Latn-AZ"/>
        </w:rPr>
        <w:t>öncəki layihələrin/təchizatın uğursuz təşkili, keçmiş və hazırkı məhkəmə işlərinin müəyyən edilməsi;</w:t>
      </w:r>
    </w:p>
    <w:p w14:paraId="67F3A3C7" w14:textId="716D7CE5" w:rsidR="000E36DB" w:rsidRPr="00A022C2" w:rsidRDefault="002B7502" w:rsidP="000E36DB">
      <w:pPr>
        <w:spacing w:line="240" w:lineRule="auto"/>
        <w:jc w:val="both"/>
        <w:rPr>
          <w:szCs w:val="24"/>
          <w:lang w:val="az-Latn-AZ"/>
        </w:rPr>
      </w:pPr>
      <w:r>
        <w:rPr>
          <w:szCs w:val="24"/>
          <w:lang w:val="az-Latn-AZ"/>
        </w:rPr>
        <w:t>5</w:t>
      </w:r>
      <w:r w:rsidR="000F1383">
        <w:rPr>
          <w:szCs w:val="24"/>
          <w:lang w:val="az-Latn-AZ"/>
        </w:rPr>
        <w:t xml:space="preserve">.8.3.3. </w:t>
      </w:r>
      <w:r w:rsidR="000E36DB" w:rsidRPr="00A022C2">
        <w:rPr>
          <w:bCs/>
          <w:szCs w:val="24"/>
          <w:lang w:val="az-Latn-AZ"/>
        </w:rPr>
        <w:t xml:space="preserve">Maliyyə vəziyyəti </w:t>
      </w:r>
      <w:r w:rsidR="000E36DB" w:rsidRPr="00A022C2">
        <w:rPr>
          <w:szCs w:val="24"/>
          <w:lang w:val="az-Latn-AZ"/>
        </w:rPr>
        <w:t xml:space="preserve">- </w:t>
      </w:r>
      <w:r w:rsidR="000E36DB" w:rsidRPr="00A022C2">
        <w:rPr>
          <w:iCs/>
          <w:szCs w:val="24"/>
          <w:lang w:val="az-Latn-AZ"/>
        </w:rPr>
        <w:t>illik dövriyyə, maliyyə vəsaitlərinin və resurslarının mövcudluğu, hazırkı maliyyə öhdəlikləri, təchizatçının aktivlərinin likvidliyi və s. kimi göstəricilərin müəyyən edilməsi;</w:t>
      </w:r>
    </w:p>
    <w:p w14:paraId="08DF042E" w14:textId="252F01AE" w:rsidR="000E36DB" w:rsidRPr="00A022C2" w:rsidRDefault="002B7502" w:rsidP="00A022C2">
      <w:pPr>
        <w:spacing w:line="240" w:lineRule="auto"/>
        <w:jc w:val="both"/>
        <w:rPr>
          <w:szCs w:val="24"/>
          <w:lang w:val="az-Latn-AZ"/>
        </w:rPr>
      </w:pPr>
      <w:r>
        <w:rPr>
          <w:szCs w:val="24"/>
          <w:lang w:val="az-Latn-AZ"/>
        </w:rPr>
        <w:t>5</w:t>
      </w:r>
      <w:r w:rsidR="000F1383">
        <w:rPr>
          <w:szCs w:val="24"/>
          <w:lang w:val="az-Latn-AZ"/>
        </w:rPr>
        <w:t xml:space="preserve">.8.3.4. </w:t>
      </w:r>
      <w:r w:rsidR="000E36DB" w:rsidRPr="00A022C2">
        <w:rPr>
          <w:bCs/>
          <w:szCs w:val="24"/>
          <w:lang w:val="az-Latn-AZ"/>
        </w:rPr>
        <w:t xml:space="preserve">Təcrübə </w:t>
      </w:r>
      <w:r w:rsidR="000E36DB" w:rsidRPr="00A022C2">
        <w:rPr>
          <w:szCs w:val="24"/>
          <w:lang w:val="az-Latn-AZ"/>
        </w:rPr>
        <w:t xml:space="preserve">- </w:t>
      </w:r>
      <w:r w:rsidR="000E36DB" w:rsidRPr="00A022C2">
        <w:rPr>
          <w:iCs/>
          <w:szCs w:val="24"/>
          <w:lang w:val="az-Latn-AZ"/>
        </w:rPr>
        <w:t>təchizatçının fəaliyyət tarixçəsi, icra etdiyi uğurlu və uğursuz layihələr, tələb edilən fəaliyyət növləri üzrə təcrübə və ixtisaslaşmış resurslar və s. kimi göstəricilər;</w:t>
      </w:r>
    </w:p>
    <w:p w14:paraId="6EB007FD" w14:textId="77777777" w:rsidR="00A8679C" w:rsidRDefault="00A8679C" w:rsidP="005122BF">
      <w:pPr>
        <w:pStyle w:val="2"/>
        <w:spacing w:line="240" w:lineRule="auto"/>
        <w:jc w:val="both"/>
        <w:rPr>
          <w:rFonts w:ascii="Arial" w:hAnsi="Arial" w:cs="Arial"/>
          <w:sz w:val="24"/>
          <w:szCs w:val="24"/>
          <w:lang w:val="az-Latn-AZ"/>
        </w:rPr>
      </w:pPr>
    </w:p>
    <w:bookmarkEnd w:id="7"/>
    <w:p w14:paraId="6483BA25" w14:textId="3B4EE825" w:rsidR="00C510CE" w:rsidRDefault="002B7502" w:rsidP="00C510CE">
      <w:pPr>
        <w:spacing w:after="0" w:line="240" w:lineRule="auto"/>
        <w:jc w:val="center"/>
        <w:rPr>
          <w:rFonts w:eastAsia="MS Mincho"/>
          <w:b/>
          <w:szCs w:val="24"/>
          <w:lang w:val="az-Latn-AZ" w:eastAsia="ru-RU"/>
        </w:rPr>
      </w:pPr>
      <w:r>
        <w:rPr>
          <w:rFonts w:eastAsia="MS Mincho"/>
          <w:b/>
          <w:szCs w:val="24"/>
          <w:lang w:val="az-Latn-AZ" w:eastAsia="ru-RU"/>
        </w:rPr>
        <w:t>6</w:t>
      </w:r>
      <w:r w:rsidR="00C510CE" w:rsidRPr="00034CCD">
        <w:rPr>
          <w:rFonts w:eastAsia="MS Mincho"/>
          <w:b/>
          <w:szCs w:val="24"/>
          <w:lang w:val="az-Latn-AZ" w:eastAsia="ru-RU"/>
        </w:rPr>
        <w:t>.</w:t>
      </w:r>
      <w:r w:rsidR="00C510CE" w:rsidRPr="00034CCD">
        <w:rPr>
          <w:rFonts w:eastAsia="MS Mincho"/>
          <w:szCs w:val="24"/>
          <w:lang w:val="az-Latn-AZ" w:eastAsia="ru-RU"/>
        </w:rPr>
        <w:t xml:space="preserve"> </w:t>
      </w:r>
      <w:r w:rsidR="00C510CE">
        <w:rPr>
          <w:rFonts w:eastAsia="MS Mincho"/>
          <w:b/>
          <w:szCs w:val="24"/>
          <w:lang w:val="az-Latn-AZ" w:eastAsia="ru-RU"/>
        </w:rPr>
        <w:t>Satınalma prosesinin iştirakçıları, onların hüquq və öhdəlikləri</w:t>
      </w:r>
    </w:p>
    <w:p w14:paraId="2C890764" w14:textId="77777777" w:rsidR="00C510CE" w:rsidRDefault="00C510CE" w:rsidP="00C510CE">
      <w:pPr>
        <w:spacing w:after="0" w:line="240" w:lineRule="auto"/>
        <w:jc w:val="center"/>
        <w:rPr>
          <w:rFonts w:eastAsia="MS Mincho"/>
          <w:b/>
          <w:szCs w:val="24"/>
          <w:lang w:val="az-Latn-AZ" w:eastAsia="ru-RU"/>
        </w:rPr>
      </w:pPr>
    </w:p>
    <w:p w14:paraId="1FED5B06" w14:textId="16E38A9D" w:rsidR="00C510CE" w:rsidRDefault="002B7502" w:rsidP="00C510CE">
      <w:pPr>
        <w:spacing w:after="0" w:line="240" w:lineRule="auto"/>
        <w:jc w:val="both"/>
        <w:rPr>
          <w:rFonts w:eastAsia="MS Mincho"/>
          <w:szCs w:val="24"/>
          <w:lang w:val="az-Latn-AZ" w:eastAsia="ru-RU"/>
        </w:rPr>
      </w:pPr>
      <w:r>
        <w:rPr>
          <w:rFonts w:eastAsia="MS Mincho"/>
          <w:szCs w:val="24"/>
          <w:lang w:val="az-Latn-AZ" w:eastAsia="ru-RU"/>
        </w:rPr>
        <w:t>6</w:t>
      </w:r>
      <w:r w:rsidR="00C510CE">
        <w:rPr>
          <w:rFonts w:eastAsia="MS Mincho"/>
          <w:szCs w:val="24"/>
          <w:lang w:val="az-Latn-AZ" w:eastAsia="ru-RU"/>
        </w:rPr>
        <w:t>.1. Aşağıdakı qeyd edilənlər s</w:t>
      </w:r>
      <w:r w:rsidR="00C510CE" w:rsidRPr="00C15314">
        <w:rPr>
          <w:rFonts w:eastAsia="MS Mincho"/>
          <w:szCs w:val="24"/>
          <w:lang w:val="az-Latn-AZ" w:eastAsia="ru-RU"/>
        </w:rPr>
        <w:t>atınalma prosesinin iştirakçıları</w:t>
      </w:r>
      <w:r w:rsidR="00C510CE">
        <w:rPr>
          <w:rFonts w:eastAsia="MS Mincho"/>
          <w:szCs w:val="24"/>
          <w:lang w:val="az-Latn-AZ" w:eastAsia="ru-RU"/>
        </w:rPr>
        <w:t xml:space="preserve"> hesab edilir:</w:t>
      </w:r>
    </w:p>
    <w:p w14:paraId="6FC9CAE5" w14:textId="46519E06" w:rsidR="00C510CE" w:rsidRPr="00C15314" w:rsidRDefault="002B7502" w:rsidP="00C510CE">
      <w:pPr>
        <w:spacing w:after="0" w:line="240" w:lineRule="auto"/>
        <w:ind w:firstLine="567"/>
        <w:jc w:val="both"/>
        <w:rPr>
          <w:rFonts w:eastAsia="MS Mincho"/>
          <w:szCs w:val="24"/>
          <w:lang w:val="az-Latn-AZ" w:eastAsia="ru-RU"/>
        </w:rPr>
      </w:pPr>
      <w:r>
        <w:rPr>
          <w:rFonts w:eastAsia="MS Mincho"/>
          <w:szCs w:val="24"/>
          <w:lang w:val="az-Latn-AZ" w:eastAsia="ru-RU"/>
        </w:rPr>
        <w:t>6</w:t>
      </w:r>
      <w:r w:rsidR="00C510CE">
        <w:rPr>
          <w:rFonts w:eastAsia="MS Mincho"/>
          <w:szCs w:val="24"/>
          <w:lang w:val="az-Latn-AZ" w:eastAsia="ru-RU"/>
        </w:rPr>
        <w:t>.1.1.</w:t>
      </w:r>
      <w:r w:rsidR="00C510CE" w:rsidRPr="00C15314">
        <w:rPr>
          <w:rFonts w:eastAsia="MS Mincho"/>
          <w:b/>
          <w:bCs/>
          <w:i/>
          <w:szCs w:val="24"/>
          <w:lang w:val="az-Latn-AZ" w:eastAsia="ru-RU"/>
        </w:rPr>
        <w:t xml:space="preserve"> </w:t>
      </w:r>
      <w:r w:rsidR="00C510CE">
        <w:rPr>
          <w:rFonts w:eastAsia="MS Mincho"/>
          <w:bCs/>
          <w:szCs w:val="24"/>
          <w:lang w:val="az-Latn-AZ" w:eastAsia="ru-RU"/>
        </w:rPr>
        <w:t>S</w:t>
      </w:r>
      <w:r w:rsidR="00C510CE" w:rsidRPr="00C15314">
        <w:rPr>
          <w:rFonts w:eastAsia="MS Mincho"/>
          <w:bCs/>
          <w:szCs w:val="24"/>
          <w:lang w:val="az-Latn-AZ" w:eastAsia="ru-RU"/>
        </w:rPr>
        <w:t>atınalma bölməsi</w:t>
      </w:r>
    </w:p>
    <w:p w14:paraId="2B79AB9A" w14:textId="44D78FCA" w:rsidR="00C510CE" w:rsidRPr="00C15314" w:rsidRDefault="002B7502" w:rsidP="00C510CE">
      <w:pPr>
        <w:spacing w:after="0" w:line="240" w:lineRule="auto"/>
        <w:ind w:firstLine="567"/>
        <w:jc w:val="both"/>
        <w:rPr>
          <w:rFonts w:eastAsia="MS Mincho"/>
          <w:szCs w:val="24"/>
          <w:lang w:val="az-Latn-AZ" w:eastAsia="ru-RU"/>
        </w:rPr>
      </w:pPr>
      <w:r>
        <w:rPr>
          <w:rFonts w:eastAsia="MS Mincho"/>
          <w:szCs w:val="24"/>
          <w:lang w:val="az-Latn-AZ" w:eastAsia="ru-RU"/>
        </w:rPr>
        <w:t>6</w:t>
      </w:r>
      <w:r w:rsidR="00C510CE" w:rsidRPr="00C15314">
        <w:rPr>
          <w:rFonts w:eastAsia="MS Mincho"/>
          <w:szCs w:val="24"/>
          <w:lang w:val="az-Latn-AZ" w:eastAsia="ru-RU"/>
        </w:rPr>
        <w:t>.1.2.</w:t>
      </w:r>
      <w:r w:rsidR="00C510CE" w:rsidRPr="00C15314">
        <w:rPr>
          <w:rFonts w:eastAsia="MS Mincho"/>
          <w:bCs/>
          <w:szCs w:val="24"/>
          <w:lang w:val="az-Latn-AZ" w:eastAsia="ru-RU"/>
        </w:rPr>
        <w:t xml:space="preserve"> </w:t>
      </w:r>
      <w:r w:rsidR="00C510CE">
        <w:rPr>
          <w:rFonts w:eastAsia="MS Mincho"/>
          <w:bCs/>
          <w:szCs w:val="24"/>
          <w:lang w:val="az-Latn-AZ" w:eastAsia="ru-RU"/>
        </w:rPr>
        <w:t>S</w:t>
      </w:r>
      <w:r w:rsidR="00C510CE" w:rsidRPr="00C15314">
        <w:rPr>
          <w:rFonts w:eastAsia="MS Mincho"/>
          <w:bCs/>
          <w:szCs w:val="24"/>
          <w:lang w:val="az-Latn-AZ" w:eastAsia="ru-RU"/>
        </w:rPr>
        <w:t>ifarişçi</w:t>
      </w:r>
      <w:r w:rsidR="00FB114E">
        <w:rPr>
          <w:rFonts w:eastAsia="MS Mincho"/>
          <w:bCs/>
          <w:szCs w:val="24"/>
          <w:lang w:val="az-Latn-AZ" w:eastAsia="ru-RU"/>
        </w:rPr>
        <w:t xml:space="preserve"> struktur</w:t>
      </w:r>
      <w:r w:rsidR="00042B6B">
        <w:rPr>
          <w:rFonts w:eastAsia="MS Mincho"/>
          <w:bCs/>
          <w:szCs w:val="24"/>
          <w:lang w:val="az-Latn-AZ" w:eastAsia="ru-RU"/>
        </w:rPr>
        <w:t xml:space="preserve"> bölmə</w:t>
      </w:r>
    </w:p>
    <w:p w14:paraId="75B908E3" w14:textId="1DE9F93D" w:rsidR="00C510CE" w:rsidRDefault="002B7502" w:rsidP="00C510CE">
      <w:pPr>
        <w:spacing w:after="0" w:line="240" w:lineRule="auto"/>
        <w:ind w:firstLine="567"/>
        <w:jc w:val="both"/>
        <w:rPr>
          <w:rFonts w:eastAsia="MS Mincho"/>
          <w:bCs/>
          <w:szCs w:val="24"/>
          <w:lang w:val="az-Latn-AZ" w:eastAsia="ru-RU"/>
        </w:rPr>
      </w:pPr>
      <w:r>
        <w:rPr>
          <w:rFonts w:eastAsia="MS Mincho"/>
          <w:szCs w:val="24"/>
          <w:lang w:val="az-Latn-AZ" w:eastAsia="ru-RU"/>
        </w:rPr>
        <w:t>6</w:t>
      </w:r>
      <w:r w:rsidR="00C510CE" w:rsidRPr="00C15314">
        <w:rPr>
          <w:rFonts w:eastAsia="MS Mincho"/>
          <w:szCs w:val="24"/>
          <w:lang w:val="az-Latn-AZ" w:eastAsia="ru-RU"/>
        </w:rPr>
        <w:t xml:space="preserve">.1.3. </w:t>
      </w:r>
      <w:r w:rsidR="00C510CE">
        <w:rPr>
          <w:rFonts w:eastAsia="MS Mincho"/>
          <w:bCs/>
          <w:szCs w:val="24"/>
          <w:lang w:val="az-Latn-AZ" w:eastAsia="ru-RU"/>
        </w:rPr>
        <w:t>L</w:t>
      </w:r>
      <w:r w:rsidR="00C510CE" w:rsidRPr="00C15314">
        <w:rPr>
          <w:rFonts w:eastAsia="MS Mincho"/>
          <w:bCs/>
          <w:szCs w:val="24"/>
          <w:lang w:val="az-Latn-AZ" w:eastAsia="ru-RU"/>
        </w:rPr>
        <w:t>ayihə qrupu</w:t>
      </w:r>
    </w:p>
    <w:p w14:paraId="5696D36A" w14:textId="77777777" w:rsidR="00C510CE" w:rsidRDefault="00C510CE" w:rsidP="00C510CE">
      <w:pPr>
        <w:spacing w:after="0" w:line="240" w:lineRule="auto"/>
        <w:ind w:firstLine="567"/>
        <w:jc w:val="both"/>
        <w:rPr>
          <w:rFonts w:eastAsia="MS Mincho"/>
          <w:szCs w:val="24"/>
          <w:lang w:val="az-Latn-AZ" w:eastAsia="ru-RU"/>
        </w:rPr>
      </w:pPr>
    </w:p>
    <w:p w14:paraId="73397986" w14:textId="34C0AA43" w:rsidR="00C510CE" w:rsidRDefault="002B7502" w:rsidP="00C510CE">
      <w:pPr>
        <w:spacing w:after="0" w:line="240" w:lineRule="auto"/>
        <w:jc w:val="both"/>
        <w:rPr>
          <w:rFonts w:eastAsia="MS Mincho"/>
          <w:szCs w:val="24"/>
          <w:lang w:val="az-Latn-AZ" w:eastAsia="ru-RU"/>
        </w:rPr>
      </w:pPr>
      <w:r>
        <w:rPr>
          <w:rFonts w:eastAsia="MS Mincho"/>
          <w:szCs w:val="24"/>
          <w:lang w:val="az-Latn-AZ" w:eastAsia="ru-RU"/>
        </w:rPr>
        <w:t>6</w:t>
      </w:r>
      <w:r w:rsidR="00C510CE">
        <w:rPr>
          <w:rFonts w:eastAsia="MS Mincho"/>
          <w:szCs w:val="24"/>
          <w:lang w:val="az-Latn-AZ" w:eastAsia="ru-RU"/>
        </w:rPr>
        <w:t xml:space="preserve">.2. </w:t>
      </w:r>
      <w:r w:rsidR="00C510CE" w:rsidRPr="00680DB1">
        <w:rPr>
          <w:rFonts w:eastAsia="MS Mincho"/>
          <w:bCs/>
          <w:szCs w:val="24"/>
          <w:lang w:val="az-Latn-AZ" w:eastAsia="ru-RU"/>
        </w:rPr>
        <w:t>Satınalma bölməsinin</w:t>
      </w:r>
      <w:r w:rsidR="00C510CE">
        <w:rPr>
          <w:rFonts w:eastAsia="MS Mincho"/>
          <w:bCs/>
          <w:szCs w:val="24"/>
          <w:lang w:val="az-Latn-AZ" w:eastAsia="ru-RU"/>
        </w:rPr>
        <w:t xml:space="preserve"> (</w:t>
      </w:r>
      <w:r w:rsidR="00C510CE" w:rsidRPr="00680DB1">
        <w:rPr>
          <w:rFonts w:eastAsia="MS Mincho"/>
          <w:bCs/>
          <w:szCs w:val="24"/>
          <w:lang w:val="az-Latn-AZ" w:eastAsia="ru-RU"/>
        </w:rPr>
        <w:t>və onun əməkdaşlarının</w:t>
      </w:r>
      <w:r w:rsidR="00C510CE">
        <w:rPr>
          <w:rFonts w:eastAsia="MS Mincho"/>
          <w:bCs/>
          <w:szCs w:val="24"/>
          <w:lang w:val="az-Latn-AZ" w:eastAsia="ru-RU"/>
        </w:rPr>
        <w:t>)</w:t>
      </w:r>
      <w:r w:rsidR="00C510CE" w:rsidRPr="00680DB1">
        <w:rPr>
          <w:rFonts w:eastAsia="MS Mincho"/>
          <w:bCs/>
          <w:szCs w:val="24"/>
          <w:lang w:val="az-Latn-AZ" w:eastAsia="ru-RU"/>
        </w:rPr>
        <w:t xml:space="preserve"> ə</w:t>
      </w:r>
      <w:r w:rsidR="00C510CE" w:rsidRPr="00680DB1">
        <w:rPr>
          <w:rFonts w:eastAsia="MS Mincho"/>
          <w:szCs w:val="24"/>
          <w:lang w:val="az-Latn-AZ" w:eastAsia="ru-RU"/>
        </w:rPr>
        <w:t>sas vəzifələri aşağıdakılardır:</w:t>
      </w:r>
    </w:p>
    <w:p w14:paraId="7EF7F8B8" w14:textId="5E5096BE" w:rsidR="00C510CE" w:rsidRPr="00680DB1" w:rsidRDefault="002B7502" w:rsidP="006B5417">
      <w:pPr>
        <w:pStyle w:val="a3"/>
        <w:tabs>
          <w:tab w:val="left" w:pos="426"/>
        </w:tabs>
        <w:autoSpaceDE w:val="0"/>
        <w:autoSpaceDN w:val="0"/>
        <w:adjustRightInd w:val="0"/>
        <w:jc w:val="both"/>
        <w:rPr>
          <w:rFonts w:eastAsia="MS Mincho"/>
          <w:szCs w:val="24"/>
          <w:lang w:val="az-Latn-AZ" w:eastAsia="ru-RU"/>
        </w:rPr>
      </w:pPr>
      <w:r>
        <w:rPr>
          <w:szCs w:val="24"/>
          <w:lang w:val="az-Latn-AZ"/>
        </w:rPr>
        <w:lastRenderedPageBreak/>
        <w:t>6</w:t>
      </w:r>
      <w:r w:rsidR="000F1383">
        <w:rPr>
          <w:szCs w:val="24"/>
          <w:lang w:val="az-Latn-AZ"/>
        </w:rPr>
        <w:t xml:space="preserve">.2.1. </w:t>
      </w:r>
      <w:r w:rsidR="00C510CE" w:rsidRPr="00680DB1">
        <w:rPr>
          <w:szCs w:val="24"/>
          <w:lang w:val="az-Latn-AZ"/>
        </w:rPr>
        <w:t>Ehtiyacın və tələbin müəyyən edilməsi, bu barədə məlumatların (sifarişlərin) vaxtında təqdim edilmədiyi hallarda aidiyyəti üzrə məsələ qaldırılması;</w:t>
      </w:r>
    </w:p>
    <w:p w14:paraId="0A0DB28B" w14:textId="54B3DF06" w:rsidR="00C510CE" w:rsidRPr="00680DB1" w:rsidRDefault="002B7502" w:rsidP="006B5417">
      <w:pPr>
        <w:pStyle w:val="a3"/>
        <w:tabs>
          <w:tab w:val="left" w:pos="426"/>
        </w:tabs>
        <w:autoSpaceDE w:val="0"/>
        <w:autoSpaceDN w:val="0"/>
        <w:adjustRightInd w:val="0"/>
        <w:jc w:val="both"/>
        <w:rPr>
          <w:rFonts w:eastAsia="MS Mincho"/>
          <w:szCs w:val="24"/>
          <w:lang w:val="az-Latn-AZ" w:eastAsia="ru-RU"/>
        </w:rPr>
      </w:pPr>
      <w:r>
        <w:rPr>
          <w:rFonts w:eastAsia="MS Mincho"/>
          <w:szCs w:val="24"/>
          <w:lang w:val="az-Latn-AZ" w:eastAsia="ru-RU"/>
        </w:rPr>
        <w:t>6</w:t>
      </w:r>
      <w:r w:rsidR="000F1383">
        <w:rPr>
          <w:rFonts w:eastAsia="MS Mincho"/>
          <w:szCs w:val="24"/>
          <w:lang w:val="az-Latn-AZ" w:eastAsia="ru-RU"/>
        </w:rPr>
        <w:t xml:space="preserve">.2.2. </w:t>
      </w:r>
      <w:r w:rsidR="00C510CE" w:rsidRPr="00680DB1">
        <w:rPr>
          <w:rFonts w:eastAsia="MS Mincho"/>
          <w:szCs w:val="24"/>
          <w:lang w:val="az-Latn-AZ" w:eastAsia="ru-RU"/>
        </w:rPr>
        <w:t>Satınalmaların müvafiq qaydada planlaşdırılmasını aparmaq;</w:t>
      </w:r>
    </w:p>
    <w:p w14:paraId="4A87302C" w14:textId="137FC784" w:rsidR="00C510CE" w:rsidRPr="00680DB1" w:rsidRDefault="002B7502" w:rsidP="006B5417">
      <w:pPr>
        <w:pStyle w:val="a3"/>
        <w:tabs>
          <w:tab w:val="left" w:pos="426"/>
        </w:tabs>
        <w:autoSpaceDE w:val="0"/>
        <w:autoSpaceDN w:val="0"/>
        <w:adjustRightInd w:val="0"/>
        <w:jc w:val="both"/>
        <w:rPr>
          <w:rFonts w:eastAsia="MS Mincho"/>
          <w:szCs w:val="24"/>
          <w:lang w:val="az-Latn-AZ" w:eastAsia="ru-RU"/>
        </w:rPr>
      </w:pPr>
      <w:r>
        <w:rPr>
          <w:rFonts w:eastAsia="MS Mincho"/>
          <w:szCs w:val="24"/>
          <w:lang w:val="az-Latn-AZ" w:eastAsia="ru-RU"/>
        </w:rPr>
        <w:t>6</w:t>
      </w:r>
      <w:r w:rsidR="000F1383">
        <w:rPr>
          <w:rFonts w:eastAsia="MS Mincho"/>
          <w:szCs w:val="24"/>
          <w:lang w:val="az-Latn-AZ" w:eastAsia="ru-RU"/>
        </w:rPr>
        <w:t xml:space="preserve">.2.3. </w:t>
      </w:r>
      <w:r w:rsidR="00C510CE" w:rsidRPr="00680DB1">
        <w:rPr>
          <w:rFonts w:eastAsia="MS Mincho"/>
          <w:szCs w:val="24"/>
          <w:lang w:val="az-Latn-AZ" w:eastAsia="ru-RU"/>
        </w:rPr>
        <w:t>Proqnoz məlumatlarını rəhbərliyə və tələb olunan yerə təqdim etmək;</w:t>
      </w:r>
    </w:p>
    <w:p w14:paraId="3F4FF23C" w14:textId="2815E0BB" w:rsidR="00C510CE" w:rsidRPr="00680DB1" w:rsidRDefault="002B7502" w:rsidP="006B5417">
      <w:pPr>
        <w:pStyle w:val="a3"/>
        <w:tabs>
          <w:tab w:val="left" w:pos="426"/>
        </w:tabs>
        <w:autoSpaceDE w:val="0"/>
        <w:autoSpaceDN w:val="0"/>
        <w:adjustRightInd w:val="0"/>
        <w:jc w:val="both"/>
        <w:rPr>
          <w:rFonts w:eastAsia="MS Mincho"/>
          <w:szCs w:val="24"/>
          <w:lang w:val="az-Latn-AZ" w:eastAsia="ru-RU"/>
        </w:rPr>
      </w:pPr>
      <w:r>
        <w:rPr>
          <w:rFonts w:eastAsia="MS Mincho"/>
          <w:szCs w:val="24"/>
          <w:lang w:val="az-Latn-AZ" w:eastAsia="ru-RU"/>
        </w:rPr>
        <w:t>6</w:t>
      </w:r>
      <w:r w:rsidR="000F1383">
        <w:rPr>
          <w:rFonts w:eastAsia="MS Mincho"/>
          <w:szCs w:val="24"/>
          <w:lang w:val="az-Latn-AZ" w:eastAsia="ru-RU"/>
        </w:rPr>
        <w:t xml:space="preserve">.2.4. </w:t>
      </w:r>
      <w:r w:rsidR="00C510CE" w:rsidRPr="00680DB1">
        <w:rPr>
          <w:rFonts w:eastAsia="MS Mincho"/>
          <w:szCs w:val="24"/>
          <w:lang w:val="az-Latn-AZ" w:eastAsia="ru-RU"/>
        </w:rPr>
        <w:t>Proqnozların yerinə yetirilməsinə nəzarət etmək;</w:t>
      </w:r>
    </w:p>
    <w:p w14:paraId="790CB100" w14:textId="6A5B2E3D" w:rsidR="00C510CE" w:rsidRPr="00680DB1" w:rsidRDefault="002B7502" w:rsidP="006B5417">
      <w:pPr>
        <w:pStyle w:val="a3"/>
        <w:tabs>
          <w:tab w:val="left" w:pos="426"/>
        </w:tabs>
        <w:autoSpaceDE w:val="0"/>
        <w:autoSpaceDN w:val="0"/>
        <w:adjustRightInd w:val="0"/>
        <w:jc w:val="both"/>
        <w:rPr>
          <w:rFonts w:eastAsia="MS Mincho"/>
          <w:szCs w:val="24"/>
          <w:lang w:val="az-Latn-AZ" w:eastAsia="ru-RU"/>
        </w:rPr>
      </w:pPr>
      <w:r>
        <w:rPr>
          <w:rFonts w:eastAsia="MS Mincho"/>
          <w:szCs w:val="24"/>
          <w:lang w:val="az-Latn-AZ" w:eastAsia="ru-RU"/>
        </w:rPr>
        <w:t>6</w:t>
      </w:r>
      <w:r w:rsidR="000F1383">
        <w:rPr>
          <w:rFonts w:eastAsia="MS Mincho"/>
          <w:szCs w:val="24"/>
          <w:lang w:val="az-Latn-AZ" w:eastAsia="ru-RU"/>
        </w:rPr>
        <w:t xml:space="preserve">.2.5. </w:t>
      </w:r>
      <w:r w:rsidR="00C510CE" w:rsidRPr="00680DB1">
        <w:rPr>
          <w:rFonts w:eastAsia="MS Mincho"/>
          <w:szCs w:val="24"/>
          <w:lang w:val="az-Latn-AZ" w:eastAsia="ru-RU"/>
        </w:rPr>
        <w:t xml:space="preserve">Satınalma əməliyyatlarını və əlaqədar fəaliyyətlərin tənzimlənməsini təmin etmək. </w:t>
      </w:r>
    </w:p>
    <w:p w14:paraId="76EF3898" w14:textId="4709BEDD" w:rsidR="00C510CE"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szCs w:val="24"/>
          <w:lang w:val="az-Latn-AZ"/>
        </w:rPr>
        <w:t>6</w:t>
      </w:r>
      <w:r w:rsidR="000F1383" w:rsidRPr="006B5417">
        <w:rPr>
          <w:szCs w:val="24"/>
          <w:lang w:val="az-Latn-AZ"/>
        </w:rPr>
        <w:t xml:space="preserve">.2.6. </w:t>
      </w:r>
      <w:r w:rsidR="00C510CE" w:rsidRPr="006B5417">
        <w:rPr>
          <w:szCs w:val="24"/>
          <w:lang w:val="az-Latn-AZ"/>
        </w:rPr>
        <w:t xml:space="preserve">Satınalma predmeti üzrə araşdırma və risk analizinin aparılması; </w:t>
      </w:r>
    </w:p>
    <w:p w14:paraId="525B1920" w14:textId="5BEC02EB" w:rsidR="00C510CE"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szCs w:val="24"/>
          <w:lang w:val="az-Latn-AZ"/>
        </w:rPr>
        <w:t>6</w:t>
      </w:r>
      <w:r w:rsidR="000F1383" w:rsidRPr="006B5417">
        <w:rPr>
          <w:szCs w:val="24"/>
          <w:lang w:val="az-Latn-AZ"/>
        </w:rPr>
        <w:t xml:space="preserve">.2.7. </w:t>
      </w:r>
      <w:r w:rsidR="00C510CE" w:rsidRPr="006B5417">
        <w:rPr>
          <w:szCs w:val="24"/>
          <w:lang w:val="az-Latn-AZ"/>
        </w:rPr>
        <w:t xml:space="preserve">Satınalma metodlarının müəyyənləşdirilməsi ilə bağlı məsələ qaldırılması; </w:t>
      </w:r>
    </w:p>
    <w:p w14:paraId="0BDFCED9" w14:textId="0838DB06" w:rsidR="00C510CE"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szCs w:val="24"/>
          <w:lang w:val="az-Latn-AZ"/>
        </w:rPr>
        <w:t>6</w:t>
      </w:r>
      <w:r w:rsidR="000F1383" w:rsidRPr="006B5417">
        <w:rPr>
          <w:szCs w:val="24"/>
          <w:lang w:val="az-Latn-AZ"/>
        </w:rPr>
        <w:t xml:space="preserve">.2.8. </w:t>
      </w:r>
      <w:r w:rsidR="00C510CE" w:rsidRPr="006B5417">
        <w:rPr>
          <w:szCs w:val="24"/>
          <w:lang w:val="az-Latn-AZ"/>
        </w:rPr>
        <w:t xml:space="preserve">Satınalma prosedurunun </w:t>
      </w:r>
      <w:r w:rsidR="00C510CE" w:rsidRPr="006B5417">
        <w:rPr>
          <w:rFonts w:eastAsia="MS Mincho"/>
          <w:szCs w:val="24"/>
          <w:lang w:val="az-Latn-AZ" w:eastAsia="ru-RU"/>
        </w:rPr>
        <w:t>normativ sənədlərə uyğun aparılmasını təmin etmək</w:t>
      </w:r>
      <w:r w:rsidR="00C510CE" w:rsidRPr="006B5417">
        <w:rPr>
          <w:szCs w:val="24"/>
          <w:lang w:val="az-Latn-AZ"/>
        </w:rPr>
        <w:t>;</w:t>
      </w:r>
    </w:p>
    <w:p w14:paraId="03FF48EF" w14:textId="47C63F34" w:rsidR="00F15CD1"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szCs w:val="24"/>
          <w:lang w:val="az-Latn-AZ"/>
        </w:rPr>
        <w:t>6</w:t>
      </w:r>
      <w:r w:rsidR="000F1383" w:rsidRPr="006B5417">
        <w:rPr>
          <w:szCs w:val="24"/>
          <w:lang w:val="az-Latn-AZ"/>
        </w:rPr>
        <w:t xml:space="preserve">.2.9. </w:t>
      </w:r>
      <w:r w:rsidR="00C510CE" w:rsidRPr="006B5417">
        <w:rPr>
          <w:szCs w:val="24"/>
          <w:lang w:val="az-Latn-AZ"/>
        </w:rPr>
        <w:t>Şəffaflıq və hesabatlılığın təmin edilməsi;</w:t>
      </w:r>
    </w:p>
    <w:p w14:paraId="0104ED60" w14:textId="38C672A5" w:rsidR="00F15CD1"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.2.10.</w:t>
      </w:r>
      <w:r w:rsidR="00C510CE" w:rsidRPr="006B5417">
        <w:rPr>
          <w:rFonts w:eastAsia="MS Mincho"/>
          <w:szCs w:val="24"/>
          <w:lang w:val="az-Latn-AZ" w:eastAsia="ru-RU"/>
        </w:rPr>
        <w:t>Tələb olunan sənədləri hazırlamaq və rəsmiləşmə prosedurunu təşkil etmək;</w:t>
      </w:r>
    </w:p>
    <w:p w14:paraId="20630F14" w14:textId="3028E342" w:rsidR="00C510CE" w:rsidRPr="006B5417" w:rsidRDefault="002B7502" w:rsidP="006B5417">
      <w:pPr>
        <w:tabs>
          <w:tab w:val="left" w:pos="426"/>
        </w:tabs>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.2.11. </w:t>
      </w:r>
      <w:r w:rsidR="00C510CE" w:rsidRPr="006B5417">
        <w:rPr>
          <w:rFonts w:eastAsia="MS Mincho"/>
          <w:szCs w:val="24"/>
          <w:lang w:val="az-Latn-AZ" w:eastAsia="ru-RU"/>
        </w:rPr>
        <w:t>Satınalma hesabatını hazırlamaq</w:t>
      </w:r>
      <w:r w:rsidR="00365330" w:rsidRPr="006B5417">
        <w:rPr>
          <w:rFonts w:eastAsia="MS Mincho"/>
          <w:szCs w:val="24"/>
          <w:lang w:val="az-Latn-AZ" w:eastAsia="ru-RU"/>
        </w:rPr>
        <w:t>.</w:t>
      </w:r>
    </w:p>
    <w:p w14:paraId="13463F38" w14:textId="77777777" w:rsidR="00C510CE" w:rsidRDefault="00C510CE" w:rsidP="00C510CE">
      <w:pPr>
        <w:spacing w:after="0" w:line="240" w:lineRule="auto"/>
        <w:ind w:firstLine="567"/>
        <w:jc w:val="both"/>
        <w:rPr>
          <w:rFonts w:eastAsia="MS Mincho"/>
          <w:szCs w:val="24"/>
          <w:lang w:val="az-Latn-AZ" w:eastAsia="ru-RU"/>
        </w:rPr>
      </w:pPr>
    </w:p>
    <w:p w14:paraId="3C45DEC8" w14:textId="50404980" w:rsidR="00F15CD1" w:rsidRPr="00680DB1" w:rsidRDefault="002B7502" w:rsidP="00C510CE">
      <w:pPr>
        <w:spacing w:after="0" w:line="240" w:lineRule="auto"/>
        <w:jc w:val="both"/>
        <w:rPr>
          <w:rFonts w:eastAsia="MS Mincho"/>
          <w:szCs w:val="24"/>
          <w:lang w:val="az-Latn-AZ" w:eastAsia="ru-RU"/>
        </w:rPr>
      </w:pPr>
      <w:r>
        <w:rPr>
          <w:rFonts w:eastAsia="MS Mincho"/>
          <w:szCs w:val="24"/>
          <w:lang w:val="az-Latn-AZ" w:eastAsia="ru-RU"/>
        </w:rPr>
        <w:t>6</w:t>
      </w:r>
      <w:r w:rsidR="00C510CE">
        <w:rPr>
          <w:rFonts w:eastAsia="MS Mincho"/>
          <w:szCs w:val="24"/>
          <w:lang w:val="az-Latn-AZ" w:eastAsia="ru-RU"/>
        </w:rPr>
        <w:t>.3.</w:t>
      </w:r>
      <w:r w:rsidR="00C510CE" w:rsidRPr="00AB3127">
        <w:rPr>
          <w:rFonts w:eastAsia="MS Mincho"/>
          <w:szCs w:val="24"/>
          <w:lang w:val="az-Latn-AZ" w:eastAsia="ru-RU"/>
        </w:rPr>
        <w:t xml:space="preserve"> </w:t>
      </w:r>
      <w:r w:rsidR="00C510CE" w:rsidRPr="00680DB1">
        <w:rPr>
          <w:rFonts w:eastAsia="MS Mincho"/>
          <w:szCs w:val="24"/>
          <w:lang w:val="az-Latn-AZ" w:eastAsia="ru-RU"/>
        </w:rPr>
        <w:t>Sifarişçi</w:t>
      </w:r>
      <w:r w:rsidR="00FB114E">
        <w:rPr>
          <w:rFonts w:eastAsia="MS Mincho"/>
          <w:szCs w:val="24"/>
          <w:lang w:val="az-Latn-AZ" w:eastAsia="ru-RU"/>
        </w:rPr>
        <w:t xml:space="preserve"> struktur</w:t>
      </w:r>
      <w:r w:rsidR="00042B6B">
        <w:rPr>
          <w:rFonts w:eastAsia="MS Mincho"/>
          <w:szCs w:val="24"/>
          <w:lang w:val="az-Latn-AZ" w:eastAsia="ru-RU"/>
        </w:rPr>
        <w:t xml:space="preserve"> bölmənin</w:t>
      </w:r>
      <w:r w:rsidR="00C510CE" w:rsidRPr="00680DB1">
        <w:rPr>
          <w:rFonts w:eastAsia="MS Mincho"/>
          <w:szCs w:val="24"/>
          <w:lang w:val="az-Latn-AZ" w:eastAsia="ru-RU"/>
        </w:rPr>
        <w:t xml:space="preserve"> əsas vəzifələri aşağıdakılardır:</w:t>
      </w:r>
    </w:p>
    <w:p w14:paraId="5F68F899" w14:textId="343C9A1A" w:rsidR="00F15CD1"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.3.1. </w:t>
      </w:r>
      <w:r w:rsidR="00C510CE" w:rsidRPr="006B5417">
        <w:rPr>
          <w:rFonts w:eastAsia="MS Mincho"/>
          <w:szCs w:val="24"/>
          <w:lang w:val="az-Latn-AZ" w:eastAsia="ru-RU"/>
        </w:rPr>
        <w:t>Mallara (işlərə və xidmətlərə) tələbatı aşkar etmək;</w:t>
      </w:r>
    </w:p>
    <w:p w14:paraId="39736986" w14:textId="10055AC7" w:rsidR="00F15CD1"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3.2. </w:t>
      </w:r>
      <w:r w:rsidR="00C510CE" w:rsidRPr="006B5417">
        <w:rPr>
          <w:rFonts w:eastAsia="MS Mincho"/>
          <w:szCs w:val="24"/>
          <w:lang w:val="az-Latn-AZ" w:eastAsia="ru-RU"/>
        </w:rPr>
        <w:t>Mallara (işlərə və xidmətlərə) tələbatı planlaşdırmaq və istəkləri satınalma bölməsinə müəyyən olunmuş vaxtadək təqdim etmək;</w:t>
      </w:r>
    </w:p>
    <w:p w14:paraId="00FAE214" w14:textId="781725B1" w:rsidR="00F15CD1"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.3.3. </w:t>
      </w:r>
      <w:r w:rsidR="00C510CE" w:rsidRPr="006B5417">
        <w:rPr>
          <w:rFonts w:eastAsia="MS Mincho"/>
          <w:szCs w:val="24"/>
          <w:lang w:val="az-Latn-AZ" w:eastAsia="ru-RU"/>
        </w:rPr>
        <w:t>Satın alınacaq malların (işlərin və xidmətlərin) texniki spesifikasiyalarını müəyyən etmək;</w:t>
      </w:r>
    </w:p>
    <w:p w14:paraId="5F946CE7" w14:textId="4F619E44" w:rsidR="00F15CD1"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.3.4. </w:t>
      </w:r>
      <w:r w:rsidR="00C510CE" w:rsidRPr="006B5417">
        <w:rPr>
          <w:rFonts w:eastAsia="MS Mincho"/>
          <w:szCs w:val="24"/>
          <w:lang w:val="az-Latn-AZ" w:eastAsia="ru-RU"/>
        </w:rPr>
        <w:t>Satın alınacaq mal və xidmətlərin spesifikasiyasında asılı olaraq səlahiyyətli rəhbər şəxs və ya layihə qrupu ilə texniki parametrləri və miqdarını razılaşdırmaq;</w:t>
      </w:r>
    </w:p>
    <w:p w14:paraId="3CE4DDC4" w14:textId="25CE7017" w:rsidR="00F15CD1"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.3.5. </w:t>
      </w:r>
      <w:r w:rsidR="00C510CE" w:rsidRPr="006B5417">
        <w:rPr>
          <w:rFonts w:eastAsia="MS Mincho"/>
          <w:szCs w:val="24"/>
          <w:lang w:val="az-Latn-AZ" w:eastAsia="ru-RU"/>
        </w:rPr>
        <w:t>Satınalma bölməsinin fəaliyyətində müvafiq qaydada iştirak etmək;</w:t>
      </w:r>
    </w:p>
    <w:p w14:paraId="122891DA" w14:textId="1CCEC0EE" w:rsidR="00C510CE" w:rsidRPr="006B5417" w:rsidRDefault="002B7502" w:rsidP="006B5417">
      <w:pPr>
        <w:spacing w:after="0" w:line="240" w:lineRule="auto"/>
        <w:jc w:val="both"/>
        <w:rPr>
          <w:rFonts w:eastAsia="MS Mincho"/>
          <w:szCs w:val="24"/>
          <w:lang w:val="az-Latn-AZ" w:eastAsia="ru-RU"/>
        </w:rPr>
      </w:pPr>
      <w:r>
        <w:rPr>
          <w:rFonts w:eastAsia="MS Mincho"/>
          <w:szCs w:val="24"/>
          <w:lang w:val="az-Latn-AZ" w:eastAsia="ru-RU"/>
        </w:rPr>
        <w:t>6</w:t>
      </w:r>
      <w:r w:rsidR="00D26962" w:rsidRPr="006B5417">
        <w:rPr>
          <w:rFonts w:eastAsia="MS Mincho"/>
          <w:szCs w:val="24"/>
          <w:lang w:val="az-Latn-AZ" w:eastAsia="ru-RU"/>
        </w:rPr>
        <w:t xml:space="preserve">.3.6. </w:t>
      </w:r>
      <w:r w:rsidR="00C510CE" w:rsidRPr="006B5417">
        <w:rPr>
          <w:rFonts w:eastAsia="MS Mincho"/>
          <w:szCs w:val="24"/>
          <w:lang w:val="az-Latn-AZ" w:eastAsia="ru-RU"/>
        </w:rPr>
        <w:t xml:space="preserve">Müqavilənin icrası zamanı </w:t>
      </w:r>
      <w:r w:rsidR="008F6ED9" w:rsidRPr="006B5417">
        <w:rPr>
          <w:lang w:val="az-Latn-AZ"/>
        </w:rPr>
        <w:t>təchizatçının</w:t>
      </w:r>
      <w:r w:rsidR="00C510CE" w:rsidRPr="006B5417">
        <w:rPr>
          <w:rFonts w:eastAsia="MS Mincho"/>
          <w:szCs w:val="24"/>
          <w:lang w:val="az-Latn-AZ" w:eastAsia="ru-RU"/>
        </w:rPr>
        <w:t xml:space="preserve"> təqdim etdiyi malların (işlərin və xidmətlərin) müqavilənin texniki şərtlərinə uyğunluğuna nəzarət etmək.</w:t>
      </w:r>
    </w:p>
    <w:p w14:paraId="3970042E" w14:textId="77777777" w:rsidR="00C510CE" w:rsidRDefault="00C510CE" w:rsidP="00C510CE">
      <w:pPr>
        <w:tabs>
          <w:tab w:val="left" w:pos="2966"/>
        </w:tabs>
        <w:autoSpaceDE w:val="0"/>
        <w:autoSpaceDN w:val="0"/>
        <w:adjustRightInd w:val="0"/>
        <w:spacing w:after="0" w:line="240" w:lineRule="auto"/>
        <w:jc w:val="both"/>
        <w:rPr>
          <w:rFonts w:eastAsia="MS Mincho"/>
          <w:szCs w:val="24"/>
          <w:lang w:val="az-Latn-AZ" w:eastAsia="ru-RU"/>
        </w:rPr>
      </w:pPr>
    </w:p>
    <w:p w14:paraId="253E55DB" w14:textId="2F42FF39" w:rsidR="00C510CE" w:rsidRDefault="002B7502" w:rsidP="00C510CE">
      <w:pPr>
        <w:spacing w:after="0" w:line="240" w:lineRule="auto"/>
        <w:jc w:val="both"/>
        <w:rPr>
          <w:rFonts w:eastAsia="MS Mincho"/>
          <w:iCs/>
          <w:szCs w:val="24"/>
          <w:lang w:val="az-Latn-AZ" w:eastAsia="ru-RU"/>
        </w:rPr>
      </w:pPr>
      <w:r>
        <w:rPr>
          <w:rFonts w:eastAsia="MS Mincho"/>
          <w:szCs w:val="24"/>
          <w:lang w:val="az-Latn-AZ" w:eastAsia="ru-RU"/>
        </w:rPr>
        <w:t>6</w:t>
      </w:r>
      <w:r w:rsidR="00C510CE">
        <w:rPr>
          <w:rFonts w:eastAsia="MS Mincho"/>
          <w:szCs w:val="24"/>
          <w:lang w:val="az-Latn-AZ" w:eastAsia="ru-RU"/>
        </w:rPr>
        <w:t>.4</w:t>
      </w:r>
      <w:r w:rsidR="00006151">
        <w:rPr>
          <w:rFonts w:eastAsia="MS Mincho"/>
          <w:szCs w:val="24"/>
          <w:lang w:val="az-Latn-AZ" w:eastAsia="ru-RU"/>
        </w:rPr>
        <w:t>.</w:t>
      </w:r>
      <w:r w:rsidR="00C510CE" w:rsidRPr="0033401A">
        <w:rPr>
          <w:rFonts w:eastAsia="MS Mincho"/>
          <w:szCs w:val="24"/>
          <w:lang w:val="az-Latn-AZ" w:eastAsia="ru-RU"/>
        </w:rPr>
        <w:t xml:space="preserve"> </w:t>
      </w:r>
      <w:r w:rsidR="00C510CE">
        <w:rPr>
          <w:rFonts w:eastAsia="MS Mincho"/>
          <w:szCs w:val="24"/>
          <w:lang w:val="az-Latn-AZ" w:eastAsia="ru-RU"/>
        </w:rPr>
        <w:t>Layihə qrupu</w:t>
      </w:r>
      <w:r w:rsidR="00006151">
        <w:rPr>
          <w:rFonts w:eastAsia="MS Mincho"/>
          <w:szCs w:val="24"/>
          <w:lang w:val="az-Latn-AZ" w:eastAsia="ru-RU"/>
        </w:rPr>
        <w:t xml:space="preserve"> s</w:t>
      </w:r>
      <w:r w:rsidR="00C510CE" w:rsidRPr="00680DB1">
        <w:rPr>
          <w:rFonts w:eastAsia="MS Mincho"/>
          <w:szCs w:val="24"/>
          <w:lang w:val="az-Latn-AZ" w:eastAsia="ru-RU"/>
        </w:rPr>
        <w:t>atınalma predmeti ümumi istifadə (</w:t>
      </w:r>
      <w:r w:rsidR="00C510CE" w:rsidRPr="00680DB1">
        <w:rPr>
          <w:rFonts w:eastAsia="MS Mincho"/>
          <w:iCs/>
          <w:szCs w:val="24"/>
          <w:lang w:val="az-Latn-AZ" w:eastAsia="ru-RU"/>
        </w:rPr>
        <w:t>bir neçə struktur bölmənin sifarişi ilə</w:t>
      </w:r>
      <w:r w:rsidR="00C510CE" w:rsidRPr="00680DB1">
        <w:rPr>
          <w:rFonts w:eastAsia="MS Mincho"/>
          <w:szCs w:val="24"/>
          <w:lang w:val="az-Latn-AZ" w:eastAsia="ru-RU"/>
        </w:rPr>
        <w:t xml:space="preserve">) üçün nəzərdə tutulduğu halda, </w:t>
      </w:r>
      <w:r w:rsidR="00C510CE" w:rsidRPr="00680DB1">
        <w:rPr>
          <w:rFonts w:eastAsia="MS Mincho"/>
          <w:iCs/>
          <w:szCs w:val="24"/>
          <w:lang w:val="az-Latn-AZ" w:eastAsia="ru-RU"/>
        </w:rPr>
        <w:t xml:space="preserve">əmrlə həmin struktur bölmələrin nümayəndələrindən ibarət </w:t>
      </w:r>
      <w:r w:rsidR="00C510CE">
        <w:rPr>
          <w:rFonts w:eastAsia="MS Mincho"/>
          <w:iCs/>
          <w:szCs w:val="24"/>
          <w:lang w:val="az-Latn-AZ" w:eastAsia="ru-RU"/>
        </w:rPr>
        <w:t>yaradılan qrupdur.</w:t>
      </w:r>
    </w:p>
    <w:p w14:paraId="637081AE" w14:textId="4D509AC0" w:rsidR="00C510CE" w:rsidRPr="00680DB1" w:rsidRDefault="00C510CE" w:rsidP="00C510CE">
      <w:pPr>
        <w:spacing w:after="0" w:line="240" w:lineRule="auto"/>
        <w:jc w:val="both"/>
        <w:rPr>
          <w:rFonts w:eastAsia="MS Mincho"/>
          <w:szCs w:val="24"/>
          <w:lang w:val="az-Latn-AZ" w:eastAsia="ru-RU"/>
        </w:rPr>
      </w:pPr>
      <w:r w:rsidRPr="00680DB1">
        <w:rPr>
          <w:rFonts w:eastAsia="MS Mincho"/>
          <w:iCs/>
          <w:szCs w:val="24"/>
          <w:lang w:val="az-Latn-AZ" w:eastAsia="ru-RU"/>
        </w:rPr>
        <w:t>L</w:t>
      </w:r>
      <w:r w:rsidRPr="00680DB1">
        <w:rPr>
          <w:rFonts w:eastAsia="MS Mincho"/>
          <w:szCs w:val="24"/>
          <w:lang w:val="az-Latn-AZ" w:eastAsia="ru-RU"/>
        </w:rPr>
        <w:t>ayihə qrupuna daxil edilmiş sifarişçi</w:t>
      </w:r>
      <w:r w:rsidR="00FB114E">
        <w:rPr>
          <w:rFonts w:eastAsia="MS Mincho"/>
          <w:szCs w:val="24"/>
          <w:lang w:val="az-Latn-AZ" w:eastAsia="ru-RU"/>
        </w:rPr>
        <w:t xml:space="preserve"> struktur</w:t>
      </w:r>
      <w:r w:rsidR="00042B6B">
        <w:rPr>
          <w:rFonts w:eastAsia="MS Mincho"/>
          <w:szCs w:val="24"/>
          <w:lang w:val="az-Latn-AZ" w:eastAsia="ru-RU"/>
        </w:rPr>
        <w:t xml:space="preserve"> bölmələr</w:t>
      </w:r>
      <w:r w:rsidRPr="00680DB1">
        <w:rPr>
          <w:rFonts w:eastAsia="MS Mincho"/>
          <w:szCs w:val="24"/>
          <w:lang w:val="az-Latn-AZ" w:eastAsia="ru-RU"/>
        </w:rPr>
        <w:t xml:space="preserve"> (istifadəçilər) öz səlahiyyətləri və fəaliyyət sahəsinə uyğun olaraq iş həcmləri və texniki tələblərin hazırlanmasında, təkliflərin qiymətləndirmə meyarlarının müəyyən edilməsində, onların qiymətləndirilməsində və əsasnamə ilə səlahiyyətlərinə aid edilmiş digər satınalma əməliyyatlarının keçirilməsində iştirak edir, təhvil-təslim prosesində sənədləri (aktları) imzalayır. </w:t>
      </w:r>
    </w:p>
    <w:p w14:paraId="6E2BE938" w14:textId="75750C71" w:rsidR="00C510CE" w:rsidRPr="00793F2F" w:rsidRDefault="00C510CE" w:rsidP="00C510CE">
      <w:pPr>
        <w:tabs>
          <w:tab w:val="left" w:pos="2966"/>
        </w:tabs>
        <w:autoSpaceDE w:val="0"/>
        <w:autoSpaceDN w:val="0"/>
        <w:adjustRightInd w:val="0"/>
        <w:spacing w:after="0" w:line="240" w:lineRule="auto"/>
        <w:jc w:val="both"/>
        <w:rPr>
          <w:rFonts w:eastAsia="MS Mincho"/>
          <w:szCs w:val="24"/>
          <w:lang w:val="az-Latn-AZ" w:eastAsia="ru-RU"/>
        </w:rPr>
      </w:pPr>
      <w:r w:rsidRPr="00680DB1">
        <w:rPr>
          <w:rFonts w:eastAsia="MS Mincho"/>
          <w:iCs/>
          <w:szCs w:val="24"/>
          <w:lang w:val="az-Latn-AZ" w:eastAsia="ru-RU"/>
        </w:rPr>
        <w:t xml:space="preserve">Layihə qrupunun </w:t>
      </w:r>
      <w:bookmarkStart w:id="8" w:name="_Hlk125649978"/>
      <w:r w:rsidRPr="00680DB1">
        <w:rPr>
          <w:rFonts w:eastAsia="MS Mincho"/>
          <w:iCs/>
          <w:szCs w:val="24"/>
          <w:lang w:val="az-Latn-AZ" w:eastAsia="ru-RU"/>
        </w:rPr>
        <w:t xml:space="preserve">hüquq və öhdəlikləri </w:t>
      </w:r>
      <w:bookmarkEnd w:id="8"/>
      <w:r w:rsidRPr="00680DB1">
        <w:rPr>
          <w:rFonts w:eastAsia="MS Mincho"/>
          <w:iCs/>
          <w:szCs w:val="24"/>
          <w:lang w:val="az-Latn-AZ" w:eastAsia="ru-RU"/>
        </w:rPr>
        <w:t xml:space="preserve">bu </w:t>
      </w:r>
      <w:r w:rsidR="009A22E2">
        <w:rPr>
          <w:rFonts w:eastAsia="MS Mincho"/>
          <w:iCs/>
          <w:szCs w:val="24"/>
          <w:lang w:val="az-Latn-AZ" w:eastAsia="ru-RU"/>
        </w:rPr>
        <w:t>Metodiki Göstərişdə</w:t>
      </w:r>
      <w:r w:rsidRPr="00680DB1">
        <w:rPr>
          <w:rFonts w:eastAsia="MS Mincho"/>
          <w:iCs/>
          <w:szCs w:val="24"/>
          <w:lang w:val="az-Latn-AZ" w:eastAsia="ru-RU"/>
        </w:rPr>
        <w:t xml:space="preserve"> </w:t>
      </w:r>
      <w:r w:rsidR="007B5E5F">
        <w:rPr>
          <w:rFonts w:eastAsia="MS Mincho"/>
          <w:iCs/>
          <w:szCs w:val="24"/>
          <w:lang w:val="az-Latn-AZ" w:eastAsia="ru-RU"/>
        </w:rPr>
        <w:t>s</w:t>
      </w:r>
      <w:r w:rsidR="007B5E5F" w:rsidRPr="00680DB1">
        <w:rPr>
          <w:rFonts w:eastAsia="MS Mincho"/>
          <w:iCs/>
          <w:szCs w:val="24"/>
          <w:lang w:val="az-Latn-AZ" w:eastAsia="ru-RU"/>
        </w:rPr>
        <w:t>ifarişçi</w:t>
      </w:r>
      <w:r w:rsidR="007B5E5F">
        <w:rPr>
          <w:rFonts w:eastAsia="MS Mincho"/>
          <w:iCs/>
          <w:szCs w:val="24"/>
          <w:lang w:val="az-Latn-AZ" w:eastAsia="ru-RU"/>
        </w:rPr>
        <w:t xml:space="preserve"> </w:t>
      </w:r>
      <w:r w:rsidR="00FB114E">
        <w:rPr>
          <w:rFonts w:eastAsia="MS Mincho"/>
          <w:iCs/>
          <w:szCs w:val="24"/>
          <w:lang w:val="az-Latn-AZ" w:eastAsia="ru-RU"/>
        </w:rPr>
        <w:t>struktur</w:t>
      </w:r>
      <w:r w:rsidRPr="00680DB1">
        <w:rPr>
          <w:rFonts w:eastAsia="MS Mincho"/>
          <w:iCs/>
          <w:szCs w:val="24"/>
          <w:lang w:val="az-Latn-AZ" w:eastAsia="ru-RU"/>
        </w:rPr>
        <w:t xml:space="preserve"> </w:t>
      </w:r>
      <w:r w:rsidR="00042B6B">
        <w:rPr>
          <w:rFonts w:eastAsia="MS Mincho"/>
          <w:iCs/>
          <w:szCs w:val="24"/>
          <w:lang w:val="az-Latn-AZ" w:eastAsia="ru-RU"/>
        </w:rPr>
        <w:t xml:space="preserve">bölmə </w:t>
      </w:r>
      <w:r w:rsidRPr="00680DB1">
        <w:rPr>
          <w:rFonts w:eastAsia="MS Mincho"/>
          <w:iCs/>
          <w:szCs w:val="24"/>
          <w:lang w:val="az-Latn-AZ" w:eastAsia="ru-RU"/>
        </w:rPr>
        <w:t>üçün m</w:t>
      </w:r>
      <w:r>
        <w:rPr>
          <w:rFonts w:eastAsia="MS Mincho"/>
          <w:iCs/>
          <w:szCs w:val="24"/>
          <w:lang w:val="az-Latn-AZ" w:eastAsia="ru-RU"/>
        </w:rPr>
        <w:t>ü</w:t>
      </w:r>
      <w:r w:rsidRPr="00680DB1">
        <w:rPr>
          <w:rFonts w:eastAsia="MS Mincho"/>
          <w:iCs/>
          <w:szCs w:val="24"/>
          <w:lang w:val="az-Latn-AZ" w:eastAsia="ru-RU"/>
        </w:rPr>
        <w:t xml:space="preserve">əyyən edilmiş </w:t>
      </w:r>
      <w:r w:rsidR="00365330" w:rsidRPr="00365330">
        <w:rPr>
          <w:rFonts w:eastAsia="MS Mincho"/>
          <w:iCs/>
          <w:szCs w:val="24"/>
          <w:lang w:val="az-Latn-AZ" w:eastAsia="ru-RU"/>
        </w:rPr>
        <w:t>hüquq və öhdəliklər</w:t>
      </w:r>
      <w:r w:rsidR="00365330">
        <w:rPr>
          <w:rFonts w:eastAsia="MS Mincho"/>
          <w:iCs/>
          <w:szCs w:val="24"/>
          <w:lang w:val="az-Latn-AZ" w:eastAsia="ru-RU"/>
        </w:rPr>
        <w:t>lə</w:t>
      </w:r>
      <w:r w:rsidR="00365330" w:rsidRPr="00365330">
        <w:rPr>
          <w:rFonts w:eastAsia="MS Mincho"/>
          <w:iCs/>
          <w:szCs w:val="24"/>
          <w:lang w:val="az-Latn-AZ" w:eastAsia="ru-RU"/>
        </w:rPr>
        <w:t xml:space="preserve"> </w:t>
      </w:r>
      <w:r w:rsidRPr="00680DB1">
        <w:rPr>
          <w:rFonts w:eastAsia="MS Mincho"/>
          <w:iCs/>
          <w:szCs w:val="24"/>
          <w:lang w:val="az-Latn-AZ" w:eastAsia="ru-RU"/>
        </w:rPr>
        <w:t>eynidir.</w:t>
      </w:r>
    </w:p>
    <w:p w14:paraId="26D6D25E" w14:textId="77777777" w:rsidR="00780D46" w:rsidRDefault="00780D46" w:rsidP="00A022C2">
      <w:pPr>
        <w:pStyle w:val="a3"/>
        <w:jc w:val="both"/>
        <w:rPr>
          <w:szCs w:val="24"/>
          <w:lang w:val="az-Latn-AZ"/>
        </w:rPr>
      </w:pPr>
      <w:bookmarkStart w:id="9" w:name="_Toc109071554"/>
    </w:p>
    <w:p w14:paraId="65A4C976" w14:textId="6BA686D3" w:rsidR="00F15CD1" w:rsidRPr="00680DB1" w:rsidRDefault="002B7502" w:rsidP="006B5417">
      <w:pPr>
        <w:pStyle w:val="a3"/>
        <w:jc w:val="both"/>
        <w:rPr>
          <w:szCs w:val="24"/>
          <w:lang w:val="az-Latn-AZ"/>
        </w:rPr>
      </w:pPr>
      <w:r>
        <w:rPr>
          <w:szCs w:val="24"/>
          <w:lang w:val="az-Latn-AZ"/>
        </w:rPr>
        <w:t>6</w:t>
      </w:r>
      <w:r w:rsidR="00AE18B2" w:rsidRPr="00A022C2">
        <w:rPr>
          <w:szCs w:val="24"/>
          <w:lang w:val="az-Latn-AZ"/>
        </w:rPr>
        <w:t>.</w:t>
      </w:r>
      <w:r w:rsidR="007C0651">
        <w:rPr>
          <w:szCs w:val="24"/>
          <w:lang w:val="az-Latn-AZ"/>
        </w:rPr>
        <w:t>5</w:t>
      </w:r>
      <w:r w:rsidR="00AE18B2" w:rsidRPr="00A022C2">
        <w:rPr>
          <w:szCs w:val="24"/>
          <w:lang w:val="az-Latn-AZ"/>
        </w:rPr>
        <w:t xml:space="preserve">. </w:t>
      </w:r>
      <w:bookmarkStart w:id="10" w:name="_Hlk121493629"/>
      <w:bookmarkEnd w:id="9"/>
      <w:r w:rsidR="00586EAE" w:rsidRPr="00006151">
        <w:rPr>
          <w:szCs w:val="24"/>
          <w:lang w:val="az-Latn-AZ"/>
        </w:rPr>
        <w:t>Satınalma prosesinin iştirakçılarının hüquq və öhdəlikləri</w:t>
      </w:r>
      <w:bookmarkEnd w:id="10"/>
      <w:r w:rsidR="00586EAE" w:rsidRPr="00006151">
        <w:rPr>
          <w:szCs w:val="24"/>
          <w:lang w:val="az-Latn-AZ"/>
        </w:rPr>
        <w:t xml:space="preserve"> </w:t>
      </w:r>
      <w:r w:rsidR="00E117A0" w:rsidRPr="00006151">
        <w:rPr>
          <w:szCs w:val="24"/>
          <w:lang w:val="az-Latn-AZ"/>
        </w:rPr>
        <w:t xml:space="preserve">bu </w:t>
      </w:r>
      <w:r w:rsidR="009A22E2">
        <w:rPr>
          <w:rFonts w:eastAsia="MS Mincho"/>
          <w:iCs/>
          <w:szCs w:val="24"/>
          <w:lang w:val="az-Latn-AZ" w:eastAsia="ru-RU"/>
        </w:rPr>
        <w:t>Metodiki Göstərişin</w:t>
      </w:r>
      <w:r w:rsidR="00E117A0" w:rsidRPr="00006151">
        <w:rPr>
          <w:szCs w:val="24"/>
          <w:lang w:val="az-Latn-AZ"/>
        </w:rPr>
        <w:t xml:space="preserve"> </w:t>
      </w:r>
      <w:r w:rsidR="00EE70DF">
        <w:rPr>
          <w:szCs w:val="24"/>
          <w:lang w:val="az-Latn-AZ"/>
        </w:rPr>
        <w:t>2</w:t>
      </w:r>
      <w:r w:rsidR="00006151" w:rsidRPr="00006151">
        <w:rPr>
          <w:szCs w:val="24"/>
          <w:lang w:val="az-Latn-AZ"/>
        </w:rPr>
        <w:t xml:space="preserve"> nömrəli</w:t>
      </w:r>
      <w:r w:rsidR="00E117A0" w:rsidRPr="00006151">
        <w:rPr>
          <w:szCs w:val="24"/>
          <w:lang w:val="az-Latn-AZ"/>
        </w:rPr>
        <w:t xml:space="preserve"> Əlavəsi</w:t>
      </w:r>
      <w:r w:rsidR="00707A81">
        <w:rPr>
          <w:szCs w:val="24"/>
          <w:lang w:val="az-Latn-AZ"/>
        </w:rPr>
        <w:t xml:space="preserve"> -</w:t>
      </w:r>
      <w:r w:rsidR="00E117A0" w:rsidRPr="00006151">
        <w:rPr>
          <w:szCs w:val="24"/>
          <w:lang w:val="az-Latn-AZ"/>
        </w:rPr>
        <w:t xml:space="preserve"> </w:t>
      </w:r>
      <w:r w:rsidR="00707A81">
        <w:rPr>
          <w:szCs w:val="24"/>
          <w:lang w:val="az-Latn-AZ"/>
        </w:rPr>
        <w:t>“</w:t>
      </w:r>
      <w:r w:rsidR="00707A81" w:rsidRPr="00707A81">
        <w:rPr>
          <w:lang w:val="az-Latn-AZ"/>
        </w:rPr>
        <w:t>Satınalma mərhələləri üzrə prosedurlar, proses iştirakçılarının hüquq və öhdəliklərinin bölgüsü və icra müddəti sxemi</w:t>
      </w:r>
      <w:r w:rsidR="00707A81">
        <w:rPr>
          <w:lang w:val="az-Latn-AZ"/>
        </w:rPr>
        <w:t>”</w:t>
      </w:r>
      <w:r w:rsidR="00707A81" w:rsidRPr="00707A81">
        <w:rPr>
          <w:szCs w:val="24"/>
          <w:lang w:val="az-Latn-AZ"/>
        </w:rPr>
        <w:t xml:space="preserve"> </w:t>
      </w:r>
      <w:r w:rsidR="00006151" w:rsidRPr="00707A81">
        <w:rPr>
          <w:szCs w:val="24"/>
          <w:lang w:val="az-Latn-AZ"/>
        </w:rPr>
        <w:t>ilə</w:t>
      </w:r>
      <w:r w:rsidR="00E117A0" w:rsidRPr="00707A81">
        <w:rPr>
          <w:szCs w:val="24"/>
          <w:lang w:val="az-Latn-AZ"/>
        </w:rPr>
        <w:t xml:space="preserve"> </w:t>
      </w:r>
      <w:r w:rsidR="00586EAE" w:rsidRPr="00707A81">
        <w:rPr>
          <w:szCs w:val="24"/>
          <w:lang w:val="az-Latn-AZ"/>
        </w:rPr>
        <w:t xml:space="preserve">müəyyən edilir və tərəflər öz öhdəliklərinin yerinə yetirilməsi ilə bağlı hərəkət və </w:t>
      </w:r>
      <w:r w:rsidR="00586EAE" w:rsidRPr="00006151">
        <w:rPr>
          <w:szCs w:val="24"/>
          <w:lang w:val="az-Latn-AZ"/>
        </w:rPr>
        <w:t>ya hərəkətsizliyə görə məsuliyyət daşıyırlar.</w:t>
      </w:r>
      <w:r w:rsidR="00586EAE" w:rsidRPr="00680DB1">
        <w:rPr>
          <w:szCs w:val="24"/>
          <w:lang w:val="az-Latn-AZ"/>
        </w:rPr>
        <w:t xml:space="preserve"> </w:t>
      </w:r>
    </w:p>
    <w:p w14:paraId="3D0C44AF" w14:textId="237A6AA2" w:rsidR="00837B47" w:rsidRPr="00680DB1" w:rsidRDefault="002B7502" w:rsidP="00136F5F">
      <w:pPr>
        <w:pStyle w:val="1"/>
        <w:spacing w:line="240" w:lineRule="auto"/>
        <w:jc w:val="both"/>
        <w:rPr>
          <w:rFonts w:ascii="Arial" w:hAnsi="Arial" w:cs="Arial"/>
          <w:sz w:val="24"/>
          <w:szCs w:val="24"/>
          <w:lang w:val="az-Latn-AZ"/>
        </w:rPr>
      </w:pPr>
      <w:bookmarkStart w:id="11" w:name="_Toc109071569"/>
      <w:r>
        <w:rPr>
          <w:rFonts w:ascii="Arial" w:hAnsi="Arial" w:cs="Arial"/>
          <w:sz w:val="24"/>
          <w:szCs w:val="24"/>
          <w:lang w:val="az-Latn-AZ"/>
        </w:rPr>
        <w:t>7</w:t>
      </w:r>
      <w:r w:rsidR="00F8476E" w:rsidRPr="00680DB1">
        <w:rPr>
          <w:rFonts w:ascii="Arial" w:hAnsi="Arial" w:cs="Arial"/>
          <w:sz w:val="24"/>
          <w:szCs w:val="24"/>
          <w:lang w:val="az-Latn-AZ"/>
        </w:rPr>
        <w:t xml:space="preserve">. </w:t>
      </w:r>
      <w:r w:rsidR="0092388A" w:rsidRPr="00680DB1">
        <w:rPr>
          <w:rFonts w:ascii="Arial" w:hAnsi="Arial" w:cs="Arial"/>
          <w:sz w:val="24"/>
          <w:szCs w:val="24"/>
          <w:lang w:val="az-Latn-AZ"/>
        </w:rPr>
        <w:t>Satınalma</w:t>
      </w:r>
      <w:r w:rsidR="00837B47" w:rsidRPr="00680DB1">
        <w:rPr>
          <w:rFonts w:ascii="Arial" w:hAnsi="Arial" w:cs="Arial"/>
          <w:sz w:val="24"/>
          <w:szCs w:val="24"/>
          <w:lang w:val="az-Latn-AZ"/>
        </w:rPr>
        <w:t xml:space="preserve"> bölməsinin</w:t>
      </w:r>
      <w:r w:rsidR="00CA49FE">
        <w:rPr>
          <w:rFonts w:ascii="Arial" w:hAnsi="Arial" w:cs="Arial"/>
          <w:sz w:val="24"/>
          <w:szCs w:val="24"/>
          <w:lang w:val="az-Latn-AZ"/>
        </w:rPr>
        <w:t xml:space="preserve"> və onun</w:t>
      </w:r>
      <w:r w:rsidR="00837B47" w:rsidRPr="00680DB1">
        <w:rPr>
          <w:rFonts w:ascii="Arial" w:hAnsi="Arial" w:cs="Arial"/>
          <w:sz w:val="24"/>
          <w:szCs w:val="24"/>
          <w:lang w:val="az-Latn-AZ"/>
        </w:rPr>
        <w:t xml:space="preserve"> </w:t>
      </w:r>
      <w:r w:rsidR="00F8476E" w:rsidRPr="00680DB1">
        <w:rPr>
          <w:rFonts w:ascii="Arial" w:hAnsi="Arial" w:cs="Arial"/>
          <w:sz w:val="24"/>
          <w:szCs w:val="24"/>
          <w:lang w:val="az-Latn-AZ"/>
        </w:rPr>
        <w:t>əməkdaş</w:t>
      </w:r>
      <w:r w:rsidR="00D54135" w:rsidRPr="00680DB1">
        <w:rPr>
          <w:rFonts w:ascii="Arial" w:hAnsi="Arial" w:cs="Arial"/>
          <w:sz w:val="24"/>
          <w:szCs w:val="24"/>
          <w:lang w:val="az-Latn-AZ"/>
        </w:rPr>
        <w:t>ının</w:t>
      </w:r>
      <w:r w:rsidR="00F8476E" w:rsidRPr="00680DB1">
        <w:rPr>
          <w:rFonts w:ascii="Arial" w:hAnsi="Arial" w:cs="Arial"/>
          <w:sz w:val="24"/>
          <w:szCs w:val="24"/>
          <w:lang w:val="az-Latn-AZ"/>
        </w:rPr>
        <w:t xml:space="preserve"> etik davranış qaydaları</w:t>
      </w:r>
      <w:bookmarkEnd w:id="11"/>
    </w:p>
    <w:p w14:paraId="1AB3BCDA" w14:textId="77777777" w:rsidR="008B6807" w:rsidRPr="00680DB1" w:rsidRDefault="008B6807" w:rsidP="00136F5F">
      <w:pPr>
        <w:pStyle w:val="a3"/>
        <w:jc w:val="both"/>
        <w:rPr>
          <w:szCs w:val="24"/>
          <w:lang w:val="az-Latn-AZ"/>
        </w:rPr>
      </w:pPr>
    </w:p>
    <w:p w14:paraId="33C9621E" w14:textId="63A0DC75" w:rsidR="000434F4" w:rsidRDefault="002B7502" w:rsidP="00F81589">
      <w:pPr>
        <w:autoSpaceDE w:val="0"/>
        <w:autoSpaceDN w:val="0"/>
        <w:adjustRightInd w:val="0"/>
        <w:spacing w:after="0" w:line="240" w:lineRule="auto"/>
        <w:jc w:val="both"/>
        <w:rPr>
          <w:rFonts w:eastAsia="MS Mincho"/>
          <w:szCs w:val="24"/>
          <w:lang w:val="az-Latn-AZ" w:eastAsia="ru-RU"/>
        </w:rPr>
      </w:pPr>
      <w:r>
        <w:rPr>
          <w:szCs w:val="24"/>
          <w:lang w:val="az-Latn-AZ"/>
        </w:rPr>
        <w:t>7</w:t>
      </w:r>
      <w:r w:rsidR="000434F4">
        <w:rPr>
          <w:szCs w:val="24"/>
          <w:lang w:val="az-Latn-AZ"/>
        </w:rPr>
        <w:t xml:space="preserve">.1. </w:t>
      </w:r>
      <w:r w:rsidR="0092388A" w:rsidRPr="00680DB1">
        <w:rPr>
          <w:szCs w:val="24"/>
          <w:lang w:val="az-Latn-AZ"/>
        </w:rPr>
        <w:t>S</w:t>
      </w:r>
      <w:r w:rsidR="00762BA1" w:rsidRPr="00680DB1">
        <w:rPr>
          <w:szCs w:val="24"/>
          <w:lang w:val="az-Latn-AZ"/>
        </w:rPr>
        <w:t>atı</w:t>
      </w:r>
      <w:r w:rsidR="0092388A" w:rsidRPr="00680DB1">
        <w:rPr>
          <w:szCs w:val="24"/>
          <w:lang w:val="az-Latn-AZ"/>
        </w:rPr>
        <w:t>n</w:t>
      </w:r>
      <w:r w:rsidR="00762BA1" w:rsidRPr="00680DB1">
        <w:rPr>
          <w:szCs w:val="24"/>
          <w:lang w:val="az-Latn-AZ"/>
        </w:rPr>
        <w:t>alma</w:t>
      </w:r>
      <w:r w:rsidR="00837B47" w:rsidRPr="00680DB1">
        <w:rPr>
          <w:szCs w:val="24"/>
          <w:lang w:val="az-Latn-AZ"/>
        </w:rPr>
        <w:t xml:space="preserve"> bölməsi</w:t>
      </w:r>
      <w:r w:rsidR="00CA49FE">
        <w:rPr>
          <w:szCs w:val="24"/>
          <w:lang w:val="az-Latn-AZ"/>
        </w:rPr>
        <w:t xml:space="preserve"> və onun</w:t>
      </w:r>
      <w:r w:rsidR="00837B47" w:rsidRPr="00680DB1">
        <w:rPr>
          <w:szCs w:val="24"/>
          <w:lang w:val="az-Latn-AZ"/>
        </w:rPr>
        <w:t xml:space="preserve"> əməkdaşı</w:t>
      </w:r>
      <w:r w:rsidR="00BC333E" w:rsidRPr="00680DB1">
        <w:rPr>
          <w:szCs w:val="24"/>
          <w:lang w:val="az-Latn-AZ"/>
        </w:rPr>
        <w:t xml:space="preserve"> </w:t>
      </w:r>
      <w:r w:rsidR="00BC333E" w:rsidRPr="00680DB1">
        <w:rPr>
          <w:rFonts w:eastAsia="Times New Roman"/>
          <w:szCs w:val="24"/>
          <w:lang w:val="az-Latn-AZ"/>
        </w:rPr>
        <w:t xml:space="preserve">Azərbaycan Respublikası Nazirlər Kabinetinin </w:t>
      </w:r>
      <w:r w:rsidR="00677E0B" w:rsidRPr="006B5417">
        <w:rPr>
          <w:rFonts w:eastAsia="Times New Roman"/>
          <w:szCs w:val="24"/>
          <w:lang w:val="az-Latn-AZ"/>
        </w:rPr>
        <w:t>11</w:t>
      </w:r>
      <w:r w:rsidR="00966520" w:rsidRPr="00605C72">
        <w:rPr>
          <w:rFonts w:eastAsia="Times New Roman"/>
          <w:szCs w:val="24"/>
          <w:lang w:val="az-Latn-AZ"/>
        </w:rPr>
        <w:t xml:space="preserve"> </w:t>
      </w:r>
      <w:r w:rsidR="00677E0B" w:rsidRPr="006B5417">
        <w:rPr>
          <w:rFonts w:eastAsia="Times New Roman"/>
          <w:szCs w:val="24"/>
          <w:lang w:val="az-Latn-AZ"/>
        </w:rPr>
        <w:t>yanvar</w:t>
      </w:r>
      <w:r w:rsidR="00966520" w:rsidRPr="00605C72">
        <w:rPr>
          <w:rFonts w:eastAsia="Times New Roman"/>
          <w:szCs w:val="24"/>
          <w:lang w:val="az-Latn-AZ"/>
        </w:rPr>
        <w:t xml:space="preserve"> </w:t>
      </w:r>
      <w:r w:rsidR="00BC333E" w:rsidRPr="00605C72">
        <w:rPr>
          <w:rFonts w:eastAsia="Times New Roman"/>
          <w:szCs w:val="24"/>
          <w:lang w:val="az-Latn-AZ"/>
        </w:rPr>
        <w:t>20</w:t>
      </w:r>
      <w:r w:rsidR="00677E0B" w:rsidRPr="006B5417">
        <w:rPr>
          <w:rFonts w:eastAsia="Times New Roman"/>
          <w:szCs w:val="24"/>
          <w:lang w:val="az-Latn-AZ"/>
        </w:rPr>
        <w:t>24</w:t>
      </w:r>
      <w:r w:rsidR="00BC333E" w:rsidRPr="00605C72">
        <w:rPr>
          <w:rFonts w:eastAsia="Times New Roman"/>
          <w:szCs w:val="24"/>
          <w:lang w:val="az-Latn-AZ"/>
        </w:rPr>
        <w:t>-c</w:t>
      </w:r>
      <w:r w:rsidR="00677E0B" w:rsidRPr="006B5417">
        <w:rPr>
          <w:rFonts w:eastAsia="Times New Roman"/>
          <w:szCs w:val="24"/>
          <w:lang w:val="az-Latn-AZ"/>
        </w:rPr>
        <w:t>ü</w:t>
      </w:r>
      <w:r w:rsidR="00BC333E" w:rsidRPr="00605C72">
        <w:rPr>
          <w:rFonts w:eastAsia="Times New Roman"/>
          <w:szCs w:val="24"/>
          <w:lang w:val="az-Latn-AZ"/>
        </w:rPr>
        <w:t xml:space="preserve"> il tarixli </w:t>
      </w:r>
      <w:r w:rsidR="00677E0B" w:rsidRPr="006B5417">
        <w:rPr>
          <w:rFonts w:eastAsia="Times New Roman"/>
          <w:szCs w:val="24"/>
          <w:lang w:val="az-Latn-AZ"/>
        </w:rPr>
        <w:t>2</w:t>
      </w:r>
      <w:r w:rsidR="00BC333E" w:rsidRPr="00605C72">
        <w:rPr>
          <w:rFonts w:eastAsia="Times New Roman"/>
          <w:szCs w:val="24"/>
          <w:lang w:val="az-Latn-AZ"/>
        </w:rPr>
        <w:t xml:space="preserve"> nömrəli</w:t>
      </w:r>
      <w:r w:rsidR="00BC333E" w:rsidRPr="00680DB1">
        <w:rPr>
          <w:rFonts w:eastAsia="Times New Roman"/>
          <w:szCs w:val="24"/>
          <w:lang w:val="az-Latn-AZ"/>
        </w:rPr>
        <w:t xml:space="preserve"> Qərarı ilə təsdiq edilmiş</w:t>
      </w:r>
      <w:r w:rsidR="00BC333E" w:rsidRPr="00680DB1">
        <w:rPr>
          <w:szCs w:val="24"/>
          <w:lang w:val="az-Latn-AZ"/>
        </w:rPr>
        <w:t xml:space="preserve"> “</w:t>
      </w:r>
      <w:r w:rsidR="00677E0B">
        <w:rPr>
          <w:szCs w:val="24"/>
          <w:lang w:val="az-Latn-AZ"/>
        </w:rPr>
        <w:t>S</w:t>
      </w:r>
      <w:r w:rsidR="00BC333E" w:rsidRPr="00680DB1">
        <w:rPr>
          <w:szCs w:val="24"/>
          <w:lang w:val="az-Latn-AZ"/>
        </w:rPr>
        <w:t>atınalmalara cəlb olunan vəzifəli şəxslərin Davranış Kodeksi”nə və</w:t>
      </w:r>
      <w:r w:rsidR="00837B47" w:rsidRPr="00680DB1">
        <w:rPr>
          <w:szCs w:val="24"/>
          <w:lang w:val="az-Latn-AZ"/>
        </w:rPr>
        <w:t xml:space="preserve"> </w:t>
      </w:r>
      <w:r w:rsidR="00D54135" w:rsidRPr="00680DB1">
        <w:rPr>
          <w:szCs w:val="24"/>
          <w:lang w:val="az-Latn-AZ"/>
        </w:rPr>
        <w:t>“Dövlət vergi orqanları əməkdaşlarının etik davranış qaydaları”</w:t>
      </w:r>
      <w:r w:rsidR="002506DD" w:rsidRPr="00680DB1">
        <w:rPr>
          <w:szCs w:val="24"/>
          <w:lang w:val="az-Latn-AZ"/>
        </w:rPr>
        <w:t>na</w:t>
      </w:r>
      <w:r w:rsidR="00D54135" w:rsidRPr="00680DB1">
        <w:rPr>
          <w:szCs w:val="24"/>
          <w:lang w:val="az-Latn-AZ"/>
        </w:rPr>
        <w:t xml:space="preserve"> </w:t>
      </w:r>
      <w:r w:rsidR="008951C7" w:rsidRPr="00680DB1">
        <w:rPr>
          <w:szCs w:val="24"/>
          <w:lang w:val="az-Latn-AZ"/>
        </w:rPr>
        <w:t>əməl</w:t>
      </w:r>
      <w:r w:rsidR="006571E9">
        <w:rPr>
          <w:szCs w:val="24"/>
          <w:lang w:val="az-Latn-AZ"/>
        </w:rPr>
        <w:t xml:space="preserve"> etməlidir</w:t>
      </w:r>
      <w:r w:rsidR="008951C7" w:rsidRPr="00680DB1">
        <w:rPr>
          <w:szCs w:val="24"/>
          <w:lang w:val="az-Latn-AZ"/>
        </w:rPr>
        <w:t>.</w:t>
      </w:r>
    </w:p>
    <w:p w14:paraId="7C60B169" w14:textId="01C9C413" w:rsidR="00F81589" w:rsidRPr="00680DB1" w:rsidRDefault="002B7502" w:rsidP="00F81589">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7</w:t>
      </w:r>
      <w:r w:rsidR="000434F4">
        <w:rPr>
          <w:rFonts w:eastAsia="MS Mincho"/>
          <w:szCs w:val="24"/>
          <w:lang w:val="az-Latn-AZ" w:eastAsia="ru-RU"/>
        </w:rPr>
        <w:t xml:space="preserve">.2. </w:t>
      </w:r>
      <w:r w:rsidR="00966520" w:rsidRPr="00966520">
        <w:rPr>
          <w:rFonts w:eastAsia="MS Mincho"/>
          <w:szCs w:val="24"/>
          <w:lang w:val="az-Latn-AZ" w:eastAsia="ru-RU"/>
        </w:rPr>
        <w:t>Satınalma komissiyası formalaşdırıldığı zaman komissiyanın hər bir üzvü, o cümlədən onları əvəz edən şəxslər davranış kodeksi ilə tanış olur və bu barədə müvafiq iltizamı imzalayır.</w:t>
      </w:r>
    </w:p>
    <w:p w14:paraId="24830E85" w14:textId="6002A6BE" w:rsidR="00E76FBE" w:rsidRDefault="00E76FBE" w:rsidP="00A83CAF">
      <w:pPr>
        <w:pStyle w:val="2"/>
        <w:spacing w:line="240" w:lineRule="auto"/>
        <w:jc w:val="both"/>
        <w:rPr>
          <w:rFonts w:ascii="Arial" w:eastAsia="MS Mincho" w:hAnsi="Arial" w:cs="Arial"/>
          <w:sz w:val="24"/>
          <w:szCs w:val="24"/>
          <w:lang w:val="az-Latn-AZ" w:eastAsia="ru-RU"/>
        </w:rPr>
      </w:pPr>
    </w:p>
    <w:p w14:paraId="024580D8" w14:textId="5A052FB0" w:rsidR="001D3993" w:rsidRPr="00A022C2" w:rsidRDefault="002B7502" w:rsidP="001D3993">
      <w:pPr>
        <w:pStyle w:val="1"/>
        <w:spacing w:line="240" w:lineRule="auto"/>
        <w:jc w:val="both"/>
        <w:rPr>
          <w:rFonts w:ascii="Arial" w:hAnsi="Arial" w:cs="Arial"/>
          <w:sz w:val="24"/>
          <w:szCs w:val="24"/>
          <w:lang w:val="az-Latn-AZ"/>
        </w:rPr>
      </w:pPr>
      <w:r>
        <w:rPr>
          <w:rFonts w:ascii="Arial" w:eastAsia="MS Mincho" w:hAnsi="Arial" w:cs="Arial"/>
          <w:sz w:val="24"/>
          <w:szCs w:val="24"/>
          <w:lang w:val="az-Latn-AZ" w:eastAsia="ru-RU"/>
        </w:rPr>
        <w:t>8</w:t>
      </w:r>
      <w:r w:rsidR="00A83CAF">
        <w:rPr>
          <w:rFonts w:ascii="Arial" w:eastAsia="MS Mincho" w:hAnsi="Arial" w:cs="Arial"/>
          <w:sz w:val="24"/>
          <w:szCs w:val="24"/>
          <w:lang w:val="az-Latn-AZ" w:eastAsia="ru-RU"/>
        </w:rPr>
        <w:t xml:space="preserve">. </w:t>
      </w:r>
      <w:r w:rsidR="001D3993" w:rsidRPr="00A022C2">
        <w:rPr>
          <w:rFonts w:ascii="Arial" w:hAnsi="Arial" w:cs="Arial"/>
          <w:sz w:val="24"/>
          <w:szCs w:val="24"/>
          <w:lang w:val="az-Latn-AZ"/>
        </w:rPr>
        <w:t>Satınalmalara aid sənədlərin və məlumatların məxfiliyinin qorunması</w:t>
      </w:r>
    </w:p>
    <w:p w14:paraId="52D0C414" w14:textId="4A1AD40B" w:rsidR="00A83CAF" w:rsidRPr="00680DB1" w:rsidRDefault="00A83CAF" w:rsidP="00A83CAF">
      <w:pPr>
        <w:pStyle w:val="2"/>
        <w:spacing w:line="240" w:lineRule="auto"/>
        <w:jc w:val="both"/>
        <w:rPr>
          <w:rFonts w:ascii="Arial" w:eastAsia="MS Mincho" w:hAnsi="Arial" w:cs="Arial"/>
          <w:sz w:val="24"/>
          <w:szCs w:val="24"/>
          <w:lang w:val="az-Latn-AZ" w:eastAsia="ru-RU"/>
        </w:rPr>
      </w:pPr>
    </w:p>
    <w:p w14:paraId="76CF22FF" w14:textId="1813B975" w:rsidR="00E36876" w:rsidRDefault="002B7502" w:rsidP="00E36876">
      <w:pPr>
        <w:autoSpaceDE w:val="0"/>
        <w:autoSpaceDN w:val="0"/>
        <w:adjustRightInd w:val="0"/>
        <w:spacing w:after="0" w:line="240" w:lineRule="auto"/>
        <w:jc w:val="both"/>
        <w:rPr>
          <w:rFonts w:eastAsia="MS Mincho"/>
          <w:szCs w:val="24"/>
          <w:lang w:val="az-Latn-AZ" w:eastAsia="ru-RU"/>
        </w:rPr>
      </w:pPr>
      <w:r>
        <w:rPr>
          <w:rFonts w:eastAsia="MS Mincho"/>
          <w:bCs/>
          <w:szCs w:val="24"/>
          <w:lang w:val="az-Latn-AZ" w:eastAsia="ru-RU"/>
        </w:rPr>
        <w:t>8</w:t>
      </w:r>
      <w:r w:rsidR="00F07C0B" w:rsidRPr="006B5417">
        <w:rPr>
          <w:rFonts w:eastAsia="MS Mincho"/>
          <w:bCs/>
          <w:szCs w:val="24"/>
          <w:lang w:val="az-Latn-AZ" w:eastAsia="ru-RU"/>
        </w:rPr>
        <w:t xml:space="preserve">.1. </w:t>
      </w:r>
      <w:r w:rsidR="0067197E">
        <w:rPr>
          <w:rFonts w:eastAsia="MS Mincho"/>
          <w:bCs/>
          <w:szCs w:val="24"/>
          <w:lang w:val="az-Latn-AZ" w:eastAsia="ru-RU"/>
        </w:rPr>
        <w:t>Q</w:t>
      </w:r>
      <w:r w:rsidR="00F07C0B" w:rsidRPr="006B5417">
        <w:rPr>
          <w:rFonts w:eastAsia="MS Mincho"/>
          <w:bCs/>
          <w:szCs w:val="24"/>
          <w:lang w:val="az-Latn-AZ" w:eastAsia="ru-RU"/>
        </w:rPr>
        <w:t>anunla müəyyən edilmiş hüquq və vəzifələrinin icrası ilə bağlı məlumatların açıqlanması halları istisna olmaqla, satınalan təşkilat digər hallarda təchizatçıların kommersiya sirri təşkil edən və ya qanunla qorunan digər məlumatlarını açıqlamır və onları məxfi (konfidensial) saxlayır.</w:t>
      </w:r>
      <w:r w:rsidR="00E36876">
        <w:rPr>
          <w:rFonts w:eastAsia="MS Mincho"/>
          <w:szCs w:val="24"/>
          <w:lang w:val="az-Latn-AZ" w:eastAsia="ru-RU"/>
        </w:rPr>
        <w:t xml:space="preserve"> </w:t>
      </w:r>
    </w:p>
    <w:p w14:paraId="07E18CA9" w14:textId="2F2D38BB" w:rsidR="00E36876" w:rsidRPr="00A022C2" w:rsidRDefault="002B7502" w:rsidP="006B5417">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8</w:t>
      </w:r>
      <w:r w:rsidR="00E36876">
        <w:rPr>
          <w:rFonts w:eastAsia="MS Mincho"/>
          <w:szCs w:val="24"/>
          <w:lang w:val="az-Latn-AZ" w:eastAsia="ru-RU"/>
        </w:rPr>
        <w:t>.</w:t>
      </w:r>
      <w:r w:rsidR="005B3A88">
        <w:rPr>
          <w:rFonts w:eastAsia="MS Mincho"/>
          <w:szCs w:val="24"/>
          <w:lang w:val="az-Latn-AZ" w:eastAsia="ru-RU"/>
        </w:rPr>
        <w:t>2</w:t>
      </w:r>
      <w:r w:rsidR="00E36876">
        <w:rPr>
          <w:rFonts w:eastAsia="MS Mincho"/>
          <w:szCs w:val="24"/>
          <w:lang w:val="az-Latn-AZ" w:eastAsia="ru-RU"/>
        </w:rPr>
        <w:t>. T</w:t>
      </w:r>
      <w:r w:rsidR="00E36876" w:rsidRPr="00A022C2">
        <w:rPr>
          <w:rFonts w:eastAsia="MS Mincho"/>
          <w:szCs w:val="24"/>
          <w:lang w:val="az-Latn-AZ" w:eastAsia="ru-RU"/>
        </w:rPr>
        <w:t>əklif sənədlərinin surətləri yalnız satınalma bölməsinin üzvlərinə, texniki təklif isə əlavə olaraq cəlb edilmiş mütəxəssislərə verilir və hər bir şəxs ona verilmış sənədlərin təhlükəsizliyi üçün məsuliyyət daşıyır;</w:t>
      </w:r>
    </w:p>
    <w:p w14:paraId="7717C355" w14:textId="2A09AF47" w:rsidR="001D3993" w:rsidRPr="00A022C2" w:rsidRDefault="002B7502" w:rsidP="001D3993">
      <w:pPr>
        <w:autoSpaceDE w:val="0"/>
        <w:autoSpaceDN w:val="0"/>
        <w:adjustRightInd w:val="0"/>
        <w:spacing w:after="0" w:line="240" w:lineRule="auto"/>
        <w:jc w:val="both"/>
        <w:rPr>
          <w:lang w:val="az-Latn-AZ"/>
        </w:rPr>
      </w:pPr>
      <w:r>
        <w:rPr>
          <w:rFonts w:eastAsia="MS Mincho"/>
          <w:szCs w:val="24"/>
          <w:lang w:val="az-Latn-AZ" w:eastAsia="ru-RU"/>
        </w:rPr>
        <w:t>8</w:t>
      </w:r>
      <w:r w:rsidR="00710FDF">
        <w:rPr>
          <w:rFonts w:eastAsia="MS Mincho"/>
          <w:szCs w:val="24"/>
          <w:lang w:val="az-Latn-AZ" w:eastAsia="ru-RU"/>
        </w:rPr>
        <w:t>.</w:t>
      </w:r>
      <w:r w:rsidR="00551D18">
        <w:rPr>
          <w:rFonts w:eastAsia="MS Mincho"/>
          <w:szCs w:val="24"/>
          <w:lang w:val="az-Latn-AZ" w:eastAsia="ru-RU"/>
        </w:rPr>
        <w:t>3</w:t>
      </w:r>
      <w:r w:rsidR="0045728C">
        <w:rPr>
          <w:rFonts w:eastAsia="MS Mincho"/>
          <w:szCs w:val="24"/>
          <w:lang w:val="az-Latn-AZ" w:eastAsia="ru-RU"/>
        </w:rPr>
        <w:t xml:space="preserve">. </w:t>
      </w:r>
      <w:r w:rsidR="00A83CAF" w:rsidRPr="00680DB1">
        <w:rPr>
          <w:rFonts w:eastAsia="MS Mincho"/>
          <w:szCs w:val="24"/>
          <w:lang w:val="az-Latn-AZ" w:eastAsia="ru-RU"/>
        </w:rPr>
        <w:t>Konfidensial məlumatlara təkliflər, müqavilələrin konfidensial şərtləri və müvafiq hallarda işlərin (malların, xidmətlərin) spesifikasiyası və s. daxil</w:t>
      </w:r>
      <w:r w:rsidR="00F07C0B">
        <w:rPr>
          <w:rFonts w:eastAsia="MS Mincho"/>
          <w:szCs w:val="24"/>
          <w:lang w:val="az-Latn-AZ" w:eastAsia="ru-RU"/>
        </w:rPr>
        <w:t>di</w:t>
      </w:r>
      <w:r w:rsidR="00A83CAF" w:rsidRPr="00680DB1">
        <w:rPr>
          <w:rFonts w:eastAsia="MS Mincho"/>
          <w:szCs w:val="24"/>
          <w:lang w:val="az-Latn-AZ" w:eastAsia="ru-RU"/>
        </w:rPr>
        <w:t>r. Əgər belə məlumat</w:t>
      </w:r>
      <w:r w:rsidR="00F07C0B">
        <w:rPr>
          <w:rFonts w:eastAsia="MS Mincho"/>
          <w:szCs w:val="24"/>
          <w:lang w:val="az-Latn-AZ" w:eastAsia="ru-RU"/>
        </w:rPr>
        <w:t>lar</w:t>
      </w:r>
      <w:r w:rsidR="00A83CAF" w:rsidRPr="00680DB1">
        <w:rPr>
          <w:rFonts w:eastAsia="MS Mincho"/>
          <w:szCs w:val="24"/>
          <w:lang w:val="az-Latn-AZ" w:eastAsia="ru-RU"/>
        </w:rPr>
        <w:t xml:space="preserve"> </w:t>
      </w:r>
      <w:r w:rsidR="0088285F">
        <w:rPr>
          <w:rFonts w:eastAsia="MS Mincho"/>
          <w:szCs w:val="24"/>
          <w:lang w:val="az-Latn-AZ" w:eastAsia="ru-RU"/>
        </w:rPr>
        <w:t>satınalan təşkilatın</w:t>
      </w:r>
      <w:r w:rsidR="0088285F" w:rsidRPr="00680DB1">
        <w:rPr>
          <w:rFonts w:eastAsia="MS Mincho"/>
          <w:szCs w:val="24"/>
          <w:lang w:val="az-Latn-AZ" w:eastAsia="ru-RU"/>
        </w:rPr>
        <w:t xml:space="preserve"> </w:t>
      </w:r>
      <w:r w:rsidR="00F07C0B">
        <w:rPr>
          <w:rFonts w:eastAsia="MS Mincho"/>
          <w:szCs w:val="24"/>
          <w:lang w:val="az-Latn-AZ" w:eastAsia="ru-RU"/>
        </w:rPr>
        <w:t xml:space="preserve">məsul </w:t>
      </w:r>
      <w:r w:rsidR="00A83CAF" w:rsidRPr="00680DB1">
        <w:rPr>
          <w:rFonts w:eastAsia="MS Mincho"/>
          <w:szCs w:val="24"/>
          <w:lang w:val="az-Latn-AZ" w:eastAsia="ru-RU"/>
        </w:rPr>
        <w:t>əməkdaşın</w:t>
      </w:r>
      <w:r w:rsidR="00F07C0B">
        <w:rPr>
          <w:rFonts w:eastAsia="MS Mincho"/>
          <w:szCs w:val="24"/>
          <w:lang w:val="az-Latn-AZ" w:eastAsia="ru-RU"/>
        </w:rPr>
        <w:t>d</w:t>
      </w:r>
      <w:r w:rsidR="00A83CAF" w:rsidRPr="00680DB1">
        <w:rPr>
          <w:rFonts w:eastAsia="MS Mincho"/>
          <w:szCs w:val="24"/>
          <w:lang w:val="az-Latn-AZ" w:eastAsia="ru-RU"/>
        </w:rPr>
        <w:t>a</w:t>
      </w:r>
      <w:r w:rsidR="00F07C0B">
        <w:rPr>
          <w:rFonts w:eastAsia="MS Mincho"/>
          <w:szCs w:val="24"/>
          <w:lang w:val="az-Latn-AZ" w:eastAsia="ru-RU"/>
        </w:rPr>
        <w:t>n</w:t>
      </w:r>
      <w:r w:rsidR="00A83CAF" w:rsidRPr="00680DB1">
        <w:rPr>
          <w:rFonts w:eastAsia="MS Mincho"/>
          <w:szCs w:val="24"/>
          <w:lang w:val="az-Latn-AZ" w:eastAsia="ru-RU"/>
        </w:rPr>
        <w:t xml:space="preserve"> </w:t>
      </w:r>
      <w:r w:rsidR="005B3A88">
        <w:rPr>
          <w:rFonts w:eastAsia="MS Mincho"/>
          <w:szCs w:val="24"/>
          <w:lang w:val="az-Latn-AZ" w:eastAsia="ru-RU"/>
        </w:rPr>
        <w:t xml:space="preserve">səlahiyyəti olmayan şəxslər tərəfindən </w:t>
      </w:r>
      <w:r w:rsidR="00F07C0B">
        <w:rPr>
          <w:rFonts w:eastAsia="MS Mincho"/>
          <w:szCs w:val="24"/>
          <w:lang w:val="az-Latn-AZ" w:eastAsia="ru-RU"/>
        </w:rPr>
        <w:t>tələb</w:t>
      </w:r>
      <w:r w:rsidR="00A83CAF" w:rsidRPr="00680DB1">
        <w:rPr>
          <w:rFonts w:eastAsia="MS Mincho"/>
          <w:szCs w:val="24"/>
          <w:lang w:val="az-Latn-AZ" w:eastAsia="ru-RU"/>
        </w:rPr>
        <w:t xml:space="preserve"> olun</w:t>
      </w:r>
      <w:r w:rsidR="0088285F">
        <w:rPr>
          <w:rFonts w:eastAsia="MS Mincho"/>
          <w:szCs w:val="24"/>
          <w:lang w:val="az-Latn-AZ" w:eastAsia="ru-RU"/>
        </w:rPr>
        <w:t>ar</w:t>
      </w:r>
      <w:r w:rsidR="00A83CAF" w:rsidRPr="00680DB1">
        <w:rPr>
          <w:rFonts w:eastAsia="MS Mincho"/>
          <w:szCs w:val="24"/>
          <w:lang w:val="az-Latn-AZ" w:eastAsia="ru-RU"/>
        </w:rPr>
        <w:t xml:space="preserve">sa, </w:t>
      </w:r>
      <w:r w:rsidR="00E36876">
        <w:rPr>
          <w:rFonts w:eastAsia="MS Mincho"/>
          <w:szCs w:val="24"/>
          <w:lang w:val="az-Latn-AZ" w:eastAsia="ru-RU"/>
        </w:rPr>
        <w:t xml:space="preserve">rəhbərlik və </w:t>
      </w:r>
      <w:r w:rsidR="00F07C0B">
        <w:rPr>
          <w:rFonts w:eastAsia="MS Mincho"/>
          <w:szCs w:val="24"/>
          <w:lang w:val="az-Latn-AZ" w:eastAsia="ru-RU"/>
        </w:rPr>
        <w:t>satınalma komissiyasının sədri</w:t>
      </w:r>
      <w:r w:rsidR="00F07C0B" w:rsidRPr="00680DB1">
        <w:rPr>
          <w:rFonts w:eastAsia="MS Mincho"/>
          <w:szCs w:val="24"/>
          <w:lang w:val="az-Latn-AZ" w:eastAsia="ru-RU"/>
        </w:rPr>
        <w:t xml:space="preserve"> </w:t>
      </w:r>
      <w:r w:rsidR="00A83CAF" w:rsidRPr="00680DB1">
        <w:rPr>
          <w:rFonts w:eastAsia="MS Mincho"/>
          <w:szCs w:val="24"/>
          <w:lang w:val="az-Latn-AZ" w:eastAsia="ru-RU"/>
        </w:rPr>
        <w:t>bu barədə dərhal xəbərdar edilməlidir. Satınalma bölməsi</w:t>
      </w:r>
      <w:r w:rsidR="006D6826">
        <w:rPr>
          <w:rFonts w:eastAsia="MS Mincho"/>
          <w:szCs w:val="24"/>
          <w:lang w:val="az-Latn-AZ" w:eastAsia="ru-RU"/>
        </w:rPr>
        <w:t>nə</w:t>
      </w:r>
      <w:r w:rsidR="00A83CAF" w:rsidRPr="00680DB1">
        <w:rPr>
          <w:rFonts w:eastAsia="MS Mincho"/>
          <w:szCs w:val="24"/>
          <w:lang w:val="az-Latn-AZ" w:eastAsia="ru-RU"/>
        </w:rPr>
        <w:t xml:space="preserve"> konfidensiallıq prinsipinin pozulması yolu ilə cəlb oluna biləcək </w:t>
      </w:r>
      <w:r w:rsidR="008F6ED9" w:rsidRPr="00D1492E">
        <w:rPr>
          <w:lang w:val="az-Latn-AZ"/>
        </w:rPr>
        <w:t xml:space="preserve">təchizatçı </w:t>
      </w:r>
      <w:r w:rsidR="00A83CAF" w:rsidRPr="00680DB1">
        <w:rPr>
          <w:rFonts w:eastAsia="MS Mincho"/>
          <w:szCs w:val="24"/>
          <w:lang w:val="az-Latn-AZ" w:eastAsia="ru-RU"/>
        </w:rPr>
        <w:t>ilə əməkdaşlıq etməsi qadağandır və buna görə məsuliyyət daşıyır.</w:t>
      </w:r>
    </w:p>
    <w:p w14:paraId="194206E7" w14:textId="22EA2380" w:rsidR="00F07C0B" w:rsidRPr="006B5417" w:rsidRDefault="002B7502" w:rsidP="00F07C0B">
      <w:pPr>
        <w:autoSpaceDE w:val="0"/>
        <w:autoSpaceDN w:val="0"/>
        <w:adjustRightInd w:val="0"/>
        <w:spacing w:after="0" w:line="240" w:lineRule="auto"/>
        <w:jc w:val="both"/>
        <w:rPr>
          <w:rFonts w:eastAsia="MS Mincho"/>
          <w:bCs/>
          <w:szCs w:val="24"/>
          <w:lang w:val="az-Latn-AZ" w:eastAsia="ru-RU"/>
        </w:rPr>
      </w:pPr>
      <w:r>
        <w:rPr>
          <w:rFonts w:eastAsia="MS Mincho"/>
          <w:bCs/>
          <w:szCs w:val="24"/>
          <w:lang w:val="az-Latn-AZ" w:eastAsia="ru-RU"/>
        </w:rPr>
        <w:t>8</w:t>
      </w:r>
      <w:r w:rsidR="00F07C0B" w:rsidRPr="006B5417">
        <w:rPr>
          <w:rFonts w:eastAsia="MS Mincho"/>
          <w:bCs/>
          <w:szCs w:val="24"/>
          <w:lang w:val="az-Latn-AZ" w:eastAsia="ru-RU"/>
        </w:rPr>
        <w:t>.</w:t>
      </w:r>
      <w:r w:rsidR="00551D18">
        <w:rPr>
          <w:rFonts w:eastAsia="MS Mincho"/>
          <w:bCs/>
          <w:szCs w:val="24"/>
          <w:lang w:val="az-Latn-AZ" w:eastAsia="ru-RU"/>
        </w:rPr>
        <w:t>4</w:t>
      </w:r>
      <w:r w:rsidR="00F07C0B" w:rsidRPr="006B5417">
        <w:rPr>
          <w:rFonts w:eastAsia="MS Mincho"/>
          <w:bCs/>
          <w:szCs w:val="24"/>
          <w:lang w:val="az-Latn-AZ" w:eastAsia="ru-RU"/>
        </w:rPr>
        <w:t>. Satınalma kağız daşıyıcıda həyata keçirildikdə, satınalan təşkilat təqdim olunan təkliflərə yalnız onların açılmasından sonra baxır və həmin müddətədək bu təkliflərin tamlığını, bütövlüyünü və konfidensiallığını qoruyur.</w:t>
      </w:r>
    </w:p>
    <w:p w14:paraId="150F9068" w14:textId="13B1424E" w:rsidR="00F07C0B" w:rsidRPr="006B5417" w:rsidRDefault="002B7502" w:rsidP="00F07C0B">
      <w:pPr>
        <w:autoSpaceDE w:val="0"/>
        <w:autoSpaceDN w:val="0"/>
        <w:adjustRightInd w:val="0"/>
        <w:spacing w:after="0" w:line="240" w:lineRule="auto"/>
        <w:jc w:val="both"/>
        <w:rPr>
          <w:rFonts w:eastAsia="MS Mincho"/>
          <w:bCs/>
          <w:szCs w:val="24"/>
          <w:lang w:val="az-Latn-AZ" w:eastAsia="ru-RU"/>
        </w:rPr>
      </w:pPr>
      <w:r>
        <w:rPr>
          <w:rFonts w:eastAsia="MS Mincho"/>
          <w:bCs/>
          <w:szCs w:val="24"/>
          <w:lang w:val="az-Latn-AZ" w:eastAsia="ru-RU"/>
        </w:rPr>
        <w:t>8</w:t>
      </w:r>
      <w:r w:rsidR="00F07C0B" w:rsidRPr="006B5417">
        <w:rPr>
          <w:rFonts w:eastAsia="MS Mincho"/>
          <w:bCs/>
          <w:szCs w:val="24"/>
          <w:lang w:val="az-Latn-AZ" w:eastAsia="ru-RU"/>
        </w:rPr>
        <w:t>.</w:t>
      </w:r>
      <w:r w:rsidR="00551D18">
        <w:rPr>
          <w:rFonts w:eastAsia="MS Mincho"/>
          <w:bCs/>
          <w:szCs w:val="24"/>
          <w:lang w:val="az-Latn-AZ" w:eastAsia="ru-RU"/>
        </w:rPr>
        <w:t>5</w:t>
      </w:r>
      <w:r w:rsidR="00F07C0B" w:rsidRPr="006B5417">
        <w:rPr>
          <w:rFonts w:eastAsia="MS Mincho"/>
          <w:bCs/>
          <w:szCs w:val="24"/>
          <w:lang w:val="az-Latn-AZ" w:eastAsia="ru-RU"/>
        </w:rPr>
        <w:t>. Məxfi məlumatlarla əlaqəli satınalma zamanı satınalan təşkilat təchizatçılardan və onların subpodratçılarından məxfi məlumatların qorunmasını və mühafizəsini tələb edir.</w:t>
      </w:r>
    </w:p>
    <w:p w14:paraId="27C4DF79" w14:textId="267525A5" w:rsidR="00E36876" w:rsidRDefault="002B7502" w:rsidP="001D3993">
      <w:pPr>
        <w:autoSpaceDE w:val="0"/>
        <w:autoSpaceDN w:val="0"/>
        <w:adjustRightInd w:val="0"/>
        <w:spacing w:after="0" w:line="240" w:lineRule="auto"/>
        <w:jc w:val="both"/>
        <w:rPr>
          <w:rFonts w:eastAsia="MS Mincho"/>
          <w:szCs w:val="24"/>
          <w:lang w:val="az-Latn-AZ" w:eastAsia="ru-RU"/>
        </w:rPr>
      </w:pPr>
      <w:r>
        <w:rPr>
          <w:rFonts w:eastAsia="MS Mincho"/>
          <w:bCs/>
          <w:szCs w:val="24"/>
          <w:lang w:val="az-Latn-AZ" w:eastAsia="ru-RU"/>
        </w:rPr>
        <w:t>8</w:t>
      </w:r>
      <w:r w:rsidR="001D3993">
        <w:rPr>
          <w:rFonts w:eastAsia="MS Mincho"/>
          <w:bCs/>
          <w:szCs w:val="24"/>
          <w:lang w:val="az-Latn-AZ" w:eastAsia="ru-RU"/>
        </w:rPr>
        <w:t>.</w:t>
      </w:r>
      <w:r w:rsidR="00551D18">
        <w:rPr>
          <w:rFonts w:eastAsia="MS Mincho"/>
          <w:bCs/>
          <w:szCs w:val="24"/>
          <w:lang w:val="az-Latn-AZ" w:eastAsia="ru-RU"/>
        </w:rPr>
        <w:t>6</w:t>
      </w:r>
      <w:r w:rsidR="001D3993">
        <w:rPr>
          <w:rFonts w:eastAsia="MS Mincho"/>
          <w:bCs/>
          <w:szCs w:val="24"/>
          <w:lang w:val="az-Latn-AZ" w:eastAsia="ru-RU"/>
        </w:rPr>
        <w:t>.</w:t>
      </w:r>
      <w:r w:rsidR="0045728C">
        <w:rPr>
          <w:rFonts w:eastAsia="MS Mincho"/>
          <w:bCs/>
          <w:szCs w:val="24"/>
          <w:lang w:val="az-Latn-AZ" w:eastAsia="ru-RU"/>
        </w:rPr>
        <w:t xml:space="preserve"> </w:t>
      </w:r>
      <w:r w:rsidR="001D3993" w:rsidRPr="00A022C2">
        <w:rPr>
          <w:rFonts w:eastAsia="MS Mincho"/>
          <w:bCs/>
          <w:szCs w:val="24"/>
          <w:lang w:val="az-Latn-AZ" w:eastAsia="ru-RU"/>
        </w:rPr>
        <w:t>Satınalmalarda istifadə olunan b</w:t>
      </w:r>
      <w:r w:rsidR="001D3993" w:rsidRPr="00A022C2">
        <w:rPr>
          <w:rFonts w:eastAsia="MS Mincho"/>
          <w:szCs w:val="24"/>
          <w:lang w:val="az-Latn-AZ" w:eastAsia="ru-RU"/>
        </w:rPr>
        <w:t>ütün məlumatlar</w:t>
      </w:r>
      <w:r w:rsidR="004A637A">
        <w:rPr>
          <w:rFonts w:eastAsia="MS Mincho"/>
          <w:szCs w:val="24"/>
          <w:lang w:val="az-Latn-AZ" w:eastAsia="ru-RU"/>
        </w:rPr>
        <w:t xml:space="preserve"> satına</w:t>
      </w:r>
      <w:r w:rsidR="00F07C0B">
        <w:rPr>
          <w:rFonts w:eastAsia="MS Mincho"/>
          <w:szCs w:val="24"/>
          <w:lang w:val="az-Latn-AZ" w:eastAsia="ru-RU"/>
        </w:rPr>
        <w:t xml:space="preserve">lmaya dair hesabatda cəmləşdirilərək 5 il müddətində satınalan təşkilatda saxlanmalı, </w:t>
      </w:r>
      <w:r w:rsidR="00F07C0B" w:rsidRPr="00F07C0B">
        <w:rPr>
          <w:rFonts w:eastAsia="MS Mincho"/>
          <w:szCs w:val="24"/>
          <w:lang w:val="az-Latn-AZ" w:eastAsia="ru-RU"/>
        </w:rPr>
        <w:t>sonra “Milli arxiv fondu haqqında” Azərbaycan Respublikasının Qanununa uyğun olaraq arxivə veril</w:t>
      </w:r>
      <w:r w:rsidR="00F07C0B">
        <w:rPr>
          <w:rFonts w:eastAsia="MS Mincho"/>
          <w:szCs w:val="24"/>
          <w:lang w:val="az-Latn-AZ" w:eastAsia="ru-RU"/>
        </w:rPr>
        <w:t>məlidir</w:t>
      </w:r>
      <w:r w:rsidR="00F07C0B" w:rsidRPr="00F07C0B">
        <w:rPr>
          <w:rFonts w:eastAsia="MS Mincho"/>
          <w:szCs w:val="24"/>
          <w:lang w:val="az-Latn-AZ" w:eastAsia="ru-RU"/>
        </w:rPr>
        <w:t>.</w:t>
      </w:r>
      <w:r w:rsidR="001D3993" w:rsidRPr="00A022C2">
        <w:rPr>
          <w:rFonts w:eastAsia="MS Mincho"/>
          <w:szCs w:val="24"/>
          <w:lang w:val="az-Latn-AZ" w:eastAsia="ru-RU"/>
        </w:rPr>
        <w:t xml:space="preserve"> </w:t>
      </w:r>
    </w:p>
    <w:p w14:paraId="36771F1B" w14:textId="13CD12EE" w:rsidR="001D3993" w:rsidRPr="00A022C2" w:rsidRDefault="002B7502" w:rsidP="006B5417">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8</w:t>
      </w:r>
      <w:r w:rsidR="001D3993">
        <w:rPr>
          <w:rFonts w:eastAsia="MS Mincho"/>
          <w:szCs w:val="24"/>
          <w:lang w:val="az-Latn-AZ" w:eastAsia="ru-RU"/>
        </w:rPr>
        <w:t>.</w:t>
      </w:r>
      <w:r w:rsidR="00551D18">
        <w:rPr>
          <w:rFonts w:eastAsia="MS Mincho"/>
          <w:szCs w:val="24"/>
          <w:lang w:val="az-Latn-AZ" w:eastAsia="ru-RU"/>
        </w:rPr>
        <w:t>7</w:t>
      </w:r>
      <w:r w:rsidR="001D3993">
        <w:rPr>
          <w:rFonts w:eastAsia="MS Mincho"/>
          <w:szCs w:val="24"/>
          <w:lang w:val="az-Latn-AZ" w:eastAsia="ru-RU"/>
        </w:rPr>
        <w:t>.</w:t>
      </w:r>
      <w:r w:rsidR="004E20EB">
        <w:rPr>
          <w:rFonts w:eastAsia="MS Mincho"/>
          <w:szCs w:val="24"/>
          <w:lang w:val="az-Latn-AZ" w:eastAsia="ru-RU"/>
        </w:rPr>
        <w:t xml:space="preserve"> </w:t>
      </w:r>
      <w:r w:rsidR="001D3993" w:rsidRPr="00A022C2">
        <w:rPr>
          <w:rFonts w:eastAsia="MS Mincho"/>
          <w:szCs w:val="24"/>
          <w:lang w:val="az-Latn-AZ" w:eastAsia="ru-RU"/>
        </w:rPr>
        <w:t>Müqavilə (Sifariş) qovluqlarının s</w:t>
      </w:r>
      <w:r w:rsidR="001D3993">
        <w:rPr>
          <w:rFonts w:eastAsia="MS Mincho"/>
          <w:szCs w:val="24"/>
          <w:lang w:val="az-Latn-AZ" w:eastAsia="ru-RU"/>
        </w:rPr>
        <w:t>u</w:t>
      </w:r>
      <w:r w:rsidR="001D3993" w:rsidRPr="00A022C2">
        <w:rPr>
          <w:rFonts w:eastAsia="MS Mincho"/>
          <w:szCs w:val="24"/>
          <w:lang w:val="az-Latn-AZ" w:eastAsia="ru-RU"/>
        </w:rPr>
        <w:t>rətlərinin alınmasına icazəsi olan şəxslər bu sənədləri yalnız təyinata uyğun və yüksək konfidensiallıq şərti ilə istifadə edə bilərlər;</w:t>
      </w:r>
    </w:p>
    <w:p w14:paraId="12F12E45" w14:textId="093CBB1B" w:rsidR="001D3993" w:rsidRPr="00A022C2" w:rsidRDefault="002B7502" w:rsidP="006B5417">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8</w:t>
      </w:r>
      <w:r w:rsidR="001D3993">
        <w:rPr>
          <w:rFonts w:eastAsia="MS Mincho"/>
          <w:szCs w:val="24"/>
          <w:lang w:val="az-Latn-AZ" w:eastAsia="ru-RU"/>
        </w:rPr>
        <w:t>.</w:t>
      </w:r>
      <w:r w:rsidR="00551D18">
        <w:rPr>
          <w:rFonts w:eastAsia="MS Mincho"/>
          <w:szCs w:val="24"/>
          <w:lang w:val="az-Latn-AZ" w:eastAsia="ru-RU"/>
        </w:rPr>
        <w:t>8</w:t>
      </w:r>
      <w:r w:rsidR="001D3993">
        <w:rPr>
          <w:rFonts w:eastAsia="MS Mincho"/>
          <w:szCs w:val="24"/>
          <w:lang w:val="az-Latn-AZ" w:eastAsia="ru-RU"/>
        </w:rPr>
        <w:t>.</w:t>
      </w:r>
      <w:r w:rsidR="004E20EB">
        <w:rPr>
          <w:rFonts w:eastAsia="MS Mincho"/>
          <w:szCs w:val="24"/>
          <w:lang w:val="az-Latn-AZ" w:eastAsia="ru-RU"/>
        </w:rPr>
        <w:t xml:space="preserve"> </w:t>
      </w:r>
      <w:r w:rsidR="001D3993" w:rsidRPr="00A022C2">
        <w:rPr>
          <w:rFonts w:eastAsia="MS Mincho"/>
          <w:szCs w:val="24"/>
          <w:lang w:val="az-Latn-AZ" w:eastAsia="ru-RU"/>
        </w:rPr>
        <w:t>Təsniflənmiş bütün sənədlər və informasiya daşıyıcıları istifadə olunmayan zaman qapalı dolablarda saxlanılmalıdır;</w:t>
      </w:r>
    </w:p>
    <w:p w14:paraId="4988D047" w14:textId="084AB7F0" w:rsidR="001D3993" w:rsidRPr="00A022C2" w:rsidRDefault="002B7502" w:rsidP="006B5417">
      <w:pPr>
        <w:spacing w:after="0" w:line="240" w:lineRule="auto"/>
        <w:jc w:val="both"/>
        <w:rPr>
          <w:rFonts w:eastAsia="MS Mincho"/>
          <w:szCs w:val="24"/>
          <w:lang w:val="az-Latn-AZ" w:eastAsia="ru-RU"/>
        </w:rPr>
      </w:pPr>
      <w:r>
        <w:rPr>
          <w:rFonts w:eastAsia="MS Mincho"/>
          <w:szCs w:val="24"/>
          <w:lang w:val="az-Latn-AZ" w:eastAsia="ru-RU"/>
        </w:rPr>
        <w:t>8</w:t>
      </w:r>
      <w:r w:rsidR="001D3993">
        <w:rPr>
          <w:rFonts w:eastAsia="MS Mincho"/>
          <w:szCs w:val="24"/>
          <w:lang w:val="az-Latn-AZ" w:eastAsia="ru-RU"/>
        </w:rPr>
        <w:t>.</w:t>
      </w:r>
      <w:r w:rsidR="00551D18">
        <w:rPr>
          <w:rFonts w:eastAsia="MS Mincho"/>
          <w:szCs w:val="24"/>
          <w:lang w:val="az-Latn-AZ" w:eastAsia="ru-RU"/>
        </w:rPr>
        <w:t>9</w:t>
      </w:r>
      <w:r w:rsidR="001D3993">
        <w:rPr>
          <w:rFonts w:eastAsia="MS Mincho"/>
          <w:szCs w:val="24"/>
          <w:lang w:val="az-Latn-AZ" w:eastAsia="ru-RU"/>
        </w:rPr>
        <w:t>.</w:t>
      </w:r>
      <w:r w:rsidR="004E20EB">
        <w:rPr>
          <w:rFonts w:eastAsia="MS Mincho"/>
          <w:szCs w:val="24"/>
          <w:lang w:val="az-Latn-AZ" w:eastAsia="ru-RU"/>
        </w:rPr>
        <w:t xml:space="preserve"> </w:t>
      </w:r>
      <w:r w:rsidR="001D3993" w:rsidRPr="00A022C2">
        <w:rPr>
          <w:rFonts w:eastAsia="MS Mincho"/>
          <w:szCs w:val="24"/>
          <w:lang w:val="az-Latn-AZ" w:eastAsia="ru-RU"/>
        </w:rPr>
        <w:t>Lazım olmayan bütün sənədlərin s</w:t>
      </w:r>
      <w:r w:rsidR="001D3993">
        <w:rPr>
          <w:rFonts w:eastAsia="MS Mincho"/>
          <w:szCs w:val="24"/>
          <w:lang w:val="az-Latn-AZ" w:eastAsia="ru-RU"/>
        </w:rPr>
        <w:t>u</w:t>
      </w:r>
      <w:r w:rsidR="001D3993" w:rsidRPr="00A022C2">
        <w:rPr>
          <w:rFonts w:eastAsia="MS Mincho"/>
          <w:szCs w:val="24"/>
          <w:lang w:val="az-Latn-AZ" w:eastAsia="ru-RU"/>
        </w:rPr>
        <w:t>rətləri xüsusi parçalıyıcı maşından (şrederdən) keçirməklə məhv edilməlidir.</w:t>
      </w:r>
    </w:p>
    <w:p w14:paraId="395B1A96" w14:textId="41DBC54E" w:rsidR="001D3993" w:rsidRDefault="001D3993" w:rsidP="00A83CAF">
      <w:pPr>
        <w:autoSpaceDE w:val="0"/>
        <w:autoSpaceDN w:val="0"/>
        <w:adjustRightInd w:val="0"/>
        <w:spacing w:after="0" w:line="240" w:lineRule="auto"/>
        <w:jc w:val="both"/>
        <w:rPr>
          <w:rFonts w:eastAsia="MS Mincho"/>
          <w:szCs w:val="24"/>
          <w:lang w:val="az-Latn-AZ" w:eastAsia="ru-RU"/>
        </w:rPr>
      </w:pPr>
    </w:p>
    <w:p w14:paraId="280C0C99" w14:textId="2965A609" w:rsidR="007F2614" w:rsidRPr="00E76FBE" w:rsidRDefault="002B7502" w:rsidP="00A022C2">
      <w:pPr>
        <w:spacing w:line="240" w:lineRule="auto"/>
        <w:jc w:val="both"/>
        <w:rPr>
          <w:rFonts w:eastAsia="MS Mincho"/>
          <w:szCs w:val="24"/>
          <w:lang w:val="az-Latn-AZ" w:eastAsia="ru-RU"/>
        </w:rPr>
      </w:pPr>
      <w:r>
        <w:rPr>
          <w:rFonts w:eastAsia="MS Mincho"/>
          <w:b/>
          <w:szCs w:val="24"/>
          <w:lang w:val="az-Latn-AZ" w:eastAsia="ru-RU"/>
        </w:rPr>
        <w:t>9</w:t>
      </w:r>
      <w:r w:rsidR="006C1999">
        <w:rPr>
          <w:rFonts w:eastAsia="MS Mincho"/>
          <w:b/>
          <w:szCs w:val="24"/>
          <w:lang w:val="az-Latn-AZ" w:eastAsia="ru-RU"/>
        </w:rPr>
        <w:t>.</w:t>
      </w:r>
      <w:r w:rsidR="00E76FBE" w:rsidRPr="00E76FBE">
        <w:rPr>
          <w:rFonts w:eastAsia="MS Mincho"/>
          <w:b/>
          <w:szCs w:val="24"/>
          <w:lang w:val="az-Latn-AZ" w:eastAsia="ru-RU"/>
        </w:rPr>
        <w:t xml:space="preserve"> </w:t>
      </w:r>
      <w:r w:rsidR="007F2614" w:rsidRPr="00E76FBE">
        <w:rPr>
          <w:rFonts w:eastAsia="MS Mincho"/>
          <w:b/>
          <w:szCs w:val="24"/>
          <w:lang w:val="az-Latn-AZ" w:eastAsia="ru-RU"/>
        </w:rPr>
        <w:t>Daxili əməkdaşlıq, maraqların ziddiyyəti və korrupsiyanın yolverilməzliyi</w:t>
      </w:r>
    </w:p>
    <w:p w14:paraId="714C0466" w14:textId="277F9057" w:rsidR="007F2614" w:rsidRPr="006B5417" w:rsidRDefault="002B7502" w:rsidP="007F2614">
      <w:pPr>
        <w:pStyle w:val="2"/>
        <w:spacing w:line="240" w:lineRule="auto"/>
        <w:jc w:val="both"/>
        <w:rPr>
          <w:rFonts w:ascii="Arial" w:eastAsia="MS Mincho" w:hAnsi="Arial" w:cs="Arial"/>
          <w:sz w:val="24"/>
          <w:szCs w:val="24"/>
          <w:lang w:val="az-Latn-AZ" w:eastAsia="ru-RU"/>
        </w:rPr>
      </w:pPr>
      <w:r>
        <w:rPr>
          <w:rFonts w:ascii="Arial" w:eastAsia="MS Mincho" w:hAnsi="Arial" w:cs="Arial"/>
          <w:b w:val="0"/>
          <w:sz w:val="24"/>
          <w:szCs w:val="24"/>
          <w:lang w:val="az-Latn-AZ" w:eastAsia="ru-RU"/>
        </w:rPr>
        <w:t>9</w:t>
      </w:r>
      <w:r w:rsidR="00E76FBE">
        <w:rPr>
          <w:rFonts w:ascii="Arial" w:eastAsia="MS Mincho" w:hAnsi="Arial" w:cs="Arial"/>
          <w:b w:val="0"/>
          <w:sz w:val="24"/>
          <w:szCs w:val="24"/>
          <w:lang w:val="az-Latn-AZ" w:eastAsia="ru-RU"/>
        </w:rPr>
        <w:t xml:space="preserve">.1. </w:t>
      </w:r>
      <w:r w:rsidR="007F2614">
        <w:rPr>
          <w:rFonts w:ascii="Arial" w:eastAsia="MS Mincho" w:hAnsi="Arial" w:cs="Arial"/>
          <w:b w:val="0"/>
          <w:sz w:val="24"/>
          <w:szCs w:val="24"/>
          <w:lang w:val="az-Latn-AZ" w:eastAsia="ru-RU"/>
        </w:rPr>
        <w:t>Satı</w:t>
      </w:r>
      <w:r w:rsidR="007F2614" w:rsidRPr="00293B11">
        <w:rPr>
          <w:rFonts w:ascii="Arial" w:eastAsia="MS Mincho" w:hAnsi="Arial" w:cs="Arial"/>
          <w:b w:val="0"/>
          <w:sz w:val="24"/>
          <w:szCs w:val="24"/>
          <w:lang w:val="az-Latn-AZ" w:eastAsia="ru-RU"/>
        </w:rPr>
        <w:t xml:space="preserve">nalmaların istənilən forması Qanunun tələblərinə və Xidmətin normativ sənədlərinin tələblərinə uyğun olaraq yalnız Satınalma bölməsi tərəfindən aparılır. Qərarlar tender komissiyaları tərəfindən verilir. Digər şəxslərin iştirakı bu </w:t>
      </w:r>
      <w:r w:rsidR="009A22E2">
        <w:rPr>
          <w:rFonts w:ascii="Arial" w:eastAsia="MS Mincho" w:hAnsi="Arial" w:cs="Arial"/>
          <w:b w:val="0"/>
          <w:sz w:val="24"/>
          <w:szCs w:val="24"/>
          <w:lang w:val="az-Latn-AZ" w:eastAsia="ru-RU"/>
        </w:rPr>
        <w:t>Metodiki Göstəriş ilə</w:t>
      </w:r>
      <w:r w:rsidR="007F2614" w:rsidRPr="00293B11">
        <w:rPr>
          <w:rFonts w:ascii="Arial" w:eastAsia="MS Mincho" w:hAnsi="Arial" w:cs="Arial"/>
          <w:b w:val="0"/>
          <w:sz w:val="24"/>
          <w:szCs w:val="24"/>
          <w:lang w:val="az-Latn-AZ" w:eastAsia="ru-RU"/>
        </w:rPr>
        <w:t xml:space="preserve"> müəyyən edilmiş çərçivədə təmin edilir. </w:t>
      </w:r>
      <w:r w:rsidR="007F2614" w:rsidRPr="006B5417">
        <w:rPr>
          <w:rFonts w:ascii="Arial" w:eastAsia="MS Mincho" w:hAnsi="Arial" w:cs="Arial"/>
          <w:sz w:val="24"/>
          <w:szCs w:val="24"/>
          <w:lang w:val="az-Latn-AZ" w:eastAsia="ru-RU"/>
        </w:rPr>
        <w:t>Heç bir digər şəxs və ya struktur bölmənin satınalma əməliyyatı və ya qərarına müdaxilə etmək hüququ yoxdur.</w:t>
      </w:r>
    </w:p>
    <w:p w14:paraId="5352A8BE" w14:textId="3F1D695B"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E76FBE">
        <w:rPr>
          <w:rFonts w:eastAsia="MS Mincho"/>
          <w:szCs w:val="24"/>
          <w:lang w:val="az-Latn-AZ" w:eastAsia="ru-RU"/>
        </w:rPr>
        <w:t xml:space="preserve">.2. </w:t>
      </w:r>
      <w:r w:rsidR="007F3B38" w:rsidRPr="007F3B38">
        <w:rPr>
          <w:rFonts w:eastAsia="MS Mincho"/>
          <w:szCs w:val="24"/>
          <w:lang w:val="az-Latn-AZ" w:eastAsia="ru-RU"/>
        </w:rPr>
        <w:t>Təchizatçıların aşağıdakı hallarda (satınalma predmetinin yalnız hər hansı konkret təchizatçıda olduğu, yaxud satınalma predmetinin əvəzedicisi və alternativi olmadığı hallar istisna olmaqla) satınalmalarda iştirakına yol verilmir:</w:t>
      </w:r>
    </w:p>
    <w:p w14:paraId="25206CB3" w14:textId="7C6E5642"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2</w:t>
      </w:r>
      <w:r w:rsidR="007F3B38" w:rsidRPr="007F3B38">
        <w:rPr>
          <w:rFonts w:eastAsia="MS Mincho"/>
          <w:szCs w:val="24"/>
          <w:lang w:val="az-Latn-AZ" w:eastAsia="ru-RU"/>
        </w:rPr>
        <w:t>.1. təchizatçının satınalan təşkilatdan və ya satınalan təşkilatla təchizatçının eyni qurumdan hüquqi, maliyyə və ya təşkilati asılılığı olduqda;</w:t>
      </w:r>
    </w:p>
    <w:p w14:paraId="67F6C32D" w14:textId="2C223C07"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2</w:t>
      </w:r>
      <w:r w:rsidR="007F3B38" w:rsidRPr="007F3B38">
        <w:rPr>
          <w:rFonts w:eastAsia="MS Mincho"/>
          <w:szCs w:val="24"/>
          <w:lang w:val="az-Latn-AZ" w:eastAsia="ru-RU"/>
        </w:rPr>
        <w:t>.2. təchizatçılardan biri digərinin benefisiar mülkiyyətçisi olduqda, yaxud təchizatçıların azı ikisi eyni benefisiar mülkiyyətçinin nəzarətində olduqda;</w:t>
      </w:r>
    </w:p>
    <w:p w14:paraId="00AA7F60" w14:textId="2BDBC06E"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2</w:t>
      </w:r>
      <w:r w:rsidR="007F3B38" w:rsidRPr="007F3B38">
        <w:rPr>
          <w:rFonts w:eastAsia="MS Mincho"/>
          <w:szCs w:val="24"/>
          <w:lang w:val="az-Latn-AZ" w:eastAsia="ru-RU"/>
        </w:rPr>
        <w:t>.3. təchizatçılardan biri digərinin idarəetmə orqanının üzvü və (və ya) iştirakçısı olduqda, yaxud təchizatçıların azı ikisinin idarəetmə orqanının üzvü və (və ya) iştirakçısı eyni şəxs olduqda;</w:t>
      </w:r>
    </w:p>
    <w:p w14:paraId="756F2B19" w14:textId="36C7842E" w:rsid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2</w:t>
      </w:r>
      <w:r w:rsidR="007F3B38" w:rsidRPr="007F3B38">
        <w:rPr>
          <w:rFonts w:eastAsia="MS Mincho"/>
          <w:szCs w:val="24"/>
          <w:lang w:val="az-Latn-AZ" w:eastAsia="ru-RU"/>
        </w:rPr>
        <w:t xml:space="preserve">.4. satınalmada təchizatçı qismində çıxış edən fiziki şəxs və ya hüquqi şəxsin Azərbaycan Respublikasının Mülki Məcəlləsinin 49-1-ci maddəsinə əsasən aidiyyəti şəxsi satınalan təşkilatın </w:t>
      </w:r>
      <w:r w:rsidR="007F3B38" w:rsidRPr="007F3B38">
        <w:rPr>
          <w:rFonts w:eastAsia="MS Mincho"/>
          <w:szCs w:val="24"/>
          <w:lang w:val="az-Latn-AZ" w:eastAsia="ru-RU"/>
        </w:rPr>
        <w:lastRenderedPageBreak/>
        <w:t>rəhbəri ilə qohumluq (ər-arvadlar, valideynlər, övladlar, övladlığa götürənlər, övladlığa götürülmüş şəxslər, babalar, nənələr, nəvələr, doğma (ögey) bacılar və qardaşlar, bacı və qardaşların övladları, bacıların ərləri, qardaşların arvadları, valideynlərin bacıları və qardaşları, ər-arvadların valideynləri, bacıları və qardaşları) münasibətində olduqda.</w:t>
      </w:r>
    </w:p>
    <w:p w14:paraId="1AB32FDB" w14:textId="77777777" w:rsidR="007F3B38" w:rsidRDefault="007F3B38" w:rsidP="007F3B38">
      <w:pPr>
        <w:spacing w:after="0" w:line="240" w:lineRule="auto"/>
        <w:jc w:val="both"/>
        <w:rPr>
          <w:rFonts w:eastAsia="MS Mincho"/>
          <w:szCs w:val="24"/>
          <w:lang w:val="az-Latn-AZ" w:eastAsia="ru-RU"/>
        </w:rPr>
      </w:pPr>
    </w:p>
    <w:p w14:paraId="2ECF9912" w14:textId="26F0A730"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Pr>
          <w:rFonts w:eastAsia="MS Mincho"/>
          <w:szCs w:val="24"/>
          <w:lang w:val="az-Latn-AZ" w:eastAsia="ru-RU"/>
        </w:rPr>
        <w:t xml:space="preserve">.3. </w:t>
      </w:r>
      <w:r w:rsidR="007F3B38" w:rsidRPr="007F3B38">
        <w:rPr>
          <w:rFonts w:eastAsia="MS Mincho"/>
          <w:szCs w:val="24"/>
          <w:lang w:val="az-Latn-AZ" w:eastAsia="ru-RU"/>
        </w:rPr>
        <w:t>Aşağıdakı şəxslər satınalmalar zamanı satınalma komissiyasının üzvü, satınalan təşkilatın nümayəndəsi, kənar məsləhətçisi və ya satınalmalarla əlaqədar digər vəzifələrin icraçısı ola, o cümlədən satınalmaya dair sənədlərin hazırlanmasına cəlb edilə bilməzlər:</w:t>
      </w:r>
    </w:p>
    <w:p w14:paraId="6D300787" w14:textId="3D296E0D" w:rsidR="007F3B38" w:rsidRP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3</w:t>
      </w:r>
      <w:r w:rsidR="007F3B38" w:rsidRPr="007F3B38">
        <w:rPr>
          <w:rFonts w:eastAsia="MS Mincho"/>
          <w:szCs w:val="24"/>
          <w:lang w:val="az-Latn-AZ" w:eastAsia="ru-RU"/>
        </w:rPr>
        <w:t>.1. təchizatçı qismində çıxış edən fiziki şəxs və ya hüquqi şəxsin icra orqanının rəhbəri, təchizatçının digər işçisi və ya nümayəndəsi, habelə təchizatçı qismində çıxış edən fiziki şəxsin və ya hüquqi şəxsin icra orqanının rəhbərinin, Azərbaycan Respublikasının Mülki Məcəlləsinin 49-1-ci maddəsinə əsasən təchizatçının aidiyyəti şəxsinin və ya nümayəndəsinin qohumları (ər-arvadlar, valideynlər, övladlar, övladlığa götürənlər, övladlığa götürülmüş şəxslər, babalar, nənələr, nəvələr, doğma (ögey) bacılar və qardaşlar, bacı və qardaşların övladları, bacıların ərləri, qardaşların arvadları, valideynlərin bacıları və qardaşları, ər-arvadların valideynləri, bacıları və qardaşları), eləcə də təchizatçı ilə təsisçilik və (və ya) hüquqi və maliyyə asılılığı münasibəti olan şəxslər;</w:t>
      </w:r>
    </w:p>
    <w:p w14:paraId="1C3FA8C7" w14:textId="2D48A94C" w:rsid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7F3B38" w:rsidRPr="007F3B38">
        <w:rPr>
          <w:rFonts w:eastAsia="MS Mincho"/>
          <w:szCs w:val="24"/>
          <w:lang w:val="az-Latn-AZ" w:eastAsia="ru-RU"/>
        </w:rPr>
        <w:t>.</w:t>
      </w:r>
      <w:r w:rsidR="007F3B38">
        <w:rPr>
          <w:rFonts w:eastAsia="MS Mincho"/>
          <w:szCs w:val="24"/>
          <w:lang w:val="az-Latn-AZ" w:eastAsia="ru-RU"/>
        </w:rPr>
        <w:t>3</w:t>
      </w:r>
      <w:r w:rsidR="007F3B38" w:rsidRPr="007F3B38">
        <w:rPr>
          <w:rFonts w:eastAsia="MS Mincho"/>
          <w:szCs w:val="24"/>
          <w:lang w:val="az-Latn-AZ" w:eastAsia="ru-RU"/>
        </w:rPr>
        <w:t>.2. keçirilən satınalmadan əvvəlki 3 (üç) il ərzində satınalmada iştirak edən təchizatçının işçisi və ya vəzifəli şəxsi olmuş şəxslər.</w:t>
      </w:r>
    </w:p>
    <w:p w14:paraId="4408FF3B" w14:textId="47BE7D1E" w:rsid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284DB4">
        <w:rPr>
          <w:rFonts w:eastAsia="MS Mincho"/>
          <w:szCs w:val="24"/>
          <w:lang w:val="az-Latn-AZ" w:eastAsia="ru-RU"/>
        </w:rPr>
        <w:t xml:space="preserve">.4. </w:t>
      </w:r>
      <w:r w:rsidR="007F3B38">
        <w:rPr>
          <w:rFonts w:eastAsia="MS Mincho"/>
          <w:szCs w:val="24"/>
          <w:lang w:val="az-Latn-AZ" w:eastAsia="ru-RU"/>
        </w:rPr>
        <w:t>Bu Metodiki Göstərişin</w:t>
      </w:r>
      <w:r w:rsidR="00493A68">
        <w:rPr>
          <w:rFonts w:eastAsia="MS Mincho"/>
          <w:szCs w:val="24"/>
          <w:lang w:val="az-Latn-AZ" w:eastAsia="ru-RU"/>
        </w:rPr>
        <w:t xml:space="preserve"> </w:t>
      </w:r>
      <w:r w:rsidR="00DE4CAB">
        <w:rPr>
          <w:rFonts w:eastAsia="MS Mincho"/>
          <w:szCs w:val="24"/>
          <w:lang w:val="az-Latn-AZ" w:eastAsia="ru-RU"/>
        </w:rPr>
        <w:t>9</w:t>
      </w:r>
      <w:r w:rsidR="007F3B38">
        <w:rPr>
          <w:rFonts w:eastAsia="MS Mincho"/>
          <w:szCs w:val="24"/>
          <w:lang w:val="az-Latn-AZ" w:eastAsia="ru-RU"/>
        </w:rPr>
        <w:t xml:space="preserve">.3-cü bəndində </w:t>
      </w:r>
      <w:r w:rsidR="007F3B38" w:rsidRPr="007F3B38">
        <w:rPr>
          <w:rFonts w:eastAsia="MS Mincho"/>
          <w:szCs w:val="24"/>
          <w:lang w:val="az-Latn-AZ" w:eastAsia="ru-RU"/>
        </w:rPr>
        <w:t>nəzərdə tutulmuş hallar aşkar edildikdə satınalma komissiyasının üzvü bu barədə komissiya sədrini məlumatlandırır və həmin satınalma ilə bağlı komissiyada iştirak etmir.</w:t>
      </w:r>
    </w:p>
    <w:p w14:paraId="47B16A32" w14:textId="7E55496C" w:rsid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284DB4">
        <w:rPr>
          <w:rFonts w:eastAsia="MS Mincho"/>
          <w:szCs w:val="24"/>
          <w:lang w:val="az-Latn-AZ" w:eastAsia="ru-RU"/>
        </w:rPr>
        <w:t xml:space="preserve">.5. </w:t>
      </w:r>
      <w:r w:rsidR="007F3B38">
        <w:rPr>
          <w:rFonts w:eastAsia="MS Mincho"/>
          <w:szCs w:val="24"/>
          <w:lang w:val="az-Latn-AZ" w:eastAsia="ru-RU"/>
        </w:rPr>
        <w:t xml:space="preserve">Bu Metodiki Göstərişin </w:t>
      </w:r>
      <w:r w:rsidR="00DE4CAB">
        <w:rPr>
          <w:rFonts w:eastAsia="MS Mincho"/>
          <w:szCs w:val="24"/>
          <w:lang w:val="az-Latn-AZ" w:eastAsia="ru-RU"/>
        </w:rPr>
        <w:t>9</w:t>
      </w:r>
      <w:r w:rsidR="007F3B38">
        <w:rPr>
          <w:rFonts w:eastAsia="MS Mincho"/>
          <w:szCs w:val="24"/>
          <w:lang w:val="az-Latn-AZ" w:eastAsia="ru-RU"/>
        </w:rPr>
        <w:t xml:space="preserve">.2 və </w:t>
      </w:r>
      <w:r w:rsidR="00DE4CAB">
        <w:rPr>
          <w:rFonts w:eastAsia="MS Mincho"/>
          <w:szCs w:val="24"/>
          <w:lang w:val="az-Latn-AZ" w:eastAsia="ru-RU"/>
        </w:rPr>
        <w:t>9</w:t>
      </w:r>
      <w:r w:rsidR="007F3B38">
        <w:rPr>
          <w:rFonts w:eastAsia="MS Mincho"/>
          <w:szCs w:val="24"/>
          <w:lang w:val="az-Latn-AZ" w:eastAsia="ru-RU"/>
        </w:rPr>
        <w:t xml:space="preserve">.3-cü bəndi </w:t>
      </w:r>
      <w:r w:rsidR="007F3B38" w:rsidRPr="007F3B38">
        <w:rPr>
          <w:rFonts w:eastAsia="MS Mincho"/>
          <w:szCs w:val="24"/>
          <w:lang w:val="az-Latn-AZ" w:eastAsia="ru-RU"/>
        </w:rPr>
        <w:t>ehtimal olunan qiymətlərin hesablanması zamanı satınalan təşkilat tərəfindən sorğu verilmiş və qiymətlər barədə məlumat alınmış təchizatçılara şamil olunmur.</w:t>
      </w:r>
    </w:p>
    <w:p w14:paraId="7C8BBC56" w14:textId="0612A9BA" w:rsidR="007F3B38"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284DB4">
        <w:rPr>
          <w:rFonts w:eastAsia="MS Mincho"/>
          <w:szCs w:val="24"/>
          <w:lang w:val="az-Latn-AZ" w:eastAsia="ru-RU"/>
        </w:rPr>
        <w:t xml:space="preserve">.6. </w:t>
      </w:r>
      <w:r w:rsidR="00284DB4" w:rsidRPr="00284DB4">
        <w:rPr>
          <w:rFonts w:eastAsia="MS Mincho"/>
          <w:szCs w:val="24"/>
          <w:lang w:val="az-Latn-AZ" w:eastAsia="ru-RU"/>
        </w:rPr>
        <w:t xml:space="preserve">Satınalan təşkilat </w:t>
      </w:r>
      <w:r w:rsidR="00284DB4">
        <w:rPr>
          <w:rFonts w:eastAsia="MS Mincho"/>
          <w:szCs w:val="24"/>
          <w:lang w:val="az-Latn-AZ" w:eastAsia="ru-RU"/>
        </w:rPr>
        <w:t xml:space="preserve">Bu Metodiki Göstərişin </w:t>
      </w:r>
      <w:r w:rsidR="00DE4CAB">
        <w:rPr>
          <w:rFonts w:eastAsia="MS Mincho"/>
          <w:szCs w:val="24"/>
          <w:lang w:val="az-Latn-AZ" w:eastAsia="ru-RU"/>
        </w:rPr>
        <w:t>9</w:t>
      </w:r>
      <w:r w:rsidR="00284DB4">
        <w:rPr>
          <w:rFonts w:eastAsia="MS Mincho"/>
          <w:szCs w:val="24"/>
          <w:lang w:val="az-Latn-AZ" w:eastAsia="ru-RU"/>
        </w:rPr>
        <w:t xml:space="preserve">.2-ci və </w:t>
      </w:r>
      <w:r w:rsidR="00DE4CAB">
        <w:rPr>
          <w:rFonts w:eastAsia="MS Mincho"/>
          <w:szCs w:val="24"/>
          <w:lang w:val="az-Latn-AZ" w:eastAsia="ru-RU"/>
        </w:rPr>
        <w:t>9</w:t>
      </w:r>
      <w:r w:rsidR="00284DB4">
        <w:rPr>
          <w:rFonts w:eastAsia="MS Mincho"/>
          <w:szCs w:val="24"/>
          <w:lang w:val="az-Latn-AZ" w:eastAsia="ru-RU"/>
        </w:rPr>
        <w:t xml:space="preserve">.3-cü bəndində </w:t>
      </w:r>
      <w:r w:rsidR="00284DB4" w:rsidRPr="00284DB4">
        <w:rPr>
          <w:rFonts w:eastAsia="MS Mincho"/>
          <w:szCs w:val="24"/>
          <w:lang w:val="az-Latn-AZ" w:eastAsia="ru-RU"/>
        </w:rPr>
        <w:t>qeyd olunan məlumatları təchizatçıların təqdim etdiyi sənədlər (məlumatlar), dövlət orqanlarının (qurumlarının) rəsmi internet səhifələri və digər etibarlı, müstəqil mənbələr vasitəsilə yoxlayır.</w:t>
      </w:r>
    </w:p>
    <w:p w14:paraId="14E3DCCD" w14:textId="1505FFB1" w:rsidR="007F2614" w:rsidRPr="00680DB1" w:rsidRDefault="002B7502" w:rsidP="007F3B38">
      <w:pPr>
        <w:spacing w:after="0" w:line="240" w:lineRule="auto"/>
        <w:jc w:val="both"/>
        <w:rPr>
          <w:rFonts w:eastAsia="MS Mincho"/>
          <w:szCs w:val="24"/>
          <w:lang w:val="az-Latn-AZ" w:eastAsia="ru-RU"/>
        </w:rPr>
      </w:pPr>
      <w:r>
        <w:rPr>
          <w:rFonts w:eastAsia="MS Mincho"/>
          <w:szCs w:val="24"/>
          <w:lang w:val="az-Latn-AZ" w:eastAsia="ru-RU"/>
        </w:rPr>
        <w:t>9</w:t>
      </w:r>
      <w:r w:rsidR="00284DB4">
        <w:rPr>
          <w:rFonts w:eastAsia="MS Mincho"/>
          <w:szCs w:val="24"/>
          <w:lang w:val="az-Latn-AZ" w:eastAsia="ru-RU"/>
        </w:rPr>
        <w:t xml:space="preserve">.7 </w:t>
      </w:r>
      <w:r w:rsidR="00284DB4" w:rsidRPr="00284DB4">
        <w:rPr>
          <w:rFonts w:eastAsia="MS Mincho"/>
          <w:szCs w:val="24"/>
          <w:lang w:val="az-Latn-AZ" w:eastAsia="ru-RU"/>
        </w:rPr>
        <w:t xml:space="preserve">Bu Metodiki Göstərişin </w:t>
      </w:r>
      <w:r w:rsidR="00DE4CAB">
        <w:rPr>
          <w:rFonts w:eastAsia="MS Mincho"/>
          <w:szCs w:val="24"/>
          <w:lang w:val="az-Latn-AZ" w:eastAsia="ru-RU"/>
        </w:rPr>
        <w:t>9</w:t>
      </w:r>
      <w:r w:rsidR="00284DB4" w:rsidRPr="00284DB4">
        <w:rPr>
          <w:rFonts w:eastAsia="MS Mincho"/>
          <w:szCs w:val="24"/>
          <w:lang w:val="az-Latn-AZ" w:eastAsia="ru-RU"/>
        </w:rPr>
        <w:t>.</w:t>
      </w:r>
      <w:r w:rsidR="00284DB4">
        <w:rPr>
          <w:rFonts w:eastAsia="MS Mincho"/>
          <w:szCs w:val="24"/>
          <w:lang w:val="az-Latn-AZ" w:eastAsia="ru-RU"/>
        </w:rPr>
        <w:t>2</w:t>
      </w:r>
      <w:r w:rsidR="00284DB4" w:rsidRPr="00284DB4">
        <w:rPr>
          <w:rFonts w:eastAsia="MS Mincho"/>
          <w:szCs w:val="24"/>
          <w:lang w:val="az-Latn-AZ" w:eastAsia="ru-RU"/>
        </w:rPr>
        <w:t>-c</w:t>
      </w:r>
      <w:r w:rsidR="00284DB4">
        <w:rPr>
          <w:rFonts w:eastAsia="MS Mincho"/>
          <w:szCs w:val="24"/>
          <w:lang w:val="az-Latn-AZ" w:eastAsia="ru-RU"/>
        </w:rPr>
        <w:t>i</w:t>
      </w:r>
      <w:r w:rsidR="00284DB4" w:rsidRPr="00284DB4">
        <w:rPr>
          <w:rFonts w:eastAsia="MS Mincho"/>
          <w:szCs w:val="24"/>
          <w:lang w:val="az-Latn-AZ" w:eastAsia="ru-RU"/>
        </w:rPr>
        <w:t xml:space="preserve"> bənd</w:t>
      </w:r>
      <w:r w:rsidR="00284DB4">
        <w:rPr>
          <w:rFonts w:eastAsia="MS Mincho"/>
          <w:szCs w:val="24"/>
          <w:lang w:val="az-Latn-AZ" w:eastAsia="ru-RU"/>
        </w:rPr>
        <w:t>lərinin tələblərinin pozul</w:t>
      </w:r>
      <w:r w:rsidR="00107AD5">
        <w:rPr>
          <w:rFonts w:eastAsia="MS Mincho"/>
          <w:szCs w:val="24"/>
          <w:lang w:val="az-Latn-AZ" w:eastAsia="ru-RU"/>
        </w:rPr>
        <w:t>duğu halda təchizatçı satıanlmadan kənarlaşdırılır</w:t>
      </w:r>
      <w:r w:rsidR="007F2614" w:rsidRPr="00680DB1">
        <w:rPr>
          <w:rFonts w:eastAsia="MS Mincho"/>
          <w:szCs w:val="24"/>
          <w:lang w:val="az-Latn-AZ" w:eastAsia="ru-RU"/>
        </w:rPr>
        <w:t xml:space="preserve"> və onun səbəbləri satınalma prosedurları haqqında hesabatda göstərilir və dərhal </w:t>
      </w:r>
      <w:r w:rsidR="00E839F5">
        <w:rPr>
          <w:rFonts w:eastAsia="MS Mincho"/>
          <w:szCs w:val="24"/>
          <w:lang w:val="az-Latn-AZ" w:eastAsia="ru-RU"/>
        </w:rPr>
        <w:t>təchizatçılara</w:t>
      </w:r>
      <w:r w:rsidR="007F2614" w:rsidRPr="00680DB1">
        <w:rPr>
          <w:rFonts w:eastAsia="MS Mincho"/>
          <w:szCs w:val="24"/>
          <w:lang w:val="az-Latn-AZ" w:eastAsia="ru-RU"/>
        </w:rPr>
        <w:t xml:space="preserve"> bildirilir.</w:t>
      </w:r>
    </w:p>
    <w:p w14:paraId="310A2CFE" w14:textId="380530FF" w:rsidR="007F2614" w:rsidRPr="006B5417" w:rsidRDefault="002B7502" w:rsidP="006B5417">
      <w:pPr>
        <w:spacing w:after="0" w:line="240" w:lineRule="auto"/>
        <w:jc w:val="both"/>
        <w:rPr>
          <w:rFonts w:eastAsia="MS Mincho"/>
          <w:szCs w:val="24"/>
          <w:lang w:val="az-Latn-AZ" w:eastAsia="ru-RU"/>
        </w:rPr>
      </w:pPr>
      <w:r>
        <w:rPr>
          <w:szCs w:val="24"/>
          <w:lang w:val="az-Latn-AZ"/>
        </w:rPr>
        <w:t>9</w:t>
      </w:r>
      <w:r w:rsidR="007C0620">
        <w:rPr>
          <w:szCs w:val="24"/>
          <w:lang w:val="az-Latn-AZ"/>
        </w:rPr>
        <w:t xml:space="preserve">.8. </w:t>
      </w:r>
      <w:r w:rsidR="0078130C" w:rsidRPr="006B5417">
        <w:rPr>
          <w:szCs w:val="24"/>
          <w:lang w:val="az-Latn-AZ"/>
        </w:rPr>
        <w:t>Satınalan təşkilat s</w:t>
      </w:r>
      <w:r w:rsidR="007F2614" w:rsidRPr="006B5417">
        <w:rPr>
          <w:rFonts w:eastAsia="MS Mincho"/>
          <w:szCs w:val="24"/>
          <w:lang w:val="az-Latn-AZ" w:eastAsia="ru-RU"/>
        </w:rPr>
        <w:t xml:space="preserve">atınalma </w:t>
      </w:r>
      <w:r w:rsidR="0078130C" w:rsidRPr="006B5417">
        <w:rPr>
          <w:rFonts w:eastAsia="MS Mincho"/>
          <w:szCs w:val="24"/>
          <w:lang w:val="az-Latn-AZ" w:eastAsia="ru-RU"/>
        </w:rPr>
        <w:t>prosedurları</w:t>
      </w:r>
      <w:r w:rsidR="007F2614" w:rsidRPr="006B5417">
        <w:rPr>
          <w:rFonts w:eastAsia="MS Mincho"/>
          <w:szCs w:val="24"/>
          <w:lang w:val="az-Latn-AZ" w:eastAsia="ru-RU"/>
        </w:rPr>
        <w:t xml:space="preserve"> ilə bağlı hər hansı qərarın qəbul olunmasına təsir göstərmək məqsədilə </w:t>
      </w:r>
      <w:r w:rsidR="00E839F5" w:rsidRPr="006B5417">
        <w:rPr>
          <w:rFonts w:eastAsia="MS Mincho"/>
          <w:szCs w:val="24"/>
          <w:lang w:val="az-Latn-AZ" w:eastAsia="ru-RU"/>
        </w:rPr>
        <w:t>təchizatçıların</w:t>
      </w:r>
      <w:r w:rsidR="007F2614" w:rsidRPr="006B5417">
        <w:rPr>
          <w:rFonts w:eastAsia="MS Mincho"/>
          <w:szCs w:val="24"/>
          <w:lang w:val="az-Latn-AZ" w:eastAsia="ru-RU"/>
        </w:rPr>
        <w:t xml:space="preserve"> </w:t>
      </w:r>
      <w:r w:rsidR="0078130C" w:rsidRPr="006B5417">
        <w:rPr>
          <w:rFonts w:eastAsia="MS Mincho"/>
          <w:szCs w:val="24"/>
          <w:lang w:val="az-Latn-AZ" w:eastAsia="ru-RU"/>
        </w:rPr>
        <w:t>saxtakarlıqla</w:t>
      </w:r>
      <w:r w:rsidR="007F2614" w:rsidRPr="006B5417">
        <w:rPr>
          <w:rFonts w:eastAsia="MS Mincho"/>
          <w:szCs w:val="24"/>
          <w:lang w:val="az-Latn-AZ" w:eastAsia="ru-RU"/>
        </w:rPr>
        <w:t xml:space="preserve"> məşğul olması</w:t>
      </w:r>
      <w:r w:rsidR="0078130C" w:rsidRPr="006B5417">
        <w:rPr>
          <w:rFonts w:eastAsia="MS Mincho"/>
          <w:szCs w:val="24"/>
          <w:lang w:val="az-Latn-AZ" w:eastAsia="ru-RU"/>
        </w:rPr>
        <w:t>nı</w:t>
      </w:r>
      <w:r w:rsidR="007F2614" w:rsidRPr="006B5417">
        <w:rPr>
          <w:rFonts w:eastAsia="MS Mincho"/>
          <w:szCs w:val="24"/>
          <w:lang w:val="az-Latn-AZ" w:eastAsia="ru-RU"/>
        </w:rPr>
        <w:t xml:space="preserve"> müəyyənləşdirildikdə:</w:t>
      </w:r>
    </w:p>
    <w:p w14:paraId="6E6CDB3F" w14:textId="7B105C6F" w:rsidR="0078130C" w:rsidRPr="006B5417" w:rsidRDefault="002B7502" w:rsidP="006B5417">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9</w:t>
      </w:r>
      <w:r w:rsidR="006C1999">
        <w:rPr>
          <w:rFonts w:eastAsia="MS Mincho"/>
          <w:szCs w:val="24"/>
          <w:lang w:val="az-Latn-AZ" w:eastAsia="ru-RU"/>
        </w:rPr>
        <w:t>.8.1.</w:t>
      </w:r>
      <w:r w:rsidR="0078130C" w:rsidRPr="006B5417">
        <w:rPr>
          <w:rFonts w:eastAsia="MS Mincho"/>
          <w:szCs w:val="24"/>
          <w:lang w:val="az-Latn-AZ" w:eastAsia="ru-RU"/>
        </w:rPr>
        <w:t xml:space="preserve">həmin </w:t>
      </w:r>
      <w:r w:rsidR="008F6ED9" w:rsidRPr="006B5417">
        <w:rPr>
          <w:lang w:val="az-Latn-AZ"/>
        </w:rPr>
        <w:t>təchizatçı</w:t>
      </w:r>
      <w:r w:rsidR="00E718D7" w:rsidRPr="006B5417">
        <w:rPr>
          <w:lang w:val="az-Latn-AZ"/>
        </w:rPr>
        <w:t>ları</w:t>
      </w:r>
      <w:r w:rsidR="0078130C" w:rsidRPr="006B5417">
        <w:rPr>
          <w:rFonts w:eastAsia="MS Mincho"/>
          <w:szCs w:val="24"/>
          <w:lang w:val="az-Latn-AZ" w:eastAsia="ru-RU"/>
        </w:rPr>
        <w:t xml:space="preserve"> </w:t>
      </w:r>
      <w:r w:rsidR="00E718D7" w:rsidRPr="006B5417">
        <w:rPr>
          <w:rFonts w:eastAsia="MS Mincho"/>
          <w:szCs w:val="24"/>
          <w:lang w:val="az-Latn-AZ" w:eastAsia="ru-RU"/>
        </w:rPr>
        <w:t>satınalmadan kənarlaşdırır</w:t>
      </w:r>
      <w:r w:rsidR="0078130C" w:rsidRPr="006B5417">
        <w:rPr>
          <w:rFonts w:eastAsia="MS Mincho"/>
          <w:szCs w:val="24"/>
          <w:lang w:val="az-Latn-AZ" w:eastAsia="ru-RU"/>
        </w:rPr>
        <w:t>;</w:t>
      </w:r>
    </w:p>
    <w:p w14:paraId="6123EAF5" w14:textId="6BACFFCA" w:rsidR="0078130C" w:rsidRPr="006B5417" w:rsidRDefault="002B7502" w:rsidP="006B5417">
      <w:pPr>
        <w:pStyle w:val="af1"/>
        <w:autoSpaceDE w:val="0"/>
        <w:autoSpaceDN w:val="0"/>
        <w:adjustRightInd w:val="0"/>
        <w:spacing w:after="0" w:line="240" w:lineRule="auto"/>
        <w:ind w:left="0"/>
        <w:jc w:val="both"/>
        <w:rPr>
          <w:rFonts w:eastAsia="MS Mincho"/>
          <w:szCs w:val="24"/>
          <w:lang w:val="az-Latn-AZ" w:eastAsia="ru-RU"/>
        </w:rPr>
      </w:pPr>
      <w:r>
        <w:rPr>
          <w:rFonts w:eastAsia="MS Mincho"/>
          <w:szCs w:val="24"/>
          <w:lang w:val="az-Latn-AZ" w:eastAsia="ru-RU"/>
        </w:rPr>
        <w:t>9</w:t>
      </w:r>
      <w:r w:rsidR="006C1999">
        <w:rPr>
          <w:rFonts w:eastAsia="MS Mincho"/>
          <w:szCs w:val="24"/>
          <w:lang w:val="az-Latn-AZ" w:eastAsia="ru-RU"/>
        </w:rPr>
        <w:t xml:space="preserve">.8.2. </w:t>
      </w:r>
      <w:r w:rsidR="008F6ED9" w:rsidRPr="006B5417">
        <w:rPr>
          <w:lang w:val="az-Latn-AZ"/>
        </w:rPr>
        <w:t>təchizatçının</w:t>
      </w:r>
      <w:r w:rsidR="0078130C" w:rsidRPr="006B5417">
        <w:rPr>
          <w:rFonts w:eastAsia="MS Mincho"/>
          <w:szCs w:val="24"/>
          <w:lang w:val="az-Latn-AZ" w:eastAsia="ru-RU"/>
        </w:rPr>
        <w:t xml:space="preserve"> </w:t>
      </w:r>
      <w:r w:rsidR="00A05DD0" w:rsidRPr="006B5417">
        <w:rPr>
          <w:rFonts w:eastAsia="MS Mincho"/>
          <w:szCs w:val="24"/>
          <w:lang w:val="az-Latn-AZ" w:eastAsia="ru-RU"/>
        </w:rPr>
        <w:t>etibarsız təchizatçı hesab edilməsi barədə</w:t>
      </w:r>
      <w:r w:rsidR="0078130C" w:rsidRPr="006B5417">
        <w:rPr>
          <w:rFonts w:eastAsia="MS Mincho"/>
          <w:szCs w:val="24"/>
          <w:lang w:val="az-Latn-AZ" w:eastAsia="ru-RU"/>
        </w:rPr>
        <w:t xml:space="preserve"> </w:t>
      </w:r>
      <w:r w:rsidR="00A05DD0" w:rsidRPr="006B5417">
        <w:rPr>
          <w:rFonts w:eastAsia="MS Mincho"/>
          <w:szCs w:val="24"/>
          <w:lang w:val="az-Latn-AZ" w:eastAsia="ru-RU"/>
        </w:rPr>
        <w:t>nəzarət orqanına müraciət</w:t>
      </w:r>
      <w:r w:rsidR="0078130C" w:rsidRPr="006B5417">
        <w:rPr>
          <w:rFonts w:eastAsia="MS Mincho"/>
          <w:szCs w:val="24"/>
          <w:lang w:val="az-Latn-AZ" w:eastAsia="ru-RU"/>
        </w:rPr>
        <w:t xml:space="preserve"> edir;</w:t>
      </w:r>
    </w:p>
    <w:p w14:paraId="39F9A893" w14:textId="66DDC96A" w:rsidR="0078130C" w:rsidRPr="006B5417" w:rsidRDefault="002B7502" w:rsidP="006B5417">
      <w:pPr>
        <w:pStyle w:val="af1"/>
        <w:autoSpaceDE w:val="0"/>
        <w:autoSpaceDN w:val="0"/>
        <w:adjustRightInd w:val="0"/>
        <w:spacing w:after="0" w:line="240" w:lineRule="auto"/>
        <w:ind w:left="0"/>
        <w:jc w:val="both"/>
        <w:rPr>
          <w:rFonts w:eastAsia="MS Mincho"/>
          <w:szCs w:val="24"/>
          <w:lang w:val="az-Latn-AZ" w:eastAsia="ru-RU"/>
        </w:rPr>
      </w:pPr>
      <w:r>
        <w:rPr>
          <w:rFonts w:eastAsia="MS Mincho"/>
          <w:szCs w:val="24"/>
          <w:lang w:val="az-Latn-AZ" w:eastAsia="ru-RU"/>
        </w:rPr>
        <w:t>9</w:t>
      </w:r>
      <w:r w:rsidR="006C1999">
        <w:rPr>
          <w:rFonts w:eastAsia="MS Mincho"/>
          <w:szCs w:val="24"/>
          <w:lang w:val="az-Latn-AZ" w:eastAsia="ru-RU"/>
        </w:rPr>
        <w:t>.8.3.</w:t>
      </w:r>
      <w:r w:rsidR="0078130C" w:rsidRPr="006B5417">
        <w:rPr>
          <w:rFonts w:eastAsia="MS Mincho"/>
          <w:szCs w:val="24"/>
          <w:lang w:val="az-Latn-AZ" w:eastAsia="ru-RU"/>
        </w:rPr>
        <w:t>saxtakarlıq hallarının araşdırılması üçün məlumatları müvafiq səlahiyyətli orqanlara təqdim edir;</w:t>
      </w:r>
    </w:p>
    <w:p w14:paraId="39C4D4A3" w14:textId="4F2AD7FA" w:rsidR="0078130C" w:rsidRPr="006B5417" w:rsidRDefault="002B7502" w:rsidP="006B5417">
      <w:pPr>
        <w:tabs>
          <w:tab w:val="left" w:pos="851"/>
        </w:tabs>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 xml:space="preserve">9.8.4. </w:t>
      </w:r>
      <w:r w:rsidR="0078130C" w:rsidRPr="006B5417">
        <w:rPr>
          <w:rFonts w:eastAsia="MS Mincho"/>
          <w:szCs w:val="24"/>
          <w:lang w:val="az-Latn-AZ" w:eastAsia="ru-RU"/>
        </w:rPr>
        <w:t>tender təklifinin</w:t>
      </w:r>
      <w:r w:rsidR="00285D23" w:rsidRPr="006B5417">
        <w:rPr>
          <w:rFonts w:eastAsia="MS Mincho"/>
          <w:szCs w:val="24"/>
          <w:lang w:val="az-Latn-AZ" w:eastAsia="ru-RU"/>
        </w:rPr>
        <w:t xml:space="preserve"> </w:t>
      </w:r>
      <w:r w:rsidR="0078130C" w:rsidRPr="006B5417">
        <w:rPr>
          <w:rFonts w:eastAsia="MS Mincho"/>
          <w:szCs w:val="24"/>
          <w:lang w:val="az-Latn-AZ" w:eastAsia="ru-RU"/>
        </w:rPr>
        <w:t xml:space="preserve">və bunun səbəblərini satınalma prosedurları haqqında hesabatda göstərir və dərhal </w:t>
      </w:r>
      <w:r w:rsidR="008F6ED9" w:rsidRPr="006B5417">
        <w:rPr>
          <w:lang w:val="az-Latn-AZ"/>
        </w:rPr>
        <w:t>təchizatçıya</w:t>
      </w:r>
      <w:r w:rsidR="0078130C" w:rsidRPr="006B5417">
        <w:rPr>
          <w:rFonts w:eastAsia="MS Mincho"/>
          <w:szCs w:val="24"/>
          <w:lang w:val="az-Latn-AZ" w:eastAsia="ru-RU"/>
        </w:rPr>
        <w:t xml:space="preserve"> bildirir. </w:t>
      </w:r>
    </w:p>
    <w:p w14:paraId="46C5DFD1" w14:textId="39AC79F9" w:rsidR="00107AD5" w:rsidRPr="006B5417" w:rsidRDefault="002B7502" w:rsidP="006B5417">
      <w:pPr>
        <w:autoSpaceDE w:val="0"/>
        <w:autoSpaceDN w:val="0"/>
        <w:adjustRightInd w:val="0"/>
        <w:spacing w:after="0" w:line="240" w:lineRule="auto"/>
        <w:jc w:val="both"/>
        <w:rPr>
          <w:rFonts w:eastAsia="MS Mincho"/>
          <w:szCs w:val="24"/>
          <w:lang w:val="az-Latn-AZ" w:eastAsia="ru-RU"/>
        </w:rPr>
      </w:pPr>
      <w:r>
        <w:rPr>
          <w:rFonts w:eastAsia="MS Mincho"/>
          <w:szCs w:val="24"/>
          <w:lang w:val="az-Latn-AZ" w:eastAsia="ru-RU"/>
        </w:rPr>
        <w:t>9</w:t>
      </w:r>
      <w:r w:rsidR="006C1999">
        <w:rPr>
          <w:rFonts w:eastAsia="MS Mincho"/>
          <w:szCs w:val="24"/>
          <w:lang w:val="az-Latn-AZ" w:eastAsia="ru-RU"/>
        </w:rPr>
        <w:t xml:space="preserve">.9. </w:t>
      </w:r>
      <w:r w:rsidR="00107AD5" w:rsidRPr="006B5417">
        <w:rPr>
          <w:rFonts w:eastAsia="MS Mincho"/>
          <w:szCs w:val="24"/>
          <w:lang w:val="az-Latn-AZ" w:eastAsia="ru-RU"/>
        </w:rPr>
        <w:t>Satınalmalarla bağlı təchizatçının saxta sənəd və (və ya) məlumat verdiyini müqavilə bağlandıqdan sonra müəyyənləşdirdikdə satınalan təşkilat bu barədə məlumatları (sənədləri) aidiyyəti üzrə göndərir.</w:t>
      </w:r>
    </w:p>
    <w:p w14:paraId="34615A26" w14:textId="40618518" w:rsidR="00285D23" w:rsidRDefault="002B7502" w:rsidP="006B5417">
      <w:pPr>
        <w:pStyle w:val="af1"/>
        <w:autoSpaceDE w:val="0"/>
        <w:autoSpaceDN w:val="0"/>
        <w:adjustRightInd w:val="0"/>
        <w:spacing w:after="0" w:line="240" w:lineRule="auto"/>
        <w:ind w:left="0"/>
        <w:jc w:val="both"/>
        <w:rPr>
          <w:rFonts w:eastAsia="MS Mincho"/>
          <w:szCs w:val="24"/>
          <w:lang w:val="az-Latn-AZ" w:eastAsia="ru-RU"/>
        </w:rPr>
      </w:pPr>
      <w:r>
        <w:rPr>
          <w:rFonts w:eastAsia="MS Mincho"/>
          <w:szCs w:val="24"/>
          <w:lang w:val="az-Latn-AZ" w:eastAsia="ru-RU"/>
        </w:rPr>
        <w:t>9</w:t>
      </w:r>
      <w:r w:rsidR="006C1999">
        <w:rPr>
          <w:rFonts w:eastAsia="MS Mincho"/>
          <w:szCs w:val="24"/>
          <w:lang w:val="az-Latn-AZ" w:eastAsia="ru-RU"/>
        </w:rPr>
        <w:t xml:space="preserve">.10. </w:t>
      </w:r>
      <w:r w:rsidR="007F2614" w:rsidRPr="00D2064B">
        <w:rPr>
          <w:rFonts w:eastAsia="MS Mincho"/>
          <w:szCs w:val="24"/>
          <w:lang w:val="az-Latn-AZ" w:eastAsia="ru-RU"/>
        </w:rPr>
        <w:t xml:space="preserve">Satınalma prosesində iştirak edən hər hansı şəxsin </w:t>
      </w:r>
      <w:r w:rsidR="008F6ED9" w:rsidRPr="00D1492E">
        <w:rPr>
          <w:lang w:val="az-Latn-AZ"/>
        </w:rPr>
        <w:t>təchizatçı</w:t>
      </w:r>
      <w:r w:rsidR="008F6ED9">
        <w:rPr>
          <w:lang w:val="az-Latn-AZ"/>
        </w:rPr>
        <w:t>dan</w:t>
      </w:r>
      <w:r w:rsidR="007F2614" w:rsidRPr="00D2064B">
        <w:rPr>
          <w:rFonts w:eastAsia="MS Mincho"/>
          <w:szCs w:val="24"/>
          <w:lang w:val="az-Latn-AZ" w:eastAsia="ru-RU"/>
        </w:rPr>
        <w:t xml:space="preserve"> və ya satınalmanın nəticəsində maraqlı olan hər hansı şəxsdən hədiyyə, yəni hər hansı güzəştləri, məhsul və xidmət üzrə münasib şərtləri, nəqliyyat vasitələrini, istiqraz və qiymətli kağızları, evlərin təmirini, biletləri, hədiyyə kuponlarını və s. qəbul etməsi qadağandır.</w:t>
      </w:r>
    </w:p>
    <w:p w14:paraId="217D7804" w14:textId="29344654" w:rsidR="009B6627" w:rsidRDefault="002B7502" w:rsidP="006B5417">
      <w:pPr>
        <w:spacing w:after="0"/>
        <w:jc w:val="both"/>
        <w:rPr>
          <w:rFonts w:eastAsia="MS Mincho"/>
          <w:szCs w:val="24"/>
          <w:lang w:val="az-Latn-AZ" w:eastAsia="ru-RU"/>
        </w:rPr>
      </w:pPr>
      <w:r>
        <w:rPr>
          <w:rFonts w:eastAsia="MS Mincho"/>
          <w:szCs w:val="24"/>
          <w:lang w:val="az-Latn-AZ" w:eastAsia="ru-RU"/>
        </w:rPr>
        <w:t>9</w:t>
      </w:r>
      <w:r w:rsidR="00A44D1A" w:rsidRPr="006B5417">
        <w:rPr>
          <w:rFonts w:eastAsia="MS Mincho"/>
          <w:szCs w:val="24"/>
          <w:lang w:val="az-Latn-AZ" w:eastAsia="ru-RU"/>
        </w:rPr>
        <w:t>.</w:t>
      </w:r>
      <w:r w:rsidR="00724D6D">
        <w:rPr>
          <w:rFonts w:eastAsia="MS Mincho"/>
          <w:szCs w:val="24"/>
          <w:lang w:val="az-Latn-AZ" w:eastAsia="ru-RU"/>
        </w:rPr>
        <w:t>1</w:t>
      </w:r>
      <w:r w:rsidR="00A44D1A" w:rsidRPr="006B5417">
        <w:rPr>
          <w:rFonts w:eastAsia="MS Mincho"/>
          <w:szCs w:val="24"/>
          <w:lang w:val="az-Latn-AZ" w:eastAsia="ru-RU"/>
        </w:rPr>
        <w:t xml:space="preserve">1. </w:t>
      </w:r>
      <w:r w:rsidR="009B6627" w:rsidRPr="00055662">
        <w:rPr>
          <w:rFonts w:eastAsia="MS Mincho"/>
          <w:szCs w:val="24"/>
          <w:lang w:val="az-Latn-AZ" w:eastAsia="ru-RU"/>
        </w:rPr>
        <w:t>Portal vasitəsilə keçirilən satınalmalar zamanı</w:t>
      </w:r>
      <w:r w:rsidR="009B6627" w:rsidRPr="005E3C80">
        <w:rPr>
          <w:rFonts w:eastAsia="MS Mincho"/>
          <w:szCs w:val="24"/>
          <w:lang w:val="az-Latn-AZ" w:eastAsia="ru-RU"/>
        </w:rPr>
        <w:t xml:space="preserve"> satınalmalarla bağlı bütün prosedurlar</w:t>
      </w:r>
      <w:r w:rsidR="009B6627">
        <w:rPr>
          <w:rFonts w:eastAsia="MS Mincho"/>
          <w:szCs w:val="24"/>
          <w:lang w:val="az-Latn-AZ" w:eastAsia="ru-RU"/>
        </w:rPr>
        <w:t>, s</w:t>
      </w:r>
      <w:r w:rsidR="009B6627" w:rsidRPr="009B6627">
        <w:rPr>
          <w:rFonts w:eastAsia="MS Mincho"/>
          <w:szCs w:val="24"/>
          <w:lang w:val="az-Latn-AZ" w:eastAsia="ru-RU"/>
        </w:rPr>
        <w:t>atınalan təşkilatla təchizatçılar</w:t>
      </w:r>
      <w:r w:rsidR="009B6627">
        <w:rPr>
          <w:rFonts w:eastAsia="MS Mincho"/>
          <w:szCs w:val="24"/>
          <w:lang w:val="az-Latn-AZ" w:eastAsia="ru-RU"/>
        </w:rPr>
        <w:t xml:space="preserve"> arasında</w:t>
      </w:r>
      <w:r w:rsidR="009B6627" w:rsidRPr="009B6627">
        <w:rPr>
          <w:rFonts w:eastAsia="MS Mincho"/>
          <w:szCs w:val="24"/>
          <w:lang w:val="az-Latn-AZ" w:eastAsia="ru-RU"/>
        </w:rPr>
        <w:t xml:space="preserve"> </w:t>
      </w:r>
      <w:r w:rsidR="009B6627">
        <w:rPr>
          <w:rFonts w:eastAsia="MS Mincho"/>
          <w:szCs w:val="24"/>
          <w:lang w:val="az-Latn-AZ" w:eastAsia="ru-RU"/>
        </w:rPr>
        <w:t>yazışmalar</w:t>
      </w:r>
      <w:r w:rsidR="009B6627" w:rsidRPr="005E3C80">
        <w:rPr>
          <w:rFonts w:eastAsia="MS Mincho"/>
          <w:szCs w:val="24"/>
          <w:lang w:val="az-Latn-AZ" w:eastAsia="ru-RU"/>
        </w:rPr>
        <w:t>, o cümlədən dəvətlər, bildirişlər</w:t>
      </w:r>
      <w:r w:rsidR="009B6627">
        <w:rPr>
          <w:rFonts w:eastAsia="MS Mincho"/>
          <w:szCs w:val="24"/>
          <w:lang w:val="az-Latn-AZ" w:eastAsia="ru-RU"/>
        </w:rPr>
        <w:t xml:space="preserve">, </w:t>
      </w:r>
      <w:r w:rsidR="009B6627" w:rsidRPr="00937DFD">
        <w:rPr>
          <w:rFonts w:eastAsia="MS Mincho"/>
          <w:szCs w:val="24"/>
          <w:lang w:val="az-Latn-AZ" w:eastAsia="ru-RU"/>
        </w:rPr>
        <w:t>qərarlar</w:t>
      </w:r>
      <w:r w:rsidR="009B6627">
        <w:rPr>
          <w:rFonts w:eastAsia="MS Mincho"/>
          <w:szCs w:val="24"/>
          <w:lang w:val="az-Latn-AZ" w:eastAsia="ru-RU"/>
        </w:rPr>
        <w:t>,</w:t>
      </w:r>
      <w:r w:rsidR="009B6627" w:rsidRPr="00937DFD">
        <w:rPr>
          <w:rFonts w:eastAsia="MS Mincho"/>
          <w:szCs w:val="24"/>
          <w:lang w:val="az-Latn-AZ" w:eastAsia="ru-RU"/>
        </w:rPr>
        <w:t xml:space="preserve"> </w:t>
      </w:r>
      <w:r w:rsidR="009B6627" w:rsidRPr="005E3C80">
        <w:rPr>
          <w:rFonts w:eastAsia="MS Mincho"/>
          <w:szCs w:val="24"/>
          <w:lang w:val="az-Latn-AZ" w:eastAsia="ru-RU"/>
        </w:rPr>
        <w:t xml:space="preserve">müqavilələr </w:t>
      </w:r>
      <w:r w:rsidR="009B6627" w:rsidRPr="00937DFD">
        <w:rPr>
          <w:rFonts w:eastAsia="MS Mincho"/>
          <w:szCs w:val="24"/>
          <w:lang w:val="az-Latn-AZ" w:eastAsia="ru-RU"/>
        </w:rPr>
        <w:t>və digər sənədlər</w:t>
      </w:r>
      <w:r w:rsidR="009B6627">
        <w:rPr>
          <w:rFonts w:eastAsia="MS Mincho"/>
          <w:szCs w:val="24"/>
          <w:lang w:val="az-Latn-AZ" w:eastAsia="ru-RU"/>
        </w:rPr>
        <w:t>(</w:t>
      </w:r>
      <w:r w:rsidR="00A44D1A" w:rsidRPr="006B5417">
        <w:rPr>
          <w:rFonts w:eastAsia="MS Mincho"/>
          <w:szCs w:val="24"/>
          <w:lang w:val="az-Latn-AZ" w:eastAsia="ru-RU"/>
        </w:rPr>
        <w:t>məlumatlar</w:t>
      </w:r>
      <w:r w:rsidR="009B6627">
        <w:rPr>
          <w:rFonts w:eastAsia="MS Mincho"/>
          <w:szCs w:val="24"/>
          <w:lang w:val="az-Latn-AZ" w:eastAsia="ru-RU"/>
        </w:rPr>
        <w:t>)</w:t>
      </w:r>
      <w:r w:rsidR="00A44D1A" w:rsidRPr="006B5417">
        <w:rPr>
          <w:rFonts w:eastAsia="MS Mincho"/>
          <w:szCs w:val="24"/>
          <w:lang w:val="az-Latn-AZ" w:eastAsia="ru-RU"/>
        </w:rPr>
        <w:t xml:space="preserve"> </w:t>
      </w:r>
      <w:r w:rsidR="009B6627" w:rsidRPr="00F06CC1">
        <w:rPr>
          <w:rFonts w:eastAsia="MS Mincho"/>
          <w:szCs w:val="24"/>
          <w:lang w:val="az-Latn-AZ" w:eastAsia="ru-RU"/>
        </w:rPr>
        <w:t xml:space="preserve">yalnız portal vasitəsilə </w:t>
      </w:r>
      <w:r w:rsidR="00A44D1A" w:rsidRPr="006B5417">
        <w:rPr>
          <w:rFonts w:eastAsia="MS Mincho"/>
          <w:szCs w:val="24"/>
          <w:lang w:val="az-Latn-AZ" w:eastAsia="ru-RU"/>
        </w:rPr>
        <w:t xml:space="preserve">yazılı formada təqdim olunur. </w:t>
      </w:r>
    </w:p>
    <w:p w14:paraId="48E9A100" w14:textId="6CD3F29A" w:rsidR="0058682E" w:rsidRPr="00724D6D" w:rsidRDefault="002B7502" w:rsidP="006B5417">
      <w:pPr>
        <w:jc w:val="both"/>
        <w:rPr>
          <w:rFonts w:eastAsia="MS Mincho"/>
          <w:szCs w:val="24"/>
          <w:lang w:val="az-Latn-AZ" w:eastAsia="ru-RU"/>
        </w:rPr>
      </w:pPr>
      <w:r>
        <w:rPr>
          <w:rFonts w:eastAsia="MS Mincho"/>
          <w:szCs w:val="24"/>
          <w:lang w:val="az-Latn-AZ" w:eastAsia="ru-RU"/>
        </w:rPr>
        <w:lastRenderedPageBreak/>
        <w:t>9</w:t>
      </w:r>
      <w:r w:rsidR="00A44D1A" w:rsidRPr="006B5417">
        <w:rPr>
          <w:rFonts w:eastAsia="MS Mincho"/>
          <w:szCs w:val="24"/>
          <w:lang w:val="az-Latn-AZ" w:eastAsia="ru-RU"/>
        </w:rPr>
        <w:t>.</w:t>
      </w:r>
      <w:r w:rsidR="009B6627">
        <w:rPr>
          <w:rFonts w:eastAsia="MS Mincho"/>
          <w:szCs w:val="24"/>
          <w:lang w:val="az-Latn-AZ" w:eastAsia="ru-RU"/>
        </w:rPr>
        <w:t>12</w:t>
      </w:r>
      <w:r w:rsidR="00A44D1A" w:rsidRPr="006B5417">
        <w:rPr>
          <w:rFonts w:eastAsia="MS Mincho"/>
          <w:szCs w:val="24"/>
          <w:lang w:val="az-Latn-AZ" w:eastAsia="ru-RU"/>
        </w:rPr>
        <w:t>. Qanun</w:t>
      </w:r>
      <w:r w:rsidR="009B6627">
        <w:rPr>
          <w:rFonts w:eastAsia="MS Mincho"/>
          <w:szCs w:val="24"/>
          <w:lang w:val="az-Latn-AZ" w:eastAsia="ru-RU"/>
        </w:rPr>
        <w:t>a</w:t>
      </w:r>
      <w:r w:rsidR="00A44D1A" w:rsidRPr="006B5417">
        <w:rPr>
          <w:rFonts w:eastAsia="MS Mincho"/>
          <w:szCs w:val="24"/>
          <w:lang w:val="az-Latn-AZ" w:eastAsia="ru-RU"/>
        </w:rPr>
        <w:t xml:space="preserve"> əsasən satınalma kağız daşıyıcılarında həyata keçirildikdə bu </w:t>
      </w:r>
      <w:r w:rsidR="007D422B" w:rsidRPr="00284DB4">
        <w:rPr>
          <w:rFonts w:eastAsia="MS Mincho"/>
          <w:szCs w:val="24"/>
          <w:lang w:val="az-Latn-AZ" w:eastAsia="ru-RU"/>
        </w:rPr>
        <w:t xml:space="preserve">Metodiki Göstərişin </w:t>
      </w:r>
      <w:r>
        <w:rPr>
          <w:rFonts w:eastAsia="MS Mincho"/>
          <w:szCs w:val="24"/>
          <w:lang w:val="az-Latn-AZ" w:eastAsia="ru-RU"/>
        </w:rPr>
        <w:t>9</w:t>
      </w:r>
      <w:r w:rsidR="007D422B" w:rsidRPr="00284DB4">
        <w:rPr>
          <w:rFonts w:eastAsia="MS Mincho"/>
          <w:szCs w:val="24"/>
          <w:lang w:val="az-Latn-AZ" w:eastAsia="ru-RU"/>
        </w:rPr>
        <w:t>.</w:t>
      </w:r>
      <w:r w:rsidR="007D422B">
        <w:rPr>
          <w:rFonts w:eastAsia="MS Mincho"/>
          <w:szCs w:val="24"/>
          <w:lang w:val="az-Latn-AZ" w:eastAsia="ru-RU"/>
        </w:rPr>
        <w:t>11</w:t>
      </w:r>
      <w:r w:rsidR="007D422B" w:rsidRPr="00284DB4">
        <w:rPr>
          <w:rFonts w:eastAsia="MS Mincho"/>
          <w:szCs w:val="24"/>
          <w:lang w:val="az-Latn-AZ" w:eastAsia="ru-RU"/>
        </w:rPr>
        <w:t>-c</w:t>
      </w:r>
      <w:r w:rsidR="007D422B">
        <w:rPr>
          <w:rFonts w:eastAsia="MS Mincho"/>
          <w:szCs w:val="24"/>
          <w:lang w:val="az-Latn-AZ" w:eastAsia="ru-RU"/>
        </w:rPr>
        <w:t>i</w:t>
      </w:r>
      <w:r w:rsidR="007D422B" w:rsidRPr="00284DB4">
        <w:rPr>
          <w:rFonts w:eastAsia="MS Mincho"/>
          <w:szCs w:val="24"/>
          <w:lang w:val="az-Latn-AZ" w:eastAsia="ru-RU"/>
        </w:rPr>
        <w:t xml:space="preserve"> bənd</w:t>
      </w:r>
      <w:r w:rsidR="007D422B">
        <w:rPr>
          <w:rFonts w:eastAsia="MS Mincho"/>
          <w:szCs w:val="24"/>
          <w:lang w:val="az-Latn-AZ" w:eastAsia="ru-RU"/>
        </w:rPr>
        <w:t>ində</w:t>
      </w:r>
      <w:r w:rsidR="00A44D1A" w:rsidRPr="006B5417">
        <w:rPr>
          <w:rFonts w:eastAsia="MS Mincho"/>
          <w:szCs w:val="24"/>
          <w:lang w:val="az-Latn-AZ" w:eastAsia="ru-RU"/>
        </w:rPr>
        <w:t xml:space="preserve"> nəzərdə tutulan sənədlər (məlumatlar) kağız daşıyıcılarında göndərilir.</w:t>
      </w:r>
    </w:p>
    <w:sectPr w:rsidR="0058682E" w:rsidRPr="00724D6D" w:rsidSect="00C943D4">
      <w:headerReference w:type="default" r:id="rId8"/>
      <w:pgSz w:w="12240" w:h="15840"/>
      <w:pgMar w:top="532" w:right="850" w:bottom="1138" w:left="1253" w:header="57" w:footer="28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D25EC" w14:textId="77777777" w:rsidR="00D733DF" w:rsidRDefault="00D733DF" w:rsidP="00F11BE0">
      <w:pPr>
        <w:spacing w:after="0" w:line="240" w:lineRule="auto"/>
      </w:pPr>
      <w:r>
        <w:separator/>
      </w:r>
    </w:p>
  </w:endnote>
  <w:endnote w:type="continuationSeparator" w:id="0">
    <w:p w14:paraId="1D0789F2" w14:textId="77777777" w:rsidR="00D733DF" w:rsidRDefault="00D733DF" w:rsidP="00F11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2E1A3" w14:textId="77777777" w:rsidR="00D733DF" w:rsidRDefault="00D733DF" w:rsidP="00F11BE0">
      <w:pPr>
        <w:spacing w:after="0" w:line="240" w:lineRule="auto"/>
      </w:pPr>
      <w:r>
        <w:separator/>
      </w:r>
    </w:p>
  </w:footnote>
  <w:footnote w:type="continuationSeparator" w:id="0">
    <w:p w14:paraId="03936F51" w14:textId="77777777" w:rsidR="00D733DF" w:rsidRDefault="00D733DF" w:rsidP="00F11B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DF743" w14:textId="77777777" w:rsidR="00A752F6" w:rsidRDefault="00A752F6">
    <w:pPr>
      <w:pStyle w:val="a7"/>
    </w:pPr>
  </w:p>
  <w:p w14:paraId="30E3BEBA" w14:textId="77777777" w:rsidR="00A752F6" w:rsidRDefault="00A752F6">
    <w:pPr>
      <w:pStyle w:val="a7"/>
    </w:pPr>
  </w:p>
  <w:p w14:paraId="2C18A2F0" w14:textId="77777777" w:rsidR="00A752F6" w:rsidRDefault="00A752F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F2C"/>
    <w:multiLevelType w:val="hybridMultilevel"/>
    <w:tmpl w:val="FDBEE7E6"/>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712E8E"/>
    <w:multiLevelType w:val="hybridMultilevel"/>
    <w:tmpl w:val="5D6C71F2"/>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72488F"/>
    <w:multiLevelType w:val="hybridMultilevel"/>
    <w:tmpl w:val="A9DE4D9A"/>
    <w:lvl w:ilvl="0" w:tplc="304C31D4">
      <w:start w:val="1"/>
      <w:numFmt w:val="bullet"/>
      <w:lvlText w:val="-"/>
      <w:lvlJc w:val="left"/>
      <w:pPr>
        <w:ind w:left="360" w:hanging="360"/>
      </w:pPr>
      <w:rPr>
        <w:rFonts w:ascii="Cambria" w:eastAsia="Times New Roman" w:hAnsi="Cambria"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7C501A"/>
    <w:multiLevelType w:val="hybridMultilevel"/>
    <w:tmpl w:val="97B2ECC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6647F4"/>
    <w:multiLevelType w:val="multilevel"/>
    <w:tmpl w:val="23AA817A"/>
    <w:lvl w:ilvl="0">
      <w:start w:val="1"/>
      <w:numFmt w:val="decimal"/>
      <w:lvlText w:val="%1"/>
      <w:lvlJc w:val="left"/>
      <w:pPr>
        <w:ind w:left="375" w:hanging="375"/>
      </w:pPr>
      <w:rPr>
        <w:rFonts w:eastAsia="Arial" w:cs="Times New Roman" w:hint="default"/>
      </w:rPr>
    </w:lvl>
    <w:lvl w:ilvl="1">
      <w:start w:val="1"/>
      <w:numFmt w:val="decimal"/>
      <w:lvlText w:val="%1.%2"/>
      <w:lvlJc w:val="left"/>
      <w:pPr>
        <w:ind w:left="375" w:hanging="375"/>
      </w:pPr>
      <w:rPr>
        <w:rFonts w:eastAsia="Arial" w:cs="Times New Roman" w:hint="default"/>
      </w:rPr>
    </w:lvl>
    <w:lvl w:ilvl="2">
      <w:start w:val="1"/>
      <w:numFmt w:val="decimal"/>
      <w:lvlText w:val="%1.%2.%3"/>
      <w:lvlJc w:val="left"/>
      <w:pPr>
        <w:ind w:left="720" w:hanging="720"/>
      </w:pPr>
      <w:rPr>
        <w:rFonts w:eastAsia="Arial" w:cs="Times New Roman" w:hint="default"/>
      </w:rPr>
    </w:lvl>
    <w:lvl w:ilvl="3">
      <w:start w:val="1"/>
      <w:numFmt w:val="decimal"/>
      <w:lvlText w:val="%1.%2.%3.%4"/>
      <w:lvlJc w:val="left"/>
      <w:pPr>
        <w:ind w:left="720" w:hanging="720"/>
      </w:pPr>
      <w:rPr>
        <w:rFonts w:eastAsia="Arial" w:cs="Times New Roman" w:hint="default"/>
      </w:rPr>
    </w:lvl>
    <w:lvl w:ilvl="4">
      <w:start w:val="1"/>
      <w:numFmt w:val="decimal"/>
      <w:lvlText w:val="%1.%2.%3.%4.%5"/>
      <w:lvlJc w:val="left"/>
      <w:pPr>
        <w:ind w:left="1080" w:hanging="1080"/>
      </w:pPr>
      <w:rPr>
        <w:rFonts w:eastAsia="Arial" w:cs="Times New Roman" w:hint="default"/>
      </w:rPr>
    </w:lvl>
    <w:lvl w:ilvl="5">
      <w:start w:val="1"/>
      <w:numFmt w:val="decimal"/>
      <w:lvlText w:val="%1.%2.%3.%4.%5.%6"/>
      <w:lvlJc w:val="left"/>
      <w:pPr>
        <w:ind w:left="1080" w:hanging="1080"/>
      </w:pPr>
      <w:rPr>
        <w:rFonts w:eastAsia="Arial" w:cs="Times New Roman" w:hint="default"/>
      </w:rPr>
    </w:lvl>
    <w:lvl w:ilvl="6">
      <w:start w:val="1"/>
      <w:numFmt w:val="decimal"/>
      <w:lvlText w:val="%1.%2.%3.%4.%5.%6.%7"/>
      <w:lvlJc w:val="left"/>
      <w:pPr>
        <w:ind w:left="1440" w:hanging="1440"/>
      </w:pPr>
      <w:rPr>
        <w:rFonts w:eastAsia="Arial" w:cs="Times New Roman" w:hint="default"/>
      </w:rPr>
    </w:lvl>
    <w:lvl w:ilvl="7">
      <w:start w:val="1"/>
      <w:numFmt w:val="decimal"/>
      <w:lvlText w:val="%1.%2.%3.%4.%5.%6.%7.%8"/>
      <w:lvlJc w:val="left"/>
      <w:pPr>
        <w:ind w:left="1440" w:hanging="1440"/>
      </w:pPr>
      <w:rPr>
        <w:rFonts w:eastAsia="Arial" w:cs="Times New Roman" w:hint="default"/>
      </w:rPr>
    </w:lvl>
    <w:lvl w:ilvl="8">
      <w:start w:val="1"/>
      <w:numFmt w:val="decimal"/>
      <w:lvlText w:val="%1.%2.%3.%4.%5.%6.%7.%8.%9"/>
      <w:lvlJc w:val="left"/>
      <w:pPr>
        <w:ind w:left="1800" w:hanging="1800"/>
      </w:pPr>
      <w:rPr>
        <w:rFonts w:eastAsia="Arial" w:cs="Times New Roman" w:hint="default"/>
      </w:rPr>
    </w:lvl>
  </w:abstractNum>
  <w:abstractNum w:abstractNumId="5" w15:restartNumberingAfterBreak="0">
    <w:nsid w:val="02423CF4"/>
    <w:multiLevelType w:val="hybridMultilevel"/>
    <w:tmpl w:val="D25E0398"/>
    <w:lvl w:ilvl="0" w:tplc="04090005">
      <w:start w:val="1"/>
      <w:numFmt w:val="bullet"/>
      <w:lvlText w:val=""/>
      <w:lvlJc w:val="left"/>
      <w:pPr>
        <w:ind w:left="482" w:hanging="360"/>
      </w:pPr>
      <w:rPr>
        <w:rFonts w:ascii="Wingdings" w:hAnsi="Wingdings" w:hint="default"/>
      </w:rPr>
    </w:lvl>
    <w:lvl w:ilvl="1" w:tplc="04090003">
      <w:start w:val="1"/>
      <w:numFmt w:val="bullet"/>
      <w:lvlText w:val="o"/>
      <w:lvlJc w:val="left"/>
      <w:pPr>
        <w:ind w:left="1202" w:hanging="360"/>
      </w:pPr>
      <w:rPr>
        <w:rFonts w:ascii="Courier New" w:hAnsi="Courier New" w:cs="Courier New" w:hint="default"/>
      </w:rPr>
    </w:lvl>
    <w:lvl w:ilvl="2" w:tplc="04090005" w:tentative="1">
      <w:start w:val="1"/>
      <w:numFmt w:val="bullet"/>
      <w:lvlText w:val=""/>
      <w:lvlJc w:val="left"/>
      <w:pPr>
        <w:ind w:left="1922" w:hanging="360"/>
      </w:pPr>
      <w:rPr>
        <w:rFonts w:ascii="Wingdings" w:hAnsi="Wingdings" w:hint="default"/>
      </w:rPr>
    </w:lvl>
    <w:lvl w:ilvl="3" w:tplc="04090001" w:tentative="1">
      <w:start w:val="1"/>
      <w:numFmt w:val="bullet"/>
      <w:lvlText w:val=""/>
      <w:lvlJc w:val="left"/>
      <w:pPr>
        <w:ind w:left="2642" w:hanging="360"/>
      </w:pPr>
      <w:rPr>
        <w:rFonts w:ascii="Symbol" w:hAnsi="Symbol" w:hint="default"/>
      </w:rPr>
    </w:lvl>
    <w:lvl w:ilvl="4" w:tplc="04090003" w:tentative="1">
      <w:start w:val="1"/>
      <w:numFmt w:val="bullet"/>
      <w:lvlText w:val="o"/>
      <w:lvlJc w:val="left"/>
      <w:pPr>
        <w:ind w:left="3362" w:hanging="360"/>
      </w:pPr>
      <w:rPr>
        <w:rFonts w:ascii="Courier New" w:hAnsi="Courier New" w:cs="Courier New" w:hint="default"/>
      </w:rPr>
    </w:lvl>
    <w:lvl w:ilvl="5" w:tplc="04090005" w:tentative="1">
      <w:start w:val="1"/>
      <w:numFmt w:val="bullet"/>
      <w:lvlText w:val=""/>
      <w:lvlJc w:val="left"/>
      <w:pPr>
        <w:ind w:left="4082" w:hanging="360"/>
      </w:pPr>
      <w:rPr>
        <w:rFonts w:ascii="Wingdings" w:hAnsi="Wingdings" w:hint="default"/>
      </w:rPr>
    </w:lvl>
    <w:lvl w:ilvl="6" w:tplc="04090001" w:tentative="1">
      <w:start w:val="1"/>
      <w:numFmt w:val="bullet"/>
      <w:lvlText w:val=""/>
      <w:lvlJc w:val="left"/>
      <w:pPr>
        <w:ind w:left="4802" w:hanging="360"/>
      </w:pPr>
      <w:rPr>
        <w:rFonts w:ascii="Symbol" w:hAnsi="Symbol" w:hint="default"/>
      </w:rPr>
    </w:lvl>
    <w:lvl w:ilvl="7" w:tplc="04090003" w:tentative="1">
      <w:start w:val="1"/>
      <w:numFmt w:val="bullet"/>
      <w:lvlText w:val="o"/>
      <w:lvlJc w:val="left"/>
      <w:pPr>
        <w:ind w:left="5522" w:hanging="360"/>
      </w:pPr>
      <w:rPr>
        <w:rFonts w:ascii="Courier New" w:hAnsi="Courier New" w:cs="Courier New" w:hint="default"/>
      </w:rPr>
    </w:lvl>
    <w:lvl w:ilvl="8" w:tplc="04090005" w:tentative="1">
      <w:start w:val="1"/>
      <w:numFmt w:val="bullet"/>
      <w:lvlText w:val=""/>
      <w:lvlJc w:val="left"/>
      <w:pPr>
        <w:ind w:left="6242" w:hanging="360"/>
      </w:pPr>
      <w:rPr>
        <w:rFonts w:ascii="Wingdings" w:hAnsi="Wingdings" w:hint="default"/>
      </w:rPr>
    </w:lvl>
  </w:abstractNum>
  <w:abstractNum w:abstractNumId="6" w15:restartNumberingAfterBreak="0">
    <w:nsid w:val="07E808E7"/>
    <w:multiLevelType w:val="multilevel"/>
    <w:tmpl w:val="D824923E"/>
    <w:lvl w:ilvl="0">
      <w:start w:val="1"/>
      <w:numFmt w:val="decimal"/>
      <w:lvlText w:val="%1."/>
      <w:lvlJc w:val="left"/>
      <w:pPr>
        <w:ind w:left="928"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C1B1ACB"/>
    <w:multiLevelType w:val="hybridMultilevel"/>
    <w:tmpl w:val="4448F3E2"/>
    <w:lvl w:ilvl="0" w:tplc="97087684">
      <w:start w:val="20"/>
      <w:numFmt w:val="bullet"/>
      <w:lvlText w:val="-"/>
      <w:lvlJc w:val="left"/>
      <w:pPr>
        <w:tabs>
          <w:tab w:val="num" w:pos="1068"/>
        </w:tabs>
        <w:ind w:left="1068" w:hanging="360"/>
      </w:pPr>
      <w:rPr>
        <w:rFonts w:ascii="Times New Roman" w:eastAsia="MS Mincho" w:hAnsi="Times New Roman" w:cs="Times New Roman"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0C886137"/>
    <w:multiLevelType w:val="multilevel"/>
    <w:tmpl w:val="8E583356"/>
    <w:lvl w:ilvl="0">
      <w:start w:val="2"/>
      <w:numFmt w:val="decimal"/>
      <w:lvlText w:val="%1."/>
      <w:lvlJc w:val="left"/>
      <w:pPr>
        <w:ind w:left="720" w:hanging="720"/>
      </w:pPr>
      <w:rPr>
        <w:rFonts w:eastAsia="MS Mincho" w:hint="default"/>
        <w:b/>
      </w:rPr>
    </w:lvl>
    <w:lvl w:ilvl="1">
      <w:start w:val="1"/>
      <w:numFmt w:val="decimal"/>
      <w:lvlText w:val="%1.%2."/>
      <w:lvlJc w:val="left"/>
      <w:pPr>
        <w:ind w:left="720" w:hanging="720"/>
      </w:pPr>
      <w:rPr>
        <w:rFonts w:eastAsia="MS Mincho" w:hint="default"/>
        <w:b/>
      </w:rPr>
    </w:lvl>
    <w:lvl w:ilvl="2">
      <w:start w:val="25"/>
      <w:numFmt w:val="decimal"/>
      <w:lvlText w:val="%1.%2.%3."/>
      <w:lvlJc w:val="left"/>
      <w:pPr>
        <w:ind w:left="720" w:hanging="720"/>
      </w:pPr>
      <w:rPr>
        <w:rFonts w:eastAsia="MS Mincho" w:hint="default"/>
        <w:b/>
      </w:rPr>
    </w:lvl>
    <w:lvl w:ilvl="3">
      <w:start w:val="1"/>
      <w:numFmt w:val="decimal"/>
      <w:lvlText w:val="%1.%2.%3.%4."/>
      <w:lvlJc w:val="left"/>
      <w:pPr>
        <w:ind w:left="1080" w:hanging="1080"/>
      </w:pPr>
      <w:rPr>
        <w:rFonts w:eastAsia="MS Mincho" w:hint="default"/>
        <w:b/>
      </w:rPr>
    </w:lvl>
    <w:lvl w:ilvl="4">
      <w:start w:val="1"/>
      <w:numFmt w:val="decimal"/>
      <w:lvlText w:val="%1.%2.%3.%4.%5."/>
      <w:lvlJc w:val="left"/>
      <w:pPr>
        <w:ind w:left="1080" w:hanging="1080"/>
      </w:pPr>
      <w:rPr>
        <w:rFonts w:eastAsia="MS Mincho" w:hint="default"/>
        <w:b/>
      </w:rPr>
    </w:lvl>
    <w:lvl w:ilvl="5">
      <w:start w:val="1"/>
      <w:numFmt w:val="decimal"/>
      <w:lvlText w:val="%1.%2.%3.%4.%5.%6."/>
      <w:lvlJc w:val="left"/>
      <w:pPr>
        <w:ind w:left="1440" w:hanging="1440"/>
      </w:pPr>
      <w:rPr>
        <w:rFonts w:eastAsia="MS Mincho" w:hint="default"/>
        <w:b/>
      </w:rPr>
    </w:lvl>
    <w:lvl w:ilvl="6">
      <w:start w:val="1"/>
      <w:numFmt w:val="decimal"/>
      <w:lvlText w:val="%1.%2.%3.%4.%5.%6.%7."/>
      <w:lvlJc w:val="left"/>
      <w:pPr>
        <w:ind w:left="1440" w:hanging="1440"/>
      </w:pPr>
      <w:rPr>
        <w:rFonts w:eastAsia="MS Mincho" w:hint="default"/>
        <w:b/>
      </w:rPr>
    </w:lvl>
    <w:lvl w:ilvl="7">
      <w:start w:val="1"/>
      <w:numFmt w:val="decimal"/>
      <w:lvlText w:val="%1.%2.%3.%4.%5.%6.%7.%8."/>
      <w:lvlJc w:val="left"/>
      <w:pPr>
        <w:ind w:left="1800" w:hanging="1800"/>
      </w:pPr>
      <w:rPr>
        <w:rFonts w:eastAsia="MS Mincho" w:hint="default"/>
        <w:b/>
      </w:rPr>
    </w:lvl>
    <w:lvl w:ilvl="8">
      <w:start w:val="1"/>
      <w:numFmt w:val="decimal"/>
      <w:lvlText w:val="%1.%2.%3.%4.%5.%6.%7.%8.%9."/>
      <w:lvlJc w:val="left"/>
      <w:pPr>
        <w:ind w:left="2160" w:hanging="2160"/>
      </w:pPr>
      <w:rPr>
        <w:rFonts w:eastAsia="MS Mincho" w:hint="default"/>
        <w:b/>
      </w:rPr>
    </w:lvl>
  </w:abstractNum>
  <w:abstractNum w:abstractNumId="9" w15:restartNumberingAfterBreak="0">
    <w:nsid w:val="0D0A6BFE"/>
    <w:multiLevelType w:val="hybridMultilevel"/>
    <w:tmpl w:val="0224A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447CB"/>
    <w:multiLevelType w:val="hybridMultilevel"/>
    <w:tmpl w:val="0AFCDB2A"/>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0328B0"/>
    <w:multiLevelType w:val="hybridMultilevel"/>
    <w:tmpl w:val="5A4A6160"/>
    <w:lvl w:ilvl="0" w:tplc="97087684">
      <w:start w:val="20"/>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EE52C43"/>
    <w:multiLevelType w:val="hybridMultilevel"/>
    <w:tmpl w:val="6C8A5B10"/>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E649D8"/>
    <w:multiLevelType w:val="hybridMultilevel"/>
    <w:tmpl w:val="74FC477E"/>
    <w:lvl w:ilvl="0" w:tplc="FFFFFFFF">
      <w:start w:val="1"/>
      <w:numFmt w:val="bullet"/>
      <w:lvlText w:val="-"/>
      <w:lvlJc w:val="left"/>
      <w:pPr>
        <w:ind w:left="720" w:hanging="360"/>
      </w:pPr>
      <w:rPr>
        <w:rFonts w:ascii="Cambria" w:eastAsia="Times New Roman" w:hAnsi="Cambria" w:cs="Times New Roman"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F876036"/>
    <w:multiLevelType w:val="multilevel"/>
    <w:tmpl w:val="5F3283AA"/>
    <w:lvl w:ilvl="0">
      <w:start w:val="4"/>
      <w:numFmt w:val="decimal"/>
      <w:lvlText w:val="%1"/>
      <w:lvlJc w:val="left"/>
      <w:pPr>
        <w:ind w:left="930" w:hanging="930"/>
      </w:pPr>
      <w:rPr>
        <w:rFonts w:hint="default"/>
        <w:u w:val="single"/>
      </w:rPr>
    </w:lvl>
    <w:lvl w:ilvl="1">
      <w:start w:val="1"/>
      <w:numFmt w:val="decimal"/>
      <w:lvlText w:val="%1.%2"/>
      <w:lvlJc w:val="left"/>
      <w:pPr>
        <w:ind w:left="1380" w:hanging="930"/>
      </w:pPr>
      <w:rPr>
        <w:rFonts w:hint="default"/>
        <w:u w:val="single"/>
      </w:rPr>
    </w:lvl>
    <w:lvl w:ilvl="2">
      <w:start w:val="4"/>
      <w:numFmt w:val="decimal"/>
      <w:lvlText w:val="%1.%2.%3"/>
      <w:lvlJc w:val="left"/>
      <w:pPr>
        <w:ind w:left="1830" w:hanging="930"/>
      </w:pPr>
      <w:rPr>
        <w:rFonts w:hint="default"/>
        <w:u w:val="single"/>
      </w:rPr>
    </w:lvl>
    <w:lvl w:ilvl="3">
      <w:start w:val="2"/>
      <w:numFmt w:val="decimal"/>
      <w:lvlText w:val="%1.%2.%3.%4"/>
      <w:lvlJc w:val="left"/>
      <w:pPr>
        <w:ind w:left="2430" w:hanging="1080"/>
      </w:pPr>
      <w:rPr>
        <w:rFonts w:hint="default"/>
        <w:u w:val="single"/>
      </w:rPr>
    </w:lvl>
    <w:lvl w:ilvl="4">
      <w:start w:val="1"/>
      <w:numFmt w:val="decimal"/>
      <w:lvlText w:val="%1.%2.%3.%4-%5"/>
      <w:lvlJc w:val="left"/>
      <w:pPr>
        <w:ind w:left="2880" w:hanging="1080"/>
      </w:pPr>
      <w:rPr>
        <w:rFonts w:hint="default"/>
        <w:u w:val="single"/>
      </w:rPr>
    </w:lvl>
    <w:lvl w:ilvl="5">
      <w:start w:val="1"/>
      <w:numFmt w:val="decimal"/>
      <w:lvlText w:val="%1.%2.%3.%4-%5.%6"/>
      <w:lvlJc w:val="left"/>
      <w:pPr>
        <w:ind w:left="3690" w:hanging="1440"/>
      </w:pPr>
      <w:rPr>
        <w:rFonts w:hint="default"/>
        <w:u w:val="single"/>
      </w:rPr>
    </w:lvl>
    <w:lvl w:ilvl="6">
      <w:start w:val="1"/>
      <w:numFmt w:val="decimal"/>
      <w:lvlText w:val="%1.%2.%3.%4-%5.%6.%7"/>
      <w:lvlJc w:val="left"/>
      <w:pPr>
        <w:ind w:left="4140" w:hanging="1440"/>
      </w:pPr>
      <w:rPr>
        <w:rFonts w:hint="default"/>
        <w:u w:val="single"/>
      </w:rPr>
    </w:lvl>
    <w:lvl w:ilvl="7">
      <w:start w:val="1"/>
      <w:numFmt w:val="decimal"/>
      <w:lvlText w:val="%1.%2.%3.%4-%5.%6.%7.%8"/>
      <w:lvlJc w:val="left"/>
      <w:pPr>
        <w:ind w:left="4950" w:hanging="1800"/>
      </w:pPr>
      <w:rPr>
        <w:rFonts w:hint="default"/>
        <w:u w:val="single"/>
      </w:rPr>
    </w:lvl>
    <w:lvl w:ilvl="8">
      <w:start w:val="1"/>
      <w:numFmt w:val="decimal"/>
      <w:lvlText w:val="%1.%2.%3.%4-%5.%6.%7.%8.%9"/>
      <w:lvlJc w:val="left"/>
      <w:pPr>
        <w:ind w:left="5400" w:hanging="1800"/>
      </w:pPr>
      <w:rPr>
        <w:rFonts w:hint="default"/>
        <w:u w:val="single"/>
      </w:rPr>
    </w:lvl>
  </w:abstractNum>
  <w:abstractNum w:abstractNumId="15" w15:restartNumberingAfterBreak="0">
    <w:nsid w:val="13B95A13"/>
    <w:multiLevelType w:val="hybridMultilevel"/>
    <w:tmpl w:val="BE64B7CC"/>
    <w:lvl w:ilvl="0" w:tplc="304C31D4">
      <w:start w:val="1"/>
      <w:numFmt w:val="bullet"/>
      <w:lvlText w:val="-"/>
      <w:lvlJc w:val="left"/>
      <w:pPr>
        <w:ind w:left="720" w:hanging="360"/>
      </w:pPr>
      <w:rPr>
        <w:rFonts w:ascii="Cambria" w:eastAsia="Times New Roman" w:hAnsi="Cambri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1593668D"/>
    <w:multiLevelType w:val="hybridMultilevel"/>
    <w:tmpl w:val="F59CED0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A2692B"/>
    <w:multiLevelType w:val="hybridMultilevel"/>
    <w:tmpl w:val="ED521B28"/>
    <w:lvl w:ilvl="0" w:tplc="304C31D4">
      <w:start w:val="1"/>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8D560FE"/>
    <w:multiLevelType w:val="hybridMultilevel"/>
    <w:tmpl w:val="96E40E9A"/>
    <w:lvl w:ilvl="0" w:tplc="304C31D4">
      <w:start w:val="1"/>
      <w:numFmt w:val="bullet"/>
      <w:lvlText w:val="-"/>
      <w:lvlJc w:val="left"/>
      <w:pPr>
        <w:ind w:left="720" w:hanging="360"/>
      </w:pPr>
      <w:rPr>
        <w:rFonts w:ascii="Cambria" w:eastAsia="Times New Roman"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AB2462C"/>
    <w:multiLevelType w:val="hybridMultilevel"/>
    <w:tmpl w:val="B356891E"/>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E030F4"/>
    <w:multiLevelType w:val="hybridMultilevel"/>
    <w:tmpl w:val="9CBA1CC0"/>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3070EC"/>
    <w:multiLevelType w:val="hybridMultilevel"/>
    <w:tmpl w:val="A91C1856"/>
    <w:lvl w:ilvl="0" w:tplc="304C31D4">
      <w:start w:val="1"/>
      <w:numFmt w:val="bullet"/>
      <w:lvlText w:val="-"/>
      <w:lvlJc w:val="left"/>
      <w:pPr>
        <w:ind w:left="1260" w:hanging="360"/>
      </w:pPr>
      <w:rPr>
        <w:rFonts w:ascii="Cambria" w:eastAsia="Times New Roman" w:hAnsi="Cambria"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1DDC3766"/>
    <w:multiLevelType w:val="hybridMultilevel"/>
    <w:tmpl w:val="28B6389A"/>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E014A01"/>
    <w:multiLevelType w:val="hybridMultilevel"/>
    <w:tmpl w:val="9CD88C76"/>
    <w:lvl w:ilvl="0" w:tplc="97087684">
      <w:start w:val="20"/>
      <w:numFmt w:val="bullet"/>
      <w:lvlText w:val="-"/>
      <w:lvlJc w:val="left"/>
      <w:pPr>
        <w:tabs>
          <w:tab w:val="num" w:pos="1068"/>
        </w:tabs>
        <w:ind w:left="1068" w:hanging="360"/>
      </w:pPr>
      <w:rPr>
        <w:rFonts w:ascii="Times New Roman" w:eastAsia="MS Mincho"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1846E07"/>
    <w:multiLevelType w:val="hybridMultilevel"/>
    <w:tmpl w:val="8FF67088"/>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E51792"/>
    <w:multiLevelType w:val="hybridMultilevel"/>
    <w:tmpl w:val="E3BE845C"/>
    <w:lvl w:ilvl="0" w:tplc="97087684">
      <w:start w:val="20"/>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2B251D4"/>
    <w:multiLevelType w:val="hybridMultilevel"/>
    <w:tmpl w:val="F39E952C"/>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71D2D24"/>
    <w:multiLevelType w:val="hybridMultilevel"/>
    <w:tmpl w:val="E2928E88"/>
    <w:lvl w:ilvl="0" w:tplc="93AE117C">
      <w:start w:val="1"/>
      <w:numFmt w:val="bullet"/>
      <w:lvlText w:val=""/>
      <w:lvlJc w:val="left"/>
      <w:pPr>
        <w:tabs>
          <w:tab w:val="num" w:pos="360"/>
        </w:tabs>
        <w:ind w:left="360" w:hanging="360"/>
      </w:pPr>
      <w:rPr>
        <w:rFonts w:ascii="Wingdings" w:hAnsi="Wingdings" w:hint="default"/>
      </w:rPr>
    </w:lvl>
    <w:lvl w:ilvl="1" w:tplc="3A229FA4" w:tentative="1">
      <w:start w:val="1"/>
      <w:numFmt w:val="bullet"/>
      <w:lvlText w:val=""/>
      <w:lvlJc w:val="left"/>
      <w:pPr>
        <w:tabs>
          <w:tab w:val="num" w:pos="1080"/>
        </w:tabs>
        <w:ind w:left="1080" w:hanging="360"/>
      </w:pPr>
      <w:rPr>
        <w:rFonts w:ascii="Wingdings" w:hAnsi="Wingdings" w:hint="default"/>
      </w:rPr>
    </w:lvl>
    <w:lvl w:ilvl="2" w:tplc="E794A2B4" w:tentative="1">
      <w:start w:val="1"/>
      <w:numFmt w:val="bullet"/>
      <w:lvlText w:val=""/>
      <w:lvlJc w:val="left"/>
      <w:pPr>
        <w:tabs>
          <w:tab w:val="num" w:pos="1800"/>
        </w:tabs>
        <w:ind w:left="1800" w:hanging="360"/>
      </w:pPr>
      <w:rPr>
        <w:rFonts w:ascii="Wingdings" w:hAnsi="Wingdings" w:hint="default"/>
      </w:rPr>
    </w:lvl>
    <w:lvl w:ilvl="3" w:tplc="6B063F68" w:tentative="1">
      <w:start w:val="1"/>
      <w:numFmt w:val="bullet"/>
      <w:lvlText w:val=""/>
      <w:lvlJc w:val="left"/>
      <w:pPr>
        <w:tabs>
          <w:tab w:val="num" w:pos="2520"/>
        </w:tabs>
        <w:ind w:left="2520" w:hanging="360"/>
      </w:pPr>
      <w:rPr>
        <w:rFonts w:ascii="Wingdings" w:hAnsi="Wingdings" w:hint="default"/>
      </w:rPr>
    </w:lvl>
    <w:lvl w:ilvl="4" w:tplc="FBF694EA" w:tentative="1">
      <w:start w:val="1"/>
      <w:numFmt w:val="bullet"/>
      <w:lvlText w:val=""/>
      <w:lvlJc w:val="left"/>
      <w:pPr>
        <w:tabs>
          <w:tab w:val="num" w:pos="3240"/>
        </w:tabs>
        <w:ind w:left="3240" w:hanging="360"/>
      </w:pPr>
      <w:rPr>
        <w:rFonts w:ascii="Wingdings" w:hAnsi="Wingdings" w:hint="default"/>
      </w:rPr>
    </w:lvl>
    <w:lvl w:ilvl="5" w:tplc="5E9AB778" w:tentative="1">
      <w:start w:val="1"/>
      <w:numFmt w:val="bullet"/>
      <w:lvlText w:val=""/>
      <w:lvlJc w:val="left"/>
      <w:pPr>
        <w:tabs>
          <w:tab w:val="num" w:pos="3960"/>
        </w:tabs>
        <w:ind w:left="3960" w:hanging="360"/>
      </w:pPr>
      <w:rPr>
        <w:rFonts w:ascii="Wingdings" w:hAnsi="Wingdings" w:hint="default"/>
      </w:rPr>
    </w:lvl>
    <w:lvl w:ilvl="6" w:tplc="FCCCAB68" w:tentative="1">
      <w:start w:val="1"/>
      <w:numFmt w:val="bullet"/>
      <w:lvlText w:val=""/>
      <w:lvlJc w:val="left"/>
      <w:pPr>
        <w:tabs>
          <w:tab w:val="num" w:pos="4680"/>
        </w:tabs>
        <w:ind w:left="4680" w:hanging="360"/>
      </w:pPr>
      <w:rPr>
        <w:rFonts w:ascii="Wingdings" w:hAnsi="Wingdings" w:hint="default"/>
      </w:rPr>
    </w:lvl>
    <w:lvl w:ilvl="7" w:tplc="5F9695B2" w:tentative="1">
      <w:start w:val="1"/>
      <w:numFmt w:val="bullet"/>
      <w:lvlText w:val=""/>
      <w:lvlJc w:val="left"/>
      <w:pPr>
        <w:tabs>
          <w:tab w:val="num" w:pos="5400"/>
        </w:tabs>
        <w:ind w:left="5400" w:hanging="360"/>
      </w:pPr>
      <w:rPr>
        <w:rFonts w:ascii="Wingdings" w:hAnsi="Wingdings" w:hint="default"/>
      </w:rPr>
    </w:lvl>
    <w:lvl w:ilvl="8" w:tplc="3C60A956"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8451345"/>
    <w:multiLevelType w:val="multilevel"/>
    <w:tmpl w:val="E37E10FA"/>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A506F1E"/>
    <w:multiLevelType w:val="hybridMultilevel"/>
    <w:tmpl w:val="64C8AD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B2274AE"/>
    <w:multiLevelType w:val="hybridMultilevel"/>
    <w:tmpl w:val="0E0EB246"/>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B03711"/>
    <w:multiLevelType w:val="multilevel"/>
    <w:tmpl w:val="7FE277C8"/>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2BCF6DAB"/>
    <w:multiLevelType w:val="hybridMultilevel"/>
    <w:tmpl w:val="3282283A"/>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3C01A9"/>
    <w:multiLevelType w:val="hybridMultilevel"/>
    <w:tmpl w:val="DE16AEEE"/>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1E52BE"/>
    <w:multiLevelType w:val="hybridMultilevel"/>
    <w:tmpl w:val="19E275E2"/>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617343"/>
    <w:multiLevelType w:val="hybridMultilevel"/>
    <w:tmpl w:val="8632CA6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26A51D4"/>
    <w:multiLevelType w:val="multilevel"/>
    <w:tmpl w:val="D5EEBFEE"/>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329F29D4"/>
    <w:multiLevelType w:val="hybridMultilevel"/>
    <w:tmpl w:val="B17A4B50"/>
    <w:lvl w:ilvl="0" w:tplc="97087684">
      <w:start w:val="20"/>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2CC6991"/>
    <w:multiLevelType w:val="hybridMultilevel"/>
    <w:tmpl w:val="5DF01C74"/>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4B0763"/>
    <w:multiLevelType w:val="multilevel"/>
    <w:tmpl w:val="042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3DC41F7"/>
    <w:multiLevelType w:val="multilevel"/>
    <w:tmpl w:val="66E03CBA"/>
    <w:lvl w:ilvl="0">
      <w:start w:val="2"/>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1" w15:restartNumberingAfterBreak="0">
    <w:nsid w:val="36464945"/>
    <w:multiLevelType w:val="multilevel"/>
    <w:tmpl w:val="41D61A24"/>
    <w:lvl w:ilvl="0">
      <w:start w:val="5"/>
      <w:numFmt w:val="decimal"/>
      <w:lvlText w:val="%1."/>
      <w:lvlJc w:val="left"/>
      <w:pPr>
        <w:ind w:left="585" w:hanging="585"/>
      </w:pPr>
      <w:rPr>
        <w:rFonts w:eastAsiaTheme="minorEastAsia" w:hint="default"/>
      </w:rPr>
    </w:lvl>
    <w:lvl w:ilvl="1">
      <w:start w:val="2"/>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2160" w:hanging="2160"/>
      </w:pPr>
      <w:rPr>
        <w:rFonts w:eastAsiaTheme="minorEastAsia" w:hint="default"/>
      </w:rPr>
    </w:lvl>
  </w:abstractNum>
  <w:abstractNum w:abstractNumId="42" w15:restartNumberingAfterBreak="0">
    <w:nsid w:val="364C3C5E"/>
    <w:multiLevelType w:val="hybridMultilevel"/>
    <w:tmpl w:val="4C14EC14"/>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5B4AA9"/>
    <w:multiLevelType w:val="hybridMultilevel"/>
    <w:tmpl w:val="E2A8EE92"/>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941A9A"/>
    <w:multiLevelType w:val="hybridMultilevel"/>
    <w:tmpl w:val="7C289BB6"/>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C61E76"/>
    <w:multiLevelType w:val="multilevel"/>
    <w:tmpl w:val="8D14DFA8"/>
    <w:lvl w:ilvl="0">
      <w:start w:val="3"/>
      <w:numFmt w:val="decimal"/>
      <w:lvlText w:val="%1"/>
      <w:lvlJc w:val="left"/>
      <w:pPr>
        <w:ind w:left="576" w:hanging="576"/>
      </w:pPr>
      <w:rPr>
        <w:rFonts w:hint="default"/>
      </w:rPr>
    </w:lvl>
    <w:lvl w:ilvl="1">
      <w:start w:val="6"/>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3EEE043C"/>
    <w:multiLevelType w:val="hybridMultilevel"/>
    <w:tmpl w:val="51E084B8"/>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10D437A"/>
    <w:multiLevelType w:val="multilevel"/>
    <w:tmpl w:val="0E58C8EE"/>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441C357A"/>
    <w:multiLevelType w:val="hybridMultilevel"/>
    <w:tmpl w:val="B310FF7C"/>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2156EF"/>
    <w:multiLevelType w:val="hybridMultilevel"/>
    <w:tmpl w:val="B166365C"/>
    <w:lvl w:ilvl="0" w:tplc="304C31D4">
      <w:start w:val="1"/>
      <w:numFmt w:val="bullet"/>
      <w:lvlText w:val="-"/>
      <w:lvlJc w:val="left"/>
      <w:pPr>
        <w:ind w:left="360" w:hanging="360"/>
      </w:pPr>
      <w:rPr>
        <w:rFonts w:ascii="Cambria" w:eastAsia="Times New Roman"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56B61DE"/>
    <w:multiLevelType w:val="multilevel"/>
    <w:tmpl w:val="BDD886EE"/>
    <w:lvl w:ilvl="0">
      <w:start w:val="1"/>
      <w:numFmt w:val="decimal"/>
      <w:lvlText w:val="%1."/>
      <w:lvlJc w:val="left"/>
      <w:pPr>
        <w:ind w:left="390" w:hanging="39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1" w15:restartNumberingAfterBreak="0">
    <w:nsid w:val="462C5759"/>
    <w:multiLevelType w:val="multilevel"/>
    <w:tmpl w:val="DD12846A"/>
    <w:lvl w:ilvl="0">
      <w:start w:val="1"/>
      <w:numFmt w:val="decimal"/>
      <w:lvlText w:val="%1."/>
      <w:lvlJc w:val="left"/>
      <w:pPr>
        <w:ind w:left="360" w:hanging="360"/>
      </w:pPr>
      <w:rPr>
        <w:rFonts w:cs="Times New Roman" w:hint="default"/>
      </w:rPr>
    </w:lvl>
    <w:lvl w:ilvl="1">
      <w:start w:val="1"/>
      <w:numFmt w:val="decimal"/>
      <w:lvlText w:val="%1.%2."/>
      <w:lvlJc w:val="left"/>
      <w:pPr>
        <w:ind w:left="582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lowerLetter"/>
      <w:lvlText w:val="%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46AE4DC7"/>
    <w:multiLevelType w:val="multilevel"/>
    <w:tmpl w:val="189694D4"/>
    <w:styleLink w:val="NumberedHeadings"/>
    <w:lvl w:ilvl="0">
      <w:start w:val="1"/>
      <w:numFmt w:val="decimal"/>
      <w:suff w:val="space"/>
      <w:lvlText w:val="%1"/>
      <w:lvlJc w:val="left"/>
      <w:pPr>
        <w:ind w:left="574" w:hanging="432"/>
      </w:pPr>
      <w:rPr>
        <w:rFonts w:cs="Times New Roman" w:hint="default"/>
      </w:rPr>
    </w:lvl>
    <w:lvl w:ilvl="1">
      <w:start w:val="1"/>
      <w:numFmt w:val="decimal"/>
      <w:suff w:val="space"/>
      <w:lvlText w:val="%1.%2"/>
      <w:lvlJc w:val="left"/>
      <w:pPr>
        <w:ind w:left="3411" w:hanging="576"/>
      </w:pPr>
      <w:rPr>
        <w:rFonts w:cs="Times New Roman" w:hint="default"/>
      </w:rPr>
    </w:lvl>
    <w:lvl w:ilvl="2">
      <w:start w:val="1"/>
      <w:numFmt w:val="decimal"/>
      <w:suff w:val="space"/>
      <w:lvlText w:val="%1.%2.%3"/>
      <w:lvlJc w:val="left"/>
      <w:pPr>
        <w:ind w:left="4264"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3" w15:restartNumberingAfterBreak="0">
    <w:nsid w:val="46BD123B"/>
    <w:multiLevelType w:val="hybridMultilevel"/>
    <w:tmpl w:val="500067BA"/>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F20BDF"/>
    <w:multiLevelType w:val="hybridMultilevel"/>
    <w:tmpl w:val="3EA82F2C"/>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F31665"/>
    <w:multiLevelType w:val="hybridMultilevel"/>
    <w:tmpl w:val="8E8AE000"/>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0670EB"/>
    <w:multiLevelType w:val="hybridMultilevel"/>
    <w:tmpl w:val="580AEBEC"/>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5070F6"/>
    <w:multiLevelType w:val="hybridMultilevel"/>
    <w:tmpl w:val="9A60E19E"/>
    <w:lvl w:ilvl="0" w:tplc="304C31D4">
      <w:start w:val="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E56577"/>
    <w:multiLevelType w:val="hybridMultilevel"/>
    <w:tmpl w:val="B162AB26"/>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F9D01CF"/>
    <w:multiLevelType w:val="hybridMultilevel"/>
    <w:tmpl w:val="4720FA44"/>
    <w:lvl w:ilvl="0" w:tplc="304C31D4">
      <w:start w:val="1"/>
      <w:numFmt w:val="bullet"/>
      <w:lvlText w:val="-"/>
      <w:lvlJc w:val="left"/>
      <w:pPr>
        <w:ind w:left="360" w:hanging="360"/>
      </w:pPr>
      <w:rPr>
        <w:rFonts w:ascii="Cambria" w:eastAsia="Times New Roman"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FFF42FB"/>
    <w:multiLevelType w:val="hybridMultilevel"/>
    <w:tmpl w:val="C8BA29DA"/>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2EA3009"/>
    <w:multiLevelType w:val="multilevel"/>
    <w:tmpl w:val="2EBC32C4"/>
    <w:lvl w:ilvl="0">
      <w:start w:val="4"/>
      <w:numFmt w:val="decimal"/>
      <w:lvlText w:val="%1"/>
      <w:lvlJc w:val="left"/>
      <w:pPr>
        <w:ind w:left="930" w:hanging="930"/>
      </w:pPr>
      <w:rPr>
        <w:rFonts w:hint="default"/>
        <w:u w:val="single"/>
      </w:rPr>
    </w:lvl>
    <w:lvl w:ilvl="1">
      <w:start w:val="1"/>
      <w:numFmt w:val="decimal"/>
      <w:lvlText w:val="%1.%2"/>
      <w:lvlJc w:val="left"/>
      <w:pPr>
        <w:ind w:left="1110" w:hanging="930"/>
      </w:pPr>
      <w:rPr>
        <w:rFonts w:hint="default"/>
        <w:u w:val="single"/>
      </w:rPr>
    </w:lvl>
    <w:lvl w:ilvl="2">
      <w:start w:val="4"/>
      <w:numFmt w:val="decimal"/>
      <w:lvlText w:val="%1.%2.%3"/>
      <w:lvlJc w:val="left"/>
      <w:pPr>
        <w:ind w:left="1290" w:hanging="930"/>
      </w:pPr>
      <w:rPr>
        <w:rFonts w:hint="default"/>
        <w:u w:val="single"/>
      </w:rPr>
    </w:lvl>
    <w:lvl w:ilvl="3">
      <w:start w:val="2"/>
      <w:numFmt w:val="decimal"/>
      <w:lvlText w:val="%1.%2.%3.%4"/>
      <w:lvlJc w:val="left"/>
      <w:pPr>
        <w:ind w:left="1620" w:hanging="108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2340" w:hanging="144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3060" w:hanging="1800"/>
      </w:pPr>
      <w:rPr>
        <w:rFonts w:hint="default"/>
        <w:u w:val="single"/>
      </w:rPr>
    </w:lvl>
    <w:lvl w:ilvl="8">
      <w:start w:val="1"/>
      <w:numFmt w:val="decimal"/>
      <w:lvlText w:val="%1.%2.%3.%4-%5.%6.%7.%8.%9"/>
      <w:lvlJc w:val="left"/>
      <w:pPr>
        <w:ind w:left="3240" w:hanging="1800"/>
      </w:pPr>
      <w:rPr>
        <w:rFonts w:hint="default"/>
        <w:u w:val="single"/>
      </w:rPr>
    </w:lvl>
  </w:abstractNum>
  <w:abstractNum w:abstractNumId="62" w15:restartNumberingAfterBreak="0">
    <w:nsid w:val="532C0C60"/>
    <w:multiLevelType w:val="multilevel"/>
    <w:tmpl w:val="BCAE07A6"/>
    <w:lvl w:ilvl="0">
      <w:start w:val="20"/>
      <w:numFmt w:val="bullet"/>
      <w:lvlText w:val="-"/>
      <w:lvlJc w:val="left"/>
      <w:pPr>
        <w:tabs>
          <w:tab w:val="num" w:pos="720"/>
        </w:tabs>
        <w:ind w:left="720" w:hanging="360"/>
      </w:pPr>
      <w:rPr>
        <w:rFonts w:ascii="Times New Roman" w:eastAsia="MS Mincho" w:hAnsi="Times New Roman" w:cs="Times New Roman" w:hint="default"/>
      </w:rPr>
    </w:lvl>
    <w:lvl w:ilvl="1">
      <w:start w:val="5"/>
      <w:numFmt w:val="decimal"/>
      <w:isLgl/>
      <w:lvlText w:val="%1.%2."/>
      <w:lvlJc w:val="left"/>
      <w:pPr>
        <w:tabs>
          <w:tab w:val="num" w:pos="1800"/>
        </w:tabs>
        <w:ind w:left="1800" w:hanging="720"/>
      </w:pPr>
      <w:rPr>
        <w:rFonts w:hint="default"/>
      </w:rPr>
    </w:lvl>
    <w:lvl w:ilvl="2">
      <w:start w:val="5"/>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400"/>
        </w:tabs>
        <w:ind w:left="5400" w:hanging="144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7200"/>
        </w:tabs>
        <w:ind w:left="7200" w:hanging="1800"/>
      </w:pPr>
      <w:rPr>
        <w:rFonts w:hint="default"/>
      </w:rPr>
    </w:lvl>
    <w:lvl w:ilvl="8">
      <w:start w:val="1"/>
      <w:numFmt w:val="decimal"/>
      <w:isLgl/>
      <w:lvlText w:val="%1.%2.%3.%4.%5.%6.%7.%8.%9."/>
      <w:lvlJc w:val="left"/>
      <w:pPr>
        <w:tabs>
          <w:tab w:val="num" w:pos="8280"/>
        </w:tabs>
        <w:ind w:left="8280" w:hanging="2160"/>
      </w:pPr>
      <w:rPr>
        <w:rFonts w:hint="default"/>
      </w:rPr>
    </w:lvl>
  </w:abstractNum>
  <w:abstractNum w:abstractNumId="63" w15:restartNumberingAfterBreak="0">
    <w:nsid w:val="55015105"/>
    <w:multiLevelType w:val="hybridMultilevel"/>
    <w:tmpl w:val="E3C8F23C"/>
    <w:lvl w:ilvl="0" w:tplc="304C31D4">
      <w:start w:val="1"/>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54A36AD"/>
    <w:multiLevelType w:val="hybridMultilevel"/>
    <w:tmpl w:val="AB545D48"/>
    <w:lvl w:ilvl="0" w:tplc="97087684">
      <w:start w:val="2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5653CDF"/>
    <w:multiLevelType w:val="multilevel"/>
    <w:tmpl w:val="F57050DC"/>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5A4C5727"/>
    <w:multiLevelType w:val="hybridMultilevel"/>
    <w:tmpl w:val="89085B0C"/>
    <w:lvl w:ilvl="0" w:tplc="304C31D4">
      <w:start w:val="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F123F3"/>
    <w:multiLevelType w:val="hybridMultilevel"/>
    <w:tmpl w:val="BD74A90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D2B0F5C"/>
    <w:multiLevelType w:val="hybridMultilevel"/>
    <w:tmpl w:val="045CB23C"/>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512EAB"/>
    <w:multiLevelType w:val="hybridMultilevel"/>
    <w:tmpl w:val="2DF0B654"/>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7D18B7"/>
    <w:multiLevelType w:val="hybridMultilevel"/>
    <w:tmpl w:val="C868B0EC"/>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60363256"/>
    <w:multiLevelType w:val="multilevel"/>
    <w:tmpl w:val="83026D06"/>
    <w:lvl w:ilvl="0">
      <w:start w:val="10"/>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11824E8"/>
    <w:multiLevelType w:val="hybridMultilevel"/>
    <w:tmpl w:val="07384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4531B91"/>
    <w:multiLevelType w:val="hybridMultilevel"/>
    <w:tmpl w:val="A0F8E6DE"/>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6E361CF"/>
    <w:multiLevelType w:val="hybridMultilevel"/>
    <w:tmpl w:val="3AA684E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7627856"/>
    <w:multiLevelType w:val="multilevel"/>
    <w:tmpl w:val="0264175C"/>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8D15902"/>
    <w:multiLevelType w:val="hybridMultilevel"/>
    <w:tmpl w:val="D206E626"/>
    <w:lvl w:ilvl="0" w:tplc="FFFFFFFF">
      <w:start w:val="1"/>
      <w:numFmt w:val="bullet"/>
      <w:lvlText w:val="-"/>
      <w:lvlJc w:val="left"/>
      <w:pPr>
        <w:ind w:left="720" w:hanging="360"/>
      </w:pPr>
      <w:rPr>
        <w:rFonts w:ascii="Cambria" w:eastAsia="Times New Roman" w:hAnsi="Cambria" w:cs="Times New Roman"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6CFE269C"/>
    <w:multiLevelType w:val="hybridMultilevel"/>
    <w:tmpl w:val="B2809038"/>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D7B5E58"/>
    <w:multiLevelType w:val="multilevel"/>
    <w:tmpl w:val="35E031CC"/>
    <w:lvl w:ilvl="0">
      <w:start w:val="8"/>
      <w:numFmt w:val="decimal"/>
      <w:lvlText w:val="%1."/>
      <w:lvlJc w:val="left"/>
      <w:pPr>
        <w:ind w:left="585" w:hanging="58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6E382417"/>
    <w:multiLevelType w:val="hybridMultilevel"/>
    <w:tmpl w:val="59568F92"/>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740587"/>
    <w:multiLevelType w:val="hybridMultilevel"/>
    <w:tmpl w:val="7C868354"/>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05778CE"/>
    <w:multiLevelType w:val="hybridMultilevel"/>
    <w:tmpl w:val="77C898C2"/>
    <w:lvl w:ilvl="0" w:tplc="042C000F">
      <w:start w:val="1"/>
      <w:numFmt w:val="decimal"/>
      <w:lvlText w:val="%1."/>
      <w:lvlJc w:val="left"/>
      <w:pPr>
        <w:ind w:left="720" w:hanging="360"/>
      </w:p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82" w15:restartNumberingAfterBreak="0">
    <w:nsid w:val="752E3271"/>
    <w:multiLevelType w:val="hybridMultilevel"/>
    <w:tmpl w:val="A15CBF2E"/>
    <w:lvl w:ilvl="0" w:tplc="97087684">
      <w:start w:val="20"/>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5B03088"/>
    <w:multiLevelType w:val="multilevel"/>
    <w:tmpl w:val="F0F6C0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7BF2B6D"/>
    <w:multiLevelType w:val="multilevel"/>
    <w:tmpl w:val="1CBEFB7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5" w15:restartNumberingAfterBreak="0">
    <w:nsid w:val="78105790"/>
    <w:multiLevelType w:val="hybridMultilevel"/>
    <w:tmpl w:val="E690AA9A"/>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85D69E3"/>
    <w:multiLevelType w:val="multilevel"/>
    <w:tmpl w:val="CE701B98"/>
    <w:lvl w:ilvl="0">
      <w:start w:val="4"/>
      <w:numFmt w:val="decimal"/>
      <w:lvlText w:val="%1"/>
      <w:lvlJc w:val="left"/>
      <w:pPr>
        <w:ind w:left="930" w:hanging="930"/>
      </w:pPr>
      <w:rPr>
        <w:rFonts w:hint="default"/>
        <w:u w:val="single"/>
      </w:rPr>
    </w:lvl>
    <w:lvl w:ilvl="1">
      <w:start w:val="1"/>
      <w:numFmt w:val="decimal"/>
      <w:lvlText w:val="%1.%2"/>
      <w:lvlJc w:val="left"/>
      <w:pPr>
        <w:ind w:left="930" w:hanging="930"/>
      </w:pPr>
      <w:rPr>
        <w:rFonts w:hint="default"/>
        <w:u w:val="single"/>
      </w:rPr>
    </w:lvl>
    <w:lvl w:ilvl="2">
      <w:start w:val="4"/>
      <w:numFmt w:val="decimal"/>
      <w:lvlText w:val="%1.%2.%3"/>
      <w:lvlJc w:val="left"/>
      <w:pPr>
        <w:ind w:left="930" w:hanging="930"/>
      </w:pPr>
      <w:rPr>
        <w:rFonts w:hint="default"/>
        <w:u w:val="single"/>
      </w:rPr>
    </w:lvl>
    <w:lvl w:ilvl="3">
      <w:start w:val="2"/>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7" w15:restartNumberingAfterBreak="0">
    <w:nsid w:val="79306AD5"/>
    <w:multiLevelType w:val="hybridMultilevel"/>
    <w:tmpl w:val="85C0BA14"/>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B717549"/>
    <w:multiLevelType w:val="hybridMultilevel"/>
    <w:tmpl w:val="9774DBB6"/>
    <w:lvl w:ilvl="0" w:tplc="304C31D4">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CD712BF"/>
    <w:multiLevelType w:val="hybridMultilevel"/>
    <w:tmpl w:val="B10A5840"/>
    <w:lvl w:ilvl="0" w:tplc="97087684">
      <w:start w:val="20"/>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F566996"/>
    <w:multiLevelType w:val="multilevel"/>
    <w:tmpl w:val="B812F91E"/>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03506431">
    <w:abstractNumId w:val="6"/>
  </w:num>
  <w:num w:numId="2" w16cid:durableId="332996500">
    <w:abstractNumId w:val="33"/>
  </w:num>
  <w:num w:numId="3" w16cid:durableId="1371416626">
    <w:abstractNumId w:val="52"/>
  </w:num>
  <w:num w:numId="4" w16cid:durableId="1446579314">
    <w:abstractNumId w:val="27"/>
  </w:num>
  <w:num w:numId="5" w16cid:durableId="1296060717">
    <w:abstractNumId w:val="15"/>
  </w:num>
  <w:num w:numId="6" w16cid:durableId="1088428814">
    <w:abstractNumId w:val="19"/>
  </w:num>
  <w:num w:numId="7" w16cid:durableId="1806652864">
    <w:abstractNumId w:val="43"/>
  </w:num>
  <w:num w:numId="8" w16cid:durableId="1455565277">
    <w:abstractNumId w:val="5"/>
  </w:num>
  <w:num w:numId="9" w16cid:durableId="564023800">
    <w:abstractNumId w:val="29"/>
  </w:num>
  <w:num w:numId="10" w16cid:durableId="1595091469">
    <w:abstractNumId w:val="60"/>
  </w:num>
  <w:num w:numId="11" w16cid:durableId="474491096">
    <w:abstractNumId w:val="80"/>
  </w:num>
  <w:num w:numId="12" w16cid:durableId="1181433681">
    <w:abstractNumId w:val="0"/>
  </w:num>
  <w:num w:numId="13" w16cid:durableId="523593673">
    <w:abstractNumId w:val="34"/>
  </w:num>
  <w:num w:numId="14" w16cid:durableId="775750607">
    <w:abstractNumId w:val="68"/>
  </w:num>
  <w:num w:numId="15" w16cid:durableId="627081028">
    <w:abstractNumId w:val="66"/>
  </w:num>
  <w:num w:numId="16" w16cid:durableId="1475022357">
    <w:abstractNumId w:val="76"/>
  </w:num>
  <w:num w:numId="17" w16cid:durableId="1183477859">
    <w:abstractNumId w:val="55"/>
  </w:num>
  <w:num w:numId="18" w16cid:durableId="1358241651">
    <w:abstractNumId w:val="57"/>
  </w:num>
  <w:num w:numId="19" w16cid:durableId="379473686">
    <w:abstractNumId w:val="13"/>
  </w:num>
  <w:num w:numId="20" w16cid:durableId="1008094354">
    <w:abstractNumId w:val="63"/>
  </w:num>
  <w:num w:numId="21" w16cid:durableId="336466527">
    <w:abstractNumId w:val="85"/>
  </w:num>
  <w:num w:numId="22" w16cid:durableId="519856539">
    <w:abstractNumId w:val="87"/>
  </w:num>
  <w:num w:numId="23" w16cid:durableId="1004357672">
    <w:abstractNumId w:val="20"/>
  </w:num>
  <w:num w:numId="24" w16cid:durableId="1946039225">
    <w:abstractNumId w:val="21"/>
  </w:num>
  <w:num w:numId="25" w16cid:durableId="1995332472">
    <w:abstractNumId w:val="17"/>
  </w:num>
  <w:num w:numId="26" w16cid:durableId="1831099540">
    <w:abstractNumId w:val="10"/>
  </w:num>
  <w:num w:numId="27" w16cid:durableId="283853578">
    <w:abstractNumId w:val="53"/>
  </w:num>
  <w:num w:numId="28" w16cid:durableId="797530547">
    <w:abstractNumId w:val="48"/>
  </w:num>
  <w:num w:numId="29" w16cid:durableId="1977250639">
    <w:abstractNumId w:val="30"/>
  </w:num>
  <w:num w:numId="30" w16cid:durableId="683439597">
    <w:abstractNumId w:val="54"/>
  </w:num>
  <w:num w:numId="31" w16cid:durableId="1860315057">
    <w:abstractNumId w:val="32"/>
  </w:num>
  <w:num w:numId="32" w16cid:durableId="1425032388">
    <w:abstractNumId w:val="2"/>
  </w:num>
  <w:num w:numId="33" w16cid:durableId="2076932777">
    <w:abstractNumId w:val="49"/>
  </w:num>
  <w:num w:numId="34" w16cid:durableId="1447774649">
    <w:abstractNumId w:val="59"/>
  </w:num>
  <w:num w:numId="35" w16cid:durableId="1325939641">
    <w:abstractNumId w:val="88"/>
  </w:num>
  <w:num w:numId="36" w16cid:durableId="504394754">
    <w:abstractNumId w:val="38"/>
  </w:num>
  <w:num w:numId="37" w16cid:durableId="165363561">
    <w:abstractNumId w:val="74"/>
  </w:num>
  <w:num w:numId="38" w16cid:durableId="1338075752">
    <w:abstractNumId w:val="56"/>
  </w:num>
  <w:num w:numId="39" w16cid:durableId="1495797904">
    <w:abstractNumId w:val="44"/>
  </w:num>
  <w:num w:numId="40" w16cid:durableId="915242396">
    <w:abstractNumId w:val="69"/>
  </w:num>
  <w:num w:numId="41" w16cid:durableId="1089545026">
    <w:abstractNumId w:val="1"/>
  </w:num>
  <w:num w:numId="42" w16cid:durableId="479200959">
    <w:abstractNumId w:val="73"/>
  </w:num>
  <w:num w:numId="43" w16cid:durableId="1815559425">
    <w:abstractNumId w:val="35"/>
  </w:num>
  <w:num w:numId="44" w16cid:durableId="2081051095">
    <w:abstractNumId w:val="3"/>
  </w:num>
  <w:num w:numId="45" w16cid:durableId="969283971">
    <w:abstractNumId w:val="12"/>
  </w:num>
  <w:num w:numId="46" w16cid:durableId="1584102168">
    <w:abstractNumId w:val="58"/>
  </w:num>
  <w:num w:numId="47" w16cid:durableId="2075394694">
    <w:abstractNumId w:val="67"/>
  </w:num>
  <w:num w:numId="48" w16cid:durableId="1155147621">
    <w:abstractNumId w:val="42"/>
  </w:num>
  <w:num w:numId="49" w16cid:durableId="1748842596">
    <w:abstractNumId w:val="77"/>
  </w:num>
  <w:num w:numId="50" w16cid:durableId="231889098">
    <w:abstractNumId w:val="79"/>
  </w:num>
  <w:num w:numId="51" w16cid:durableId="388964059">
    <w:abstractNumId w:val="72"/>
  </w:num>
  <w:num w:numId="52" w16cid:durableId="1947811641">
    <w:abstractNumId w:val="18"/>
  </w:num>
  <w:num w:numId="53" w16cid:durableId="1539732948">
    <w:abstractNumId w:val="16"/>
  </w:num>
  <w:num w:numId="54" w16cid:durableId="388503678">
    <w:abstractNumId w:val="31"/>
  </w:num>
  <w:num w:numId="55" w16cid:durableId="479688969">
    <w:abstractNumId w:val="51"/>
  </w:num>
  <w:num w:numId="56" w16cid:durableId="16271908">
    <w:abstractNumId w:val="45"/>
  </w:num>
  <w:num w:numId="57" w16cid:durableId="2006586423">
    <w:abstractNumId w:val="9"/>
  </w:num>
  <w:num w:numId="58" w16cid:durableId="717361208">
    <w:abstractNumId w:val="62"/>
  </w:num>
  <w:num w:numId="59" w16cid:durableId="1098058466">
    <w:abstractNumId w:val="23"/>
  </w:num>
  <w:num w:numId="60" w16cid:durableId="1011302586">
    <w:abstractNumId w:val="7"/>
  </w:num>
  <w:num w:numId="61" w16cid:durableId="609313582">
    <w:abstractNumId w:val="70"/>
  </w:num>
  <w:num w:numId="62" w16cid:durableId="469054215">
    <w:abstractNumId w:val="46"/>
  </w:num>
  <w:num w:numId="63" w16cid:durableId="1728407421">
    <w:abstractNumId w:val="37"/>
  </w:num>
  <w:num w:numId="64" w16cid:durableId="1006977553">
    <w:abstractNumId w:val="11"/>
  </w:num>
  <w:num w:numId="65" w16cid:durableId="675036538">
    <w:abstractNumId w:val="82"/>
  </w:num>
  <w:num w:numId="66" w16cid:durableId="1675380941">
    <w:abstractNumId w:val="24"/>
  </w:num>
  <w:num w:numId="67" w16cid:durableId="1416395472">
    <w:abstractNumId w:val="22"/>
  </w:num>
  <w:num w:numId="68" w16cid:durableId="1319262354">
    <w:abstractNumId w:val="89"/>
  </w:num>
  <w:num w:numId="69" w16cid:durableId="1001934448">
    <w:abstractNumId w:val="64"/>
  </w:num>
  <w:num w:numId="70" w16cid:durableId="951591234">
    <w:abstractNumId w:val="25"/>
  </w:num>
  <w:num w:numId="71" w16cid:durableId="1993176515">
    <w:abstractNumId w:val="26"/>
  </w:num>
  <w:num w:numId="72" w16cid:durableId="1440023849">
    <w:abstractNumId w:val="81"/>
  </w:num>
  <w:num w:numId="73" w16cid:durableId="343097224">
    <w:abstractNumId w:val="4"/>
  </w:num>
  <w:num w:numId="74" w16cid:durableId="1544487922">
    <w:abstractNumId w:val="50"/>
  </w:num>
  <w:num w:numId="75" w16cid:durableId="1240599714">
    <w:abstractNumId w:val="39"/>
  </w:num>
  <w:num w:numId="76" w16cid:durableId="630523439">
    <w:abstractNumId w:val="83"/>
  </w:num>
  <w:num w:numId="77" w16cid:durableId="153568138">
    <w:abstractNumId w:val="47"/>
  </w:num>
  <w:num w:numId="78" w16cid:durableId="1591625250">
    <w:abstractNumId w:val="41"/>
  </w:num>
  <w:num w:numId="79" w16cid:durableId="1325206563">
    <w:abstractNumId w:val="36"/>
  </w:num>
  <w:num w:numId="80" w16cid:durableId="1602488750">
    <w:abstractNumId w:val="28"/>
  </w:num>
  <w:num w:numId="81" w16cid:durableId="1534535317">
    <w:abstractNumId w:val="61"/>
  </w:num>
  <w:num w:numId="82" w16cid:durableId="301161082">
    <w:abstractNumId w:val="14"/>
  </w:num>
  <w:num w:numId="83" w16cid:durableId="1040857906">
    <w:abstractNumId w:val="86"/>
  </w:num>
  <w:num w:numId="84" w16cid:durableId="184100206">
    <w:abstractNumId w:val="78"/>
  </w:num>
  <w:num w:numId="85" w16cid:durableId="1290548718">
    <w:abstractNumId w:val="84"/>
  </w:num>
  <w:num w:numId="86" w16cid:durableId="1293824360">
    <w:abstractNumId w:val="90"/>
  </w:num>
  <w:num w:numId="87" w16cid:durableId="281500579">
    <w:abstractNumId w:val="65"/>
  </w:num>
  <w:num w:numId="88" w16cid:durableId="1827551816">
    <w:abstractNumId w:val="75"/>
  </w:num>
  <w:num w:numId="89" w16cid:durableId="337082720">
    <w:abstractNumId w:val="40"/>
  </w:num>
  <w:num w:numId="90" w16cid:durableId="1703440105">
    <w:abstractNumId w:val="8"/>
  </w:num>
  <w:num w:numId="91" w16cid:durableId="630327554">
    <w:abstractNumId w:val="71"/>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if Alakbar">
    <w15:presenceInfo w15:providerId="Windows Live" w15:userId="d55201068f9f83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BE0"/>
    <w:rsid w:val="00000307"/>
    <w:rsid w:val="0000192F"/>
    <w:rsid w:val="0000247E"/>
    <w:rsid w:val="0000312E"/>
    <w:rsid w:val="00004696"/>
    <w:rsid w:val="00004C48"/>
    <w:rsid w:val="00004D98"/>
    <w:rsid w:val="000058BE"/>
    <w:rsid w:val="00006151"/>
    <w:rsid w:val="00007471"/>
    <w:rsid w:val="0000775C"/>
    <w:rsid w:val="00011883"/>
    <w:rsid w:val="00011F1A"/>
    <w:rsid w:val="000124FD"/>
    <w:rsid w:val="000129B4"/>
    <w:rsid w:val="00013E32"/>
    <w:rsid w:val="00014711"/>
    <w:rsid w:val="00014B0E"/>
    <w:rsid w:val="00017DE0"/>
    <w:rsid w:val="0002083D"/>
    <w:rsid w:val="00021D04"/>
    <w:rsid w:val="00021E3F"/>
    <w:rsid w:val="00022665"/>
    <w:rsid w:val="00024325"/>
    <w:rsid w:val="0002551D"/>
    <w:rsid w:val="00025FA0"/>
    <w:rsid w:val="00027198"/>
    <w:rsid w:val="0002778D"/>
    <w:rsid w:val="000302AA"/>
    <w:rsid w:val="00031B6F"/>
    <w:rsid w:val="00032531"/>
    <w:rsid w:val="00032CEC"/>
    <w:rsid w:val="00033D33"/>
    <w:rsid w:val="00033ECA"/>
    <w:rsid w:val="0003467F"/>
    <w:rsid w:val="000354BD"/>
    <w:rsid w:val="00035943"/>
    <w:rsid w:val="00035B4F"/>
    <w:rsid w:val="00035E11"/>
    <w:rsid w:val="000360A8"/>
    <w:rsid w:val="000361A5"/>
    <w:rsid w:val="00040648"/>
    <w:rsid w:val="0004285F"/>
    <w:rsid w:val="00042B6B"/>
    <w:rsid w:val="000434F4"/>
    <w:rsid w:val="000447A8"/>
    <w:rsid w:val="000449FA"/>
    <w:rsid w:val="00046165"/>
    <w:rsid w:val="0004673A"/>
    <w:rsid w:val="00046B54"/>
    <w:rsid w:val="00047F1C"/>
    <w:rsid w:val="00050D7E"/>
    <w:rsid w:val="00051251"/>
    <w:rsid w:val="000512FD"/>
    <w:rsid w:val="000516E2"/>
    <w:rsid w:val="0005195C"/>
    <w:rsid w:val="0005241C"/>
    <w:rsid w:val="00052F6B"/>
    <w:rsid w:val="0005363B"/>
    <w:rsid w:val="000537AE"/>
    <w:rsid w:val="00054377"/>
    <w:rsid w:val="00054DC1"/>
    <w:rsid w:val="0005555D"/>
    <w:rsid w:val="00055894"/>
    <w:rsid w:val="00056B33"/>
    <w:rsid w:val="00056EC1"/>
    <w:rsid w:val="00061641"/>
    <w:rsid w:val="00061BAF"/>
    <w:rsid w:val="00062110"/>
    <w:rsid w:val="00063DFB"/>
    <w:rsid w:val="00064A98"/>
    <w:rsid w:val="00065C18"/>
    <w:rsid w:val="00065CAF"/>
    <w:rsid w:val="000667E4"/>
    <w:rsid w:val="000669B9"/>
    <w:rsid w:val="00066DE1"/>
    <w:rsid w:val="0006765F"/>
    <w:rsid w:val="00067C45"/>
    <w:rsid w:val="00067CCF"/>
    <w:rsid w:val="00067FE5"/>
    <w:rsid w:val="00070A75"/>
    <w:rsid w:val="0007134F"/>
    <w:rsid w:val="00071C76"/>
    <w:rsid w:val="00071CB3"/>
    <w:rsid w:val="0007386B"/>
    <w:rsid w:val="000750B2"/>
    <w:rsid w:val="00076194"/>
    <w:rsid w:val="000774E2"/>
    <w:rsid w:val="0007792B"/>
    <w:rsid w:val="00080039"/>
    <w:rsid w:val="0008102B"/>
    <w:rsid w:val="00081260"/>
    <w:rsid w:val="00081B5C"/>
    <w:rsid w:val="00081CAE"/>
    <w:rsid w:val="000820C9"/>
    <w:rsid w:val="00083AE5"/>
    <w:rsid w:val="00085419"/>
    <w:rsid w:val="000861C1"/>
    <w:rsid w:val="00087FC4"/>
    <w:rsid w:val="00090213"/>
    <w:rsid w:val="00090489"/>
    <w:rsid w:val="000906D7"/>
    <w:rsid w:val="00091094"/>
    <w:rsid w:val="00092244"/>
    <w:rsid w:val="00092E0A"/>
    <w:rsid w:val="00093A41"/>
    <w:rsid w:val="00093CF7"/>
    <w:rsid w:val="00094028"/>
    <w:rsid w:val="000946C7"/>
    <w:rsid w:val="00094EF0"/>
    <w:rsid w:val="00094F29"/>
    <w:rsid w:val="00095C34"/>
    <w:rsid w:val="0009602D"/>
    <w:rsid w:val="00096E9E"/>
    <w:rsid w:val="000A103F"/>
    <w:rsid w:val="000A11D6"/>
    <w:rsid w:val="000A1C55"/>
    <w:rsid w:val="000A2667"/>
    <w:rsid w:val="000A2D82"/>
    <w:rsid w:val="000A3A88"/>
    <w:rsid w:val="000A3DAB"/>
    <w:rsid w:val="000A5B44"/>
    <w:rsid w:val="000B0BA4"/>
    <w:rsid w:val="000B32BF"/>
    <w:rsid w:val="000B5056"/>
    <w:rsid w:val="000B5310"/>
    <w:rsid w:val="000B53C6"/>
    <w:rsid w:val="000B629A"/>
    <w:rsid w:val="000B6744"/>
    <w:rsid w:val="000B724E"/>
    <w:rsid w:val="000B7D1F"/>
    <w:rsid w:val="000C0034"/>
    <w:rsid w:val="000C2F55"/>
    <w:rsid w:val="000C376A"/>
    <w:rsid w:val="000C54DE"/>
    <w:rsid w:val="000C5576"/>
    <w:rsid w:val="000C5DFC"/>
    <w:rsid w:val="000D024E"/>
    <w:rsid w:val="000D090A"/>
    <w:rsid w:val="000D10FD"/>
    <w:rsid w:val="000D12D3"/>
    <w:rsid w:val="000D185F"/>
    <w:rsid w:val="000D1ADC"/>
    <w:rsid w:val="000D3FEB"/>
    <w:rsid w:val="000D5E99"/>
    <w:rsid w:val="000D6EE0"/>
    <w:rsid w:val="000D739F"/>
    <w:rsid w:val="000D7D51"/>
    <w:rsid w:val="000D7DEB"/>
    <w:rsid w:val="000E1978"/>
    <w:rsid w:val="000E1FF7"/>
    <w:rsid w:val="000E2472"/>
    <w:rsid w:val="000E28F4"/>
    <w:rsid w:val="000E36DB"/>
    <w:rsid w:val="000E3DB5"/>
    <w:rsid w:val="000E3E35"/>
    <w:rsid w:val="000E5BDE"/>
    <w:rsid w:val="000E71A4"/>
    <w:rsid w:val="000F0050"/>
    <w:rsid w:val="000F0B7B"/>
    <w:rsid w:val="000F126F"/>
    <w:rsid w:val="000F1383"/>
    <w:rsid w:val="000F1A05"/>
    <w:rsid w:val="000F30BF"/>
    <w:rsid w:val="000F5DDB"/>
    <w:rsid w:val="000F5F44"/>
    <w:rsid w:val="000F6001"/>
    <w:rsid w:val="000F62C4"/>
    <w:rsid w:val="0010140E"/>
    <w:rsid w:val="00101CB0"/>
    <w:rsid w:val="00102838"/>
    <w:rsid w:val="00102C03"/>
    <w:rsid w:val="00102E39"/>
    <w:rsid w:val="00103302"/>
    <w:rsid w:val="001033EF"/>
    <w:rsid w:val="0010391A"/>
    <w:rsid w:val="00104554"/>
    <w:rsid w:val="001050E4"/>
    <w:rsid w:val="001054A9"/>
    <w:rsid w:val="00105534"/>
    <w:rsid w:val="00105594"/>
    <w:rsid w:val="00106F52"/>
    <w:rsid w:val="001072A2"/>
    <w:rsid w:val="00107337"/>
    <w:rsid w:val="00107AD5"/>
    <w:rsid w:val="001106DB"/>
    <w:rsid w:val="001107DD"/>
    <w:rsid w:val="00111A22"/>
    <w:rsid w:val="001121C0"/>
    <w:rsid w:val="00112C87"/>
    <w:rsid w:val="00113957"/>
    <w:rsid w:val="001144F2"/>
    <w:rsid w:val="00114B00"/>
    <w:rsid w:val="001156AD"/>
    <w:rsid w:val="00115849"/>
    <w:rsid w:val="00116C40"/>
    <w:rsid w:val="00116F68"/>
    <w:rsid w:val="001174D6"/>
    <w:rsid w:val="00117FA3"/>
    <w:rsid w:val="001202C4"/>
    <w:rsid w:val="001208BC"/>
    <w:rsid w:val="00120B09"/>
    <w:rsid w:val="0012196A"/>
    <w:rsid w:val="00121B74"/>
    <w:rsid w:val="00124739"/>
    <w:rsid w:val="00126AC9"/>
    <w:rsid w:val="00127798"/>
    <w:rsid w:val="001312A7"/>
    <w:rsid w:val="0013239D"/>
    <w:rsid w:val="00132A59"/>
    <w:rsid w:val="00132C9D"/>
    <w:rsid w:val="001338B5"/>
    <w:rsid w:val="00134E92"/>
    <w:rsid w:val="00135138"/>
    <w:rsid w:val="00135404"/>
    <w:rsid w:val="00136F5F"/>
    <w:rsid w:val="0014052E"/>
    <w:rsid w:val="00140F69"/>
    <w:rsid w:val="001411D7"/>
    <w:rsid w:val="00142769"/>
    <w:rsid w:val="0014400F"/>
    <w:rsid w:val="00144753"/>
    <w:rsid w:val="0014538E"/>
    <w:rsid w:val="0014638E"/>
    <w:rsid w:val="00146638"/>
    <w:rsid w:val="00146A54"/>
    <w:rsid w:val="00146DE3"/>
    <w:rsid w:val="001474B2"/>
    <w:rsid w:val="00150615"/>
    <w:rsid w:val="00150A01"/>
    <w:rsid w:val="00150DEC"/>
    <w:rsid w:val="00151739"/>
    <w:rsid w:val="001522B3"/>
    <w:rsid w:val="00153A19"/>
    <w:rsid w:val="0015403A"/>
    <w:rsid w:val="001543C0"/>
    <w:rsid w:val="00155FCD"/>
    <w:rsid w:val="001571A7"/>
    <w:rsid w:val="001579AA"/>
    <w:rsid w:val="00157B7C"/>
    <w:rsid w:val="001605B5"/>
    <w:rsid w:val="001612EE"/>
    <w:rsid w:val="00161740"/>
    <w:rsid w:val="00161A6E"/>
    <w:rsid w:val="0016276C"/>
    <w:rsid w:val="00162B7D"/>
    <w:rsid w:val="001631AE"/>
    <w:rsid w:val="00166F92"/>
    <w:rsid w:val="00167F38"/>
    <w:rsid w:val="001706F7"/>
    <w:rsid w:val="00172089"/>
    <w:rsid w:val="0017216A"/>
    <w:rsid w:val="001731E8"/>
    <w:rsid w:val="001745E3"/>
    <w:rsid w:val="00174DB5"/>
    <w:rsid w:val="0017523A"/>
    <w:rsid w:val="00175656"/>
    <w:rsid w:val="0017566E"/>
    <w:rsid w:val="00175D82"/>
    <w:rsid w:val="00181297"/>
    <w:rsid w:val="00181673"/>
    <w:rsid w:val="00181F55"/>
    <w:rsid w:val="00183628"/>
    <w:rsid w:val="00183B94"/>
    <w:rsid w:val="00183C08"/>
    <w:rsid w:val="00183CBA"/>
    <w:rsid w:val="001846A1"/>
    <w:rsid w:val="00185351"/>
    <w:rsid w:val="00185B3D"/>
    <w:rsid w:val="00186D53"/>
    <w:rsid w:val="00187C91"/>
    <w:rsid w:val="0019043C"/>
    <w:rsid w:val="00190B1F"/>
    <w:rsid w:val="001913A4"/>
    <w:rsid w:val="00191697"/>
    <w:rsid w:val="001918C8"/>
    <w:rsid w:val="0019299F"/>
    <w:rsid w:val="00193BBA"/>
    <w:rsid w:val="00193EF5"/>
    <w:rsid w:val="00194B10"/>
    <w:rsid w:val="0019531D"/>
    <w:rsid w:val="00196AD7"/>
    <w:rsid w:val="001A2102"/>
    <w:rsid w:val="001A2AB0"/>
    <w:rsid w:val="001A3448"/>
    <w:rsid w:val="001A34DB"/>
    <w:rsid w:val="001A3CCB"/>
    <w:rsid w:val="001A44CA"/>
    <w:rsid w:val="001A530F"/>
    <w:rsid w:val="001A75BC"/>
    <w:rsid w:val="001A7670"/>
    <w:rsid w:val="001A76EB"/>
    <w:rsid w:val="001A7A8F"/>
    <w:rsid w:val="001B37E9"/>
    <w:rsid w:val="001B38D1"/>
    <w:rsid w:val="001B40A1"/>
    <w:rsid w:val="001B43DA"/>
    <w:rsid w:val="001B440C"/>
    <w:rsid w:val="001B72D0"/>
    <w:rsid w:val="001B7EC7"/>
    <w:rsid w:val="001C0AB4"/>
    <w:rsid w:val="001C1253"/>
    <w:rsid w:val="001C1B9D"/>
    <w:rsid w:val="001C282D"/>
    <w:rsid w:val="001C28B8"/>
    <w:rsid w:val="001C3F62"/>
    <w:rsid w:val="001C44DA"/>
    <w:rsid w:val="001C4CDE"/>
    <w:rsid w:val="001C52B6"/>
    <w:rsid w:val="001C56A4"/>
    <w:rsid w:val="001C5A2E"/>
    <w:rsid w:val="001C7056"/>
    <w:rsid w:val="001C772C"/>
    <w:rsid w:val="001D151C"/>
    <w:rsid w:val="001D2549"/>
    <w:rsid w:val="001D3993"/>
    <w:rsid w:val="001D4C35"/>
    <w:rsid w:val="001D4EA7"/>
    <w:rsid w:val="001D61D4"/>
    <w:rsid w:val="001D775B"/>
    <w:rsid w:val="001D7DE0"/>
    <w:rsid w:val="001E046C"/>
    <w:rsid w:val="001E0C11"/>
    <w:rsid w:val="001E1A0D"/>
    <w:rsid w:val="001E3926"/>
    <w:rsid w:val="001E4E14"/>
    <w:rsid w:val="001E6838"/>
    <w:rsid w:val="001E68F7"/>
    <w:rsid w:val="001E7B8D"/>
    <w:rsid w:val="001F1A67"/>
    <w:rsid w:val="001F2CBD"/>
    <w:rsid w:val="001F4133"/>
    <w:rsid w:val="001F4F42"/>
    <w:rsid w:val="001F5A7D"/>
    <w:rsid w:val="001F6728"/>
    <w:rsid w:val="001F7E0C"/>
    <w:rsid w:val="002004EF"/>
    <w:rsid w:val="00201531"/>
    <w:rsid w:val="00202079"/>
    <w:rsid w:val="002037A1"/>
    <w:rsid w:val="00204CD6"/>
    <w:rsid w:val="00205DC8"/>
    <w:rsid w:val="00210504"/>
    <w:rsid w:val="002110B5"/>
    <w:rsid w:val="00211ED0"/>
    <w:rsid w:val="00212935"/>
    <w:rsid w:val="00212DA0"/>
    <w:rsid w:val="0021477B"/>
    <w:rsid w:val="00214E22"/>
    <w:rsid w:val="00214EFA"/>
    <w:rsid w:val="002155FA"/>
    <w:rsid w:val="0021584C"/>
    <w:rsid w:val="00217A30"/>
    <w:rsid w:val="002206C4"/>
    <w:rsid w:val="00220845"/>
    <w:rsid w:val="00221309"/>
    <w:rsid w:val="00221B2F"/>
    <w:rsid w:val="00221C7C"/>
    <w:rsid w:val="00224D9E"/>
    <w:rsid w:val="00225D66"/>
    <w:rsid w:val="00226435"/>
    <w:rsid w:val="00226542"/>
    <w:rsid w:val="002265EF"/>
    <w:rsid w:val="00226882"/>
    <w:rsid w:val="00227330"/>
    <w:rsid w:val="002275EF"/>
    <w:rsid w:val="00227D1B"/>
    <w:rsid w:val="00230F77"/>
    <w:rsid w:val="00230FD5"/>
    <w:rsid w:val="0023256A"/>
    <w:rsid w:val="00233793"/>
    <w:rsid w:val="002352B5"/>
    <w:rsid w:val="00235D72"/>
    <w:rsid w:val="002363CD"/>
    <w:rsid w:val="002376A3"/>
    <w:rsid w:val="002405AD"/>
    <w:rsid w:val="002425E9"/>
    <w:rsid w:val="00242996"/>
    <w:rsid w:val="002438EC"/>
    <w:rsid w:val="00243A08"/>
    <w:rsid w:val="00243E94"/>
    <w:rsid w:val="0024591F"/>
    <w:rsid w:val="0024622F"/>
    <w:rsid w:val="002467EC"/>
    <w:rsid w:val="00247082"/>
    <w:rsid w:val="00250036"/>
    <w:rsid w:val="002506DD"/>
    <w:rsid w:val="00250B0A"/>
    <w:rsid w:val="00251552"/>
    <w:rsid w:val="002551AF"/>
    <w:rsid w:val="002571DF"/>
    <w:rsid w:val="00257A4E"/>
    <w:rsid w:val="00257DEB"/>
    <w:rsid w:val="00261F38"/>
    <w:rsid w:val="00263A75"/>
    <w:rsid w:val="00265683"/>
    <w:rsid w:val="00265C9F"/>
    <w:rsid w:val="00265E44"/>
    <w:rsid w:val="002707B4"/>
    <w:rsid w:val="00270DE3"/>
    <w:rsid w:val="002716D2"/>
    <w:rsid w:val="002727C9"/>
    <w:rsid w:val="00272CAD"/>
    <w:rsid w:val="002730E1"/>
    <w:rsid w:val="002737F1"/>
    <w:rsid w:val="00274038"/>
    <w:rsid w:val="0027406B"/>
    <w:rsid w:val="00275303"/>
    <w:rsid w:val="00275571"/>
    <w:rsid w:val="00275948"/>
    <w:rsid w:val="00275C9C"/>
    <w:rsid w:val="00276395"/>
    <w:rsid w:val="002766E5"/>
    <w:rsid w:val="0027717E"/>
    <w:rsid w:val="00277622"/>
    <w:rsid w:val="00280575"/>
    <w:rsid w:val="00281DE8"/>
    <w:rsid w:val="00282A81"/>
    <w:rsid w:val="00282C40"/>
    <w:rsid w:val="00283518"/>
    <w:rsid w:val="002836B5"/>
    <w:rsid w:val="00283954"/>
    <w:rsid w:val="002840D0"/>
    <w:rsid w:val="00284DB4"/>
    <w:rsid w:val="002851C5"/>
    <w:rsid w:val="002851D2"/>
    <w:rsid w:val="00285D23"/>
    <w:rsid w:val="00286418"/>
    <w:rsid w:val="002867D5"/>
    <w:rsid w:val="00287372"/>
    <w:rsid w:val="0028795C"/>
    <w:rsid w:val="00287AE5"/>
    <w:rsid w:val="00290001"/>
    <w:rsid w:val="00291FF0"/>
    <w:rsid w:val="00292132"/>
    <w:rsid w:val="00292CDF"/>
    <w:rsid w:val="00292E3B"/>
    <w:rsid w:val="002932B3"/>
    <w:rsid w:val="00293ED3"/>
    <w:rsid w:val="00293FC7"/>
    <w:rsid w:val="00295619"/>
    <w:rsid w:val="002A0AD6"/>
    <w:rsid w:val="002A119F"/>
    <w:rsid w:val="002A2A4D"/>
    <w:rsid w:val="002A2D24"/>
    <w:rsid w:val="002A2DE7"/>
    <w:rsid w:val="002A37D0"/>
    <w:rsid w:val="002A3EBB"/>
    <w:rsid w:val="002A4A45"/>
    <w:rsid w:val="002A4A5B"/>
    <w:rsid w:val="002A51EE"/>
    <w:rsid w:val="002A5264"/>
    <w:rsid w:val="002A5805"/>
    <w:rsid w:val="002A5861"/>
    <w:rsid w:val="002A6420"/>
    <w:rsid w:val="002A64EB"/>
    <w:rsid w:val="002A6A51"/>
    <w:rsid w:val="002A7291"/>
    <w:rsid w:val="002A72A1"/>
    <w:rsid w:val="002B1476"/>
    <w:rsid w:val="002B1619"/>
    <w:rsid w:val="002B1844"/>
    <w:rsid w:val="002B1EED"/>
    <w:rsid w:val="002B2351"/>
    <w:rsid w:val="002B2A71"/>
    <w:rsid w:val="002B2BDE"/>
    <w:rsid w:val="002B2C09"/>
    <w:rsid w:val="002B3540"/>
    <w:rsid w:val="002B476F"/>
    <w:rsid w:val="002B5106"/>
    <w:rsid w:val="002B5D9E"/>
    <w:rsid w:val="002B5F05"/>
    <w:rsid w:val="002B7502"/>
    <w:rsid w:val="002B76AB"/>
    <w:rsid w:val="002C0254"/>
    <w:rsid w:val="002C2D1B"/>
    <w:rsid w:val="002C2E55"/>
    <w:rsid w:val="002C3687"/>
    <w:rsid w:val="002C4356"/>
    <w:rsid w:val="002C43EE"/>
    <w:rsid w:val="002C61EA"/>
    <w:rsid w:val="002C6BF4"/>
    <w:rsid w:val="002C6DA3"/>
    <w:rsid w:val="002D0936"/>
    <w:rsid w:val="002D1214"/>
    <w:rsid w:val="002D2014"/>
    <w:rsid w:val="002D29EC"/>
    <w:rsid w:val="002D31EF"/>
    <w:rsid w:val="002D3A08"/>
    <w:rsid w:val="002D48AE"/>
    <w:rsid w:val="002D605D"/>
    <w:rsid w:val="002E006A"/>
    <w:rsid w:val="002E0512"/>
    <w:rsid w:val="002E08D0"/>
    <w:rsid w:val="002E0AD6"/>
    <w:rsid w:val="002E197C"/>
    <w:rsid w:val="002E2F05"/>
    <w:rsid w:val="002E3FD6"/>
    <w:rsid w:val="002E4806"/>
    <w:rsid w:val="002E4874"/>
    <w:rsid w:val="002E4B36"/>
    <w:rsid w:val="002E6E43"/>
    <w:rsid w:val="002F0BAA"/>
    <w:rsid w:val="002F0CC6"/>
    <w:rsid w:val="002F0EBA"/>
    <w:rsid w:val="002F1807"/>
    <w:rsid w:val="002F1D59"/>
    <w:rsid w:val="002F221B"/>
    <w:rsid w:val="002F2B77"/>
    <w:rsid w:val="002F3AE1"/>
    <w:rsid w:val="002F403E"/>
    <w:rsid w:val="002F4903"/>
    <w:rsid w:val="002F4D41"/>
    <w:rsid w:val="002F5B31"/>
    <w:rsid w:val="002F715F"/>
    <w:rsid w:val="002F795C"/>
    <w:rsid w:val="002F7FF1"/>
    <w:rsid w:val="00300D0A"/>
    <w:rsid w:val="0030169D"/>
    <w:rsid w:val="00301FB2"/>
    <w:rsid w:val="0030278A"/>
    <w:rsid w:val="00302D2A"/>
    <w:rsid w:val="00304BB2"/>
    <w:rsid w:val="00305073"/>
    <w:rsid w:val="00305F9D"/>
    <w:rsid w:val="00306650"/>
    <w:rsid w:val="00306A72"/>
    <w:rsid w:val="00307C84"/>
    <w:rsid w:val="0031182E"/>
    <w:rsid w:val="00312815"/>
    <w:rsid w:val="00313DFD"/>
    <w:rsid w:val="00316200"/>
    <w:rsid w:val="00316631"/>
    <w:rsid w:val="00317B05"/>
    <w:rsid w:val="00317E32"/>
    <w:rsid w:val="00321430"/>
    <w:rsid w:val="00321DE2"/>
    <w:rsid w:val="0032211C"/>
    <w:rsid w:val="00322177"/>
    <w:rsid w:val="00322A44"/>
    <w:rsid w:val="00322C02"/>
    <w:rsid w:val="0032359D"/>
    <w:rsid w:val="00323E8A"/>
    <w:rsid w:val="00324B39"/>
    <w:rsid w:val="00324D5A"/>
    <w:rsid w:val="00324EA0"/>
    <w:rsid w:val="00324F21"/>
    <w:rsid w:val="00326791"/>
    <w:rsid w:val="00326C80"/>
    <w:rsid w:val="00326DF1"/>
    <w:rsid w:val="00327B27"/>
    <w:rsid w:val="003305AD"/>
    <w:rsid w:val="00330DD9"/>
    <w:rsid w:val="00330E41"/>
    <w:rsid w:val="003324F5"/>
    <w:rsid w:val="003326F8"/>
    <w:rsid w:val="00332E5C"/>
    <w:rsid w:val="00333E92"/>
    <w:rsid w:val="00334B76"/>
    <w:rsid w:val="00335745"/>
    <w:rsid w:val="00335A09"/>
    <w:rsid w:val="00335CAD"/>
    <w:rsid w:val="00336CC6"/>
    <w:rsid w:val="0033777F"/>
    <w:rsid w:val="00337EE0"/>
    <w:rsid w:val="003405C2"/>
    <w:rsid w:val="00340B99"/>
    <w:rsid w:val="0034139E"/>
    <w:rsid w:val="003426AA"/>
    <w:rsid w:val="00342C57"/>
    <w:rsid w:val="003432D3"/>
    <w:rsid w:val="00343EAD"/>
    <w:rsid w:val="00344C09"/>
    <w:rsid w:val="0034610F"/>
    <w:rsid w:val="00346352"/>
    <w:rsid w:val="00346B03"/>
    <w:rsid w:val="00346DAF"/>
    <w:rsid w:val="00350505"/>
    <w:rsid w:val="003507D9"/>
    <w:rsid w:val="00350C25"/>
    <w:rsid w:val="00351641"/>
    <w:rsid w:val="00352134"/>
    <w:rsid w:val="0035239F"/>
    <w:rsid w:val="00352803"/>
    <w:rsid w:val="003540FE"/>
    <w:rsid w:val="00354251"/>
    <w:rsid w:val="003548AE"/>
    <w:rsid w:val="00354A60"/>
    <w:rsid w:val="003559A4"/>
    <w:rsid w:val="00356C07"/>
    <w:rsid w:val="00357E53"/>
    <w:rsid w:val="0036273B"/>
    <w:rsid w:val="00362F71"/>
    <w:rsid w:val="00363420"/>
    <w:rsid w:val="003635A0"/>
    <w:rsid w:val="00363C13"/>
    <w:rsid w:val="00365330"/>
    <w:rsid w:val="003655FB"/>
    <w:rsid w:val="0036626F"/>
    <w:rsid w:val="00367934"/>
    <w:rsid w:val="00370D58"/>
    <w:rsid w:val="00370F8A"/>
    <w:rsid w:val="00371979"/>
    <w:rsid w:val="003723E7"/>
    <w:rsid w:val="003724E1"/>
    <w:rsid w:val="00372C30"/>
    <w:rsid w:val="00373943"/>
    <w:rsid w:val="0037445F"/>
    <w:rsid w:val="00374548"/>
    <w:rsid w:val="003746EA"/>
    <w:rsid w:val="00375519"/>
    <w:rsid w:val="0037612E"/>
    <w:rsid w:val="00377F3D"/>
    <w:rsid w:val="003801F4"/>
    <w:rsid w:val="0038245F"/>
    <w:rsid w:val="00382539"/>
    <w:rsid w:val="00382CE9"/>
    <w:rsid w:val="003838D4"/>
    <w:rsid w:val="003852A1"/>
    <w:rsid w:val="00385726"/>
    <w:rsid w:val="00385739"/>
    <w:rsid w:val="003857B0"/>
    <w:rsid w:val="00386C19"/>
    <w:rsid w:val="0038753C"/>
    <w:rsid w:val="00387832"/>
    <w:rsid w:val="00390D4E"/>
    <w:rsid w:val="003915F4"/>
    <w:rsid w:val="003918C8"/>
    <w:rsid w:val="00392611"/>
    <w:rsid w:val="00392616"/>
    <w:rsid w:val="00392CE9"/>
    <w:rsid w:val="00394B79"/>
    <w:rsid w:val="0039553C"/>
    <w:rsid w:val="003969FC"/>
    <w:rsid w:val="00396B7D"/>
    <w:rsid w:val="003A09DF"/>
    <w:rsid w:val="003A0D2C"/>
    <w:rsid w:val="003A0DC6"/>
    <w:rsid w:val="003A142A"/>
    <w:rsid w:val="003A1D02"/>
    <w:rsid w:val="003A223E"/>
    <w:rsid w:val="003A3F04"/>
    <w:rsid w:val="003A44CE"/>
    <w:rsid w:val="003A46FD"/>
    <w:rsid w:val="003A6103"/>
    <w:rsid w:val="003A6185"/>
    <w:rsid w:val="003A7B95"/>
    <w:rsid w:val="003B0605"/>
    <w:rsid w:val="003B1A07"/>
    <w:rsid w:val="003B1DF8"/>
    <w:rsid w:val="003B1FA5"/>
    <w:rsid w:val="003B210F"/>
    <w:rsid w:val="003B390C"/>
    <w:rsid w:val="003B3FC9"/>
    <w:rsid w:val="003B5D32"/>
    <w:rsid w:val="003B6A19"/>
    <w:rsid w:val="003B7443"/>
    <w:rsid w:val="003B7FCA"/>
    <w:rsid w:val="003C0FCF"/>
    <w:rsid w:val="003C101D"/>
    <w:rsid w:val="003C3FB1"/>
    <w:rsid w:val="003C62FB"/>
    <w:rsid w:val="003D2802"/>
    <w:rsid w:val="003D2C6F"/>
    <w:rsid w:val="003D6037"/>
    <w:rsid w:val="003D6088"/>
    <w:rsid w:val="003D7936"/>
    <w:rsid w:val="003E12BE"/>
    <w:rsid w:val="003E216E"/>
    <w:rsid w:val="003E3A99"/>
    <w:rsid w:val="003E5C86"/>
    <w:rsid w:val="003E742C"/>
    <w:rsid w:val="003F1D18"/>
    <w:rsid w:val="003F2888"/>
    <w:rsid w:val="003F2C97"/>
    <w:rsid w:val="003F3225"/>
    <w:rsid w:val="003F3430"/>
    <w:rsid w:val="003F3F10"/>
    <w:rsid w:val="003F4A5F"/>
    <w:rsid w:val="003F5C77"/>
    <w:rsid w:val="003F6100"/>
    <w:rsid w:val="003F6483"/>
    <w:rsid w:val="003F65EC"/>
    <w:rsid w:val="003F69B0"/>
    <w:rsid w:val="0040119E"/>
    <w:rsid w:val="004017FF"/>
    <w:rsid w:val="00401867"/>
    <w:rsid w:val="004019D2"/>
    <w:rsid w:val="004020AD"/>
    <w:rsid w:val="004032BE"/>
    <w:rsid w:val="00403E48"/>
    <w:rsid w:val="00403F03"/>
    <w:rsid w:val="0040402D"/>
    <w:rsid w:val="00406B1F"/>
    <w:rsid w:val="00406CD2"/>
    <w:rsid w:val="00406D6F"/>
    <w:rsid w:val="0040749B"/>
    <w:rsid w:val="00407B0B"/>
    <w:rsid w:val="0041006F"/>
    <w:rsid w:val="00410269"/>
    <w:rsid w:val="00410C37"/>
    <w:rsid w:val="00411133"/>
    <w:rsid w:val="00411890"/>
    <w:rsid w:val="00411978"/>
    <w:rsid w:val="00411AD6"/>
    <w:rsid w:val="00413EAB"/>
    <w:rsid w:val="00414284"/>
    <w:rsid w:val="00414E60"/>
    <w:rsid w:val="004154DB"/>
    <w:rsid w:val="00415799"/>
    <w:rsid w:val="00416F91"/>
    <w:rsid w:val="004200B7"/>
    <w:rsid w:val="004201B6"/>
    <w:rsid w:val="00420B17"/>
    <w:rsid w:val="00423A52"/>
    <w:rsid w:val="0042427E"/>
    <w:rsid w:val="00425973"/>
    <w:rsid w:val="00426303"/>
    <w:rsid w:val="00426673"/>
    <w:rsid w:val="004304A0"/>
    <w:rsid w:val="00431FD5"/>
    <w:rsid w:val="00432A92"/>
    <w:rsid w:val="00433CC4"/>
    <w:rsid w:val="0043475E"/>
    <w:rsid w:val="004347DC"/>
    <w:rsid w:val="00435FFF"/>
    <w:rsid w:val="004375D1"/>
    <w:rsid w:val="00437930"/>
    <w:rsid w:val="00437C37"/>
    <w:rsid w:val="00440673"/>
    <w:rsid w:val="00440D36"/>
    <w:rsid w:val="004426E4"/>
    <w:rsid w:val="00442CF8"/>
    <w:rsid w:val="004444D9"/>
    <w:rsid w:val="00444B2E"/>
    <w:rsid w:val="00445F33"/>
    <w:rsid w:val="004467AA"/>
    <w:rsid w:val="0044695A"/>
    <w:rsid w:val="00447CB2"/>
    <w:rsid w:val="00447DFB"/>
    <w:rsid w:val="00450233"/>
    <w:rsid w:val="004505AA"/>
    <w:rsid w:val="00450A11"/>
    <w:rsid w:val="00450B7B"/>
    <w:rsid w:val="004517D7"/>
    <w:rsid w:val="00452513"/>
    <w:rsid w:val="00452AE7"/>
    <w:rsid w:val="00452ED9"/>
    <w:rsid w:val="00453774"/>
    <w:rsid w:val="004546F4"/>
    <w:rsid w:val="00454D4E"/>
    <w:rsid w:val="00454E1B"/>
    <w:rsid w:val="0045532B"/>
    <w:rsid w:val="0045728C"/>
    <w:rsid w:val="00460B6F"/>
    <w:rsid w:val="00461267"/>
    <w:rsid w:val="00462646"/>
    <w:rsid w:val="00463151"/>
    <w:rsid w:val="0046321E"/>
    <w:rsid w:val="0046346E"/>
    <w:rsid w:val="0046364E"/>
    <w:rsid w:val="0046383B"/>
    <w:rsid w:val="0046488F"/>
    <w:rsid w:val="00464E5D"/>
    <w:rsid w:val="00464E6F"/>
    <w:rsid w:val="00467205"/>
    <w:rsid w:val="00470987"/>
    <w:rsid w:val="00470AEB"/>
    <w:rsid w:val="00470F4B"/>
    <w:rsid w:val="004721E5"/>
    <w:rsid w:val="004736E2"/>
    <w:rsid w:val="0047588C"/>
    <w:rsid w:val="00475A3B"/>
    <w:rsid w:val="00475EA6"/>
    <w:rsid w:val="00476E56"/>
    <w:rsid w:val="004800E0"/>
    <w:rsid w:val="0048122B"/>
    <w:rsid w:val="00481320"/>
    <w:rsid w:val="00481829"/>
    <w:rsid w:val="004818F5"/>
    <w:rsid w:val="00481BDF"/>
    <w:rsid w:val="00481D3B"/>
    <w:rsid w:val="004827E2"/>
    <w:rsid w:val="00483EBE"/>
    <w:rsid w:val="004841CE"/>
    <w:rsid w:val="004843FE"/>
    <w:rsid w:val="004844E2"/>
    <w:rsid w:val="004864A4"/>
    <w:rsid w:val="0048674A"/>
    <w:rsid w:val="00486F68"/>
    <w:rsid w:val="00491187"/>
    <w:rsid w:val="004920C6"/>
    <w:rsid w:val="00492481"/>
    <w:rsid w:val="00492880"/>
    <w:rsid w:val="004935D2"/>
    <w:rsid w:val="00493A68"/>
    <w:rsid w:val="00493CDB"/>
    <w:rsid w:val="00494237"/>
    <w:rsid w:val="0049473B"/>
    <w:rsid w:val="0049525A"/>
    <w:rsid w:val="004958F5"/>
    <w:rsid w:val="00495977"/>
    <w:rsid w:val="00496674"/>
    <w:rsid w:val="00496CEE"/>
    <w:rsid w:val="00497B6C"/>
    <w:rsid w:val="004A0945"/>
    <w:rsid w:val="004A207F"/>
    <w:rsid w:val="004A22B2"/>
    <w:rsid w:val="004A3ACE"/>
    <w:rsid w:val="004A4C2B"/>
    <w:rsid w:val="004A4EB9"/>
    <w:rsid w:val="004A53A5"/>
    <w:rsid w:val="004A637A"/>
    <w:rsid w:val="004A7325"/>
    <w:rsid w:val="004B0A91"/>
    <w:rsid w:val="004B2374"/>
    <w:rsid w:val="004B53AE"/>
    <w:rsid w:val="004B67E1"/>
    <w:rsid w:val="004B7CB1"/>
    <w:rsid w:val="004C093A"/>
    <w:rsid w:val="004C2452"/>
    <w:rsid w:val="004C26DB"/>
    <w:rsid w:val="004C2EB9"/>
    <w:rsid w:val="004C409F"/>
    <w:rsid w:val="004C61F2"/>
    <w:rsid w:val="004C7E6B"/>
    <w:rsid w:val="004D0AA2"/>
    <w:rsid w:val="004D1658"/>
    <w:rsid w:val="004D19DB"/>
    <w:rsid w:val="004D2011"/>
    <w:rsid w:val="004D2562"/>
    <w:rsid w:val="004D2BE5"/>
    <w:rsid w:val="004D2F3E"/>
    <w:rsid w:val="004D3825"/>
    <w:rsid w:val="004D3A86"/>
    <w:rsid w:val="004D5F5D"/>
    <w:rsid w:val="004D630A"/>
    <w:rsid w:val="004D654D"/>
    <w:rsid w:val="004D77D6"/>
    <w:rsid w:val="004D7BA3"/>
    <w:rsid w:val="004D7EB2"/>
    <w:rsid w:val="004E08EB"/>
    <w:rsid w:val="004E0BCA"/>
    <w:rsid w:val="004E1166"/>
    <w:rsid w:val="004E1376"/>
    <w:rsid w:val="004E1B23"/>
    <w:rsid w:val="004E20EB"/>
    <w:rsid w:val="004E336E"/>
    <w:rsid w:val="004E4A00"/>
    <w:rsid w:val="004E4A36"/>
    <w:rsid w:val="004E4ABA"/>
    <w:rsid w:val="004E50E8"/>
    <w:rsid w:val="004E586F"/>
    <w:rsid w:val="004E641E"/>
    <w:rsid w:val="004F06CB"/>
    <w:rsid w:val="004F0B2F"/>
    <w:rsid w:val="004F1408"/>
    <w:rsid w:val="004F17C3"/>
    <w:rsid w:val="004F3003"/>
    <w:rsid w:val="004F3F2D"/>
    <w:rsid w:val="004F7160"/>
    <w:rsid w:val="004F723A"/>
    <w:rsid w:val="004F7B3F"/>
    <w:rsid w:val="00501D11"/>
    <w:rsid w:val="005023C6"/>
    <w:rsid w:val="00502CE0"/>
    <w:rsid w:val="0050562C"/>
    <w:rsid w:val="00507C7C"/>
    <w:rsid w:val="00510EBF"/>
    <w:rsid w:val="0051166A"/>
    <w:rsid w:val="005122BF"/>
    <w:rsid w:val="005126FF"/>
    <w:rsid w:val="00513FBE"/>
    <w:rsid w:val="00514922"/>
    <w:rsid w:val="0051507C"/>
    <w:rsid w:val="0051684A"/>
    <w:rsid w:val="00517275"/>
    <w:rsid w:val="005210EC"/>
    <w:rsid w:val="005217DC"/>
    <w:rsid w:val="00521FE2"/>
    <w:rsid w:val="005222DF"/>
    <w:rsid w:val="005229D8"/>
    <w:rsid w:val="00523569"/>
    <w:rsid w:val="00524047"/>
    <w:rsid w:val="0052499F"/>
    <w:rsid w:val="00525907"/>
    <w:rsid w:val="00525ECD"/>
    <w:rsid w:val="0052746D"/>
    <w:rsid w:val="00527F28"/>
    <w:rsid w:val="0053075A"/>
    <w:rsid w:val="00530DCC"/>
    <w:rsid w:val="00531332"/>
    <w:rsid w:val="005315C1"/>
    <w:rsid w:val="00531688"/>
    <w:rsid w:val="00531F93"/>
    <w:rsid w:val="005325E6"/>
    <w:rsid w:val="00532E84"/>
    <w:rsid w:val="00534018"/>
    <w:rsid w:val="00534598"/>
    <w:rsid w:val="0053500B"/>
    <w:rsid w:val="00535416"/>
    <w:rsid w:val="00535BA2"/>
    <w:rsid w:val="00536322"/>
    <w:rsid w:val="0053641A"/>
    <w:rsid w:val="00537347"/>
    <w:rsid w:val="00540CB2"/>
    <w:rsid w:val="0054155F"/>
    <w:rsid w:val="005420B9"/>
    <w:rsid w:val="0054354F"/>
    <w:rsid w:val="00543C94"/>
    <w:rsid w:val="005462A9"/>
    <w:rsid w:val="00546EEE"/>
    <w:rsid w:val="00547289"/>
    <w:rsid w:val="005478D5"/>
    <w:rsid w:val="00547A71"/>
    <w:rsid w:val="005519C0"/>
    <w:rsid w:val="00551D18"/>
    <w:rsid w:val="00551DCD"/>
    <w:rsid w:val="00553020"/>
    <w:rsid w:val="00553574"/>
    <w:rsid w:val="005538D4"/>
    <w:rsid w:val="005541EB"/>
    <w:rsid w:val="005551A9"/>
    <w:rsid w:val="0055582A"/>
    <w:rsid w:val="005573C4"/>
    <w:rsid w:val="00557D12"/>
    <w:rsid w:val="005608C0"/>
    <w:rsid w:val="00560FCC"/>
    <w:rsid w:val="00561D4F"/>
    <w:rsid w:val="00562EB7"/>
    <w:rsid w:val="00563904"/>
    <w:rsid w:val="00563F99"/>
    <w:rsid w:val="00564803"/>
    <w:rsid w:val="00564C18"/>
    <w:rsid w:val="005650D5"/>
    <w:rsid w:val="005664F8"/>
    <w:rsid w:val="00566A7B"/>
    <w:rsid w:val="00572D5F"/>
    <w:rsid w:val="00572E48"/>
    <w:rsid w:val="00574D61"/>
    <w:rsid w:val="0057575A"/>
    <w:rsid w:val="00577318"/>
    <w:rsid w:val="00577550"/>
    <w:rsid w:val="00580DE2"/>
    <w:rsid w:val="00582D80"/>
    <w:rsid w:val="00583AFE"/>
    <w:rsid w:val="00584179"/>
    <w:rsid w:val="005859A7"/>
    <w:rsid w:val="00585AAA"/>
    <w:rsid w:val="005865BE"/>
    <w:rsid w:val="005866F1"/>
    <w:rsid w:val="0058682E"/>
    <w:rsid w:val="005868D9"/>
    <w:rsid w:val="00586CC4"/>
    <w:rsid w:val="00586EAE"/>
    <w:rsid w:val="0058733C"/>
    <w:rsid w:val="00587EC5"/>
    <w:rsid w:val="00590478"/>
    <w:rsid w:val="00590BCD"/>
    <w:rsid w:val="00590BF0"/>
    <w:rsid w:val="00591198"/>
    <w:rsid w:val="00591666"/>
    <w:rsid w:val="00591797"/>
    <w:rsid w:val="00592227"/>
    <w:rsid w:val="00592C7E"/>
    <w:rsid w:val="00593619"/>
    <w:rsid w:val="00593DBF"/>
    <w:rsid w:val="00594601"/>
    <w:rsid w:val="00594A4C"/>
    <w:rsid w:val="0059523F"/>
    <w:rsid w:val="00595446"/>
    <w:rsid w:val="005965D8"/>
    <w:rsid w:val="005A19A4"/>
    <w:rsid w:val="005A20FE"/>
    <w:rsid w:val="005A2E59"/>
    <w:rsid w:val="005A393E"/>
    <w:rsid w:val="005A394D"/>
    <w:rsid w:val="005A3FC8"/>
    <w:rsid w:val="005A5607"/>
    <w:rsid w:val="005A5902"/>
    <w:rsid w:val="005A5A88"/>
    <w:rsid w:val="005B3A88"/>
    <w:rsid w:val="005B40B4"/>
    <w:rsid w:val="005B42CE"/>
    <w:rsid w:val="005B4A00"/>
    <w:rsid w:val="005B4BE1"/>
    <w:rsid w:val="005C00A5"/>
    <w:rsid w:val="005C153D"/>
    <w:rsid w:val="005C30B9"/>
    <w:rsid w:val="005C40AF"/>
    <w:rsid w:val="005C46C6"/>
    <w:rsid w:val="005C49EF"/>
    <w:rsid w:val="005C4E42"/>
    <w:rsid w:val="005C5B00"/>
    <w:rsid w:val="005C5E25"/>
    <w:rsid w:val="005C7274"/>
    <w:rsid w:val="005C7835"/>
    <w:rsid w:val="005C7A43"/>
    <w:rsid w:val="005C7B06"/>
    <w:rsid w:val="005C7B52"/>
    <w:rsid w:val="005D0183"/>
    <w:rsid w:val="005D2150"/>
    <w:rsid w:val="005D26CC"/>
    <w:rsid w:val="005D3AFB"/>
    <w:rsid w:val="005D4916"/>
    <w:rsid w:val="005D49B7"/>
    <w:rsid w:val="005D4DBA"/>
    <w:rsid w:val="005D5A16"/>
    <w:rsid w:val="005D5AD0"/>
    <w:rsid w:val="005D5D1E"/>
    <w:rsid w:val="005D601D"/>
    <w:rsid w:val="005E1D36"/>
    <w:rsid w:val="005E2518"/>
    <w:rsid w:val="005E2758"/>
    <w:rsid w:val="005E2A4D"/>
    <w:rsid w:val="005E3310"/>
    <w:rsid w:val="005E484B"/>
    <w:rsid w:val="005E5A5B"/>
    <w:rsid w:val="005E5ACD"/>
    <w:rsid w:val="005E5FE2"/>
    <w:rsid w:val="005E6DA9"/>
    <w:rsid w:val="005E7ACA"/>
    <w:rsid w:val="005E7DBA"/>
    <w:rsid w:val="005F0738"/>
    <w:rsid w:val="005F176F"/>
    <w:rsid w:val="005F19B2"/>
    <w:rsid w:val="005F1BFF"/>
    <w:rsid w:val="005F20A8"/>
    <w:rsid w:val="005F20B6"/>
    <w:rsid w:val="005F23A3"/>
    <w:rsid w:val="005F2F1F"/>
    <w:rsid w:val="005F3359"/>
    <w:rsid w:val="005F3992"/>
    <w:rsid w:val="005F3DED"/>
    <w:rsid w:val="005F4ABF"/>
    <w:rsid w:val="005F4B6E"/>
    <w:rsid w:val="005F5DA3"/>
    <w:rsid w:val="005F608B"/>
    <w:rsid w:val="005F6AEB"/>
    <w:rsid w:val="005F6BE2"/>
    <w:rsid w:val="005F6CDF"/>
    <w:rsid w:val="00600059"/>
    <w:rsid w:val="00600B67"/>
    <w:rsid w:val="0060255D"/>
    <w:rsid w:val="00602DAC"/>
    <w:rsid w:val="00603293"/>
    <w:rsid w:val="00604BB1"/>
    <w:rsid w:val="00604FD1"/>
    <w:rsid w:val="00605C72"/>
    <w:rsid w:val="00606396"/>
    <w:rsid w:val="00607145"/>
    <w:rsid w:val="00610A8C"/>
    <w:rsid w:val="00610BA3"/>
    <w:rsid w:val="0061144D"/>
    <w:rsid w:val="00611D61"/>
    <w:rsid w:val="00611FF2"/>
    <w:rsid w:val="00612D7F"/>
    <w:rsid w:val="0061386C"/>
    <w:rsid w:val="00616132"/>
    <w:rsid w:val="0061615F"/>
    <w:rsid w:val="00616476"/>
    <w:rsid w:val="00616B13"/>
    <w:rsid w:val="0062149B"/>
    <w:rsid w:val="006218F6"/>
    <w:rsid w:val="00621952"/>
    <w:rsid w:val="00622020"/>
    <w:rsid w:val="00622BD0"/>
    <w:rsid w:val="00625967"/>
    <w:rsid w:val="0062649C"/>
    <w:rsid w:val="00626F5E"/>
    <w:rsid w:val="0062718D"/>
    <w:rsid w:val="0062728B"/>
    <w:rsid w:val="006304EB"/>
    <w:rsid w:val="0063083D"/>
    <w:rsid w:val="00630B04"/>
    <w:rsid w:val="00630F54"/>
    <w:rsid w:val="00632971"/>
    <w:rsid w:val="0063415C"/>
    <w:rsid w:val="00634632"/>
    <w:rsid w:val="00635948"/>
    <w:rsid w:val="0063678D"/>
    <w:rsid w:val="00636A05"/>
    <w:rsid w:val="00636D7A"/>
    <w:rsid w:val="006416FC"/>
    <w:rsid w:val="00643C90"/>
    <w:rsid w:val="00643DBE"/>
    <w:rsid w:val="00643EDD"/>
    <w:rsid w:val="0064442E"/>
    <w:rsid w:val="00644CF4"/>
    <w:rsid w:val="0064523D"/>
    <w:rsid w:val="006459BE"/>
    <w:rsid w:val="00645FCC"/>
    <w:rsid w:val="00646C50"/>
    <w:rsid w:val="00647EFB"/>
    <w:rsid w:val="00650338"/>
    <w:rsid w:val="0065086F"/>
    <w:rsid w:val="0065319D"/>
    <w:rsid w:val="00653297"/>
    <w:rsid w:val="006534C6"/>
    <w:rsid w:val="00653FDC"/>
    <w:rsid w:val="00654A8A"/>
    <w:rsid w:val="00655191"/>
    <w:rsid w:val="0065676A"/>
    <w:rsid w:val="006571E9"/>
    <w:rsid w:val="00660A24"/>
    <w:rsid w:val="00660CA2"/>
    <w:rsid w:val="0066118B"/>
    <w:rsid w:val="00661581"/>
    <w:rsid w:val="00662046"/>
    <w:rsid w:val="0066281C"/>
    <w:rsid w:val="006631D0"/>
    <w:rsid w:val="0066351E"/>
    <w:rsid w:val="00663E46"/>
    <w:rsid w:val="00663F37"/>
    <w:rsid w:val="006645A1"/>
    <w:rsid w:val="00665145"/>
    <w:rsid w:val="00666547"/>
    <w:rsid w:val="00666877"/>
    <w:rsid w:val="00666A3D"/>
    <w:rsid w:val="00670E20"/>
    <w:rsid w:val="0067197E"/>
    <w:rsid w:val="006733AD"/>
    <w:rsid w:val="0067495B"/>
    <w:rsid w:val="00674C0A"/>
    <w:rsid w:val="00675334"/>
    <w:rsid w:val="00675765"/>
    <w:rsid w:val="006760E9"/>
    <w:rsid w:val="00676E60"/>
    <w:rsid w:val="0067717D"/>
    <w:rsid w:val="00677E0B"/>
    <w:rsid w:val="006804C9"/>
    <w:rsid w:val="006808D9"/>
    <w:rsid w:val="00680908"/>
    <w:rsid w:val="00680B9C"/>
    <w:rsid w:val="00680DB1"/>
    <w:rsid w:val="006817F6"/>
    <w:rsid w:val="00682E29"/>
    <w:rsid w:val="006849C4"/>
    <w:rsid w:val="00684CCD"/>
    <w:rsid w:val="00686347"/>
    <w:rsid w:val="0068694E"/>
    <w:rsid w:val="00690371"/>
    <w:rsid w:val="006903B7"/>
    <w:rsid w:val="006908C7"/>
    <w:rsid w:val="00690D94"/>
    <w:rsid w:val="00691439"/>
    <w:rsid w:val="00692149"/>
    <w:rsid w:val="00692DED"/>
    <w:rsid w:val="00694ABF"/>
    <w:rsid w:val="006953C6"/>
    <w:rsid w:val="00696AA3"/>
    <w:rsid w:val="006A0445"/>
    <w:rsid w:val="006A0B8D"/>
    <w:rsid w:val="006A157C"/>
    <w:rsid w:val="006A170B"/>
    <w:rsid w:val="006A306A"/>
    <w:rsid w:val="006A412A"/>
    <w:rsid w:val="006A5396"/>
    <w:rsid w:val="006A694D"/>
    <w:rsid w:val="006A778B"/>
    <w:rsid w:val="006A7892"/>
    <w:rsid w:val="006A7F1B"/>
    <w:rsid w:val="006A7FD5"/>
    <w:rsid w:val="006B036B"/>
    <w:rsid w:val="006B093F"/>
    <w:rsid w:val="006B1B3E"/>
    <w:rsid w:val="006B2135"/>
    <w:rsid w:val="006B2946"/>
    <w:rsid w:val="006B4C96"/>
    <w:rsid w:val="006B5417"/>
    <w:rsid w:val="006B5547"/>
    <w:rsid w:val="006B5D46"/>
    <w:rsid w:val="006C18B9"/>
    <w:rsid w:val="006C1999"/>
    <w:rsid w:val="006C22BC"/>
    <w:rsid w:val="006C4528"/>
    <w:rsid w:val="006C7236"/>
    <w:rsid w:val="006C7739"/>
    <w:rsid w:val="006D08D9"/>
    <w:rsid w:val="006D0F8F"/>
    <w:rsid w:val="006D1D12"/>
    <w:rsid w:val="006D21FB"/>
    <w:rsid w:val="006D24D1"/>
    <w:rsid w:val="006D2FFF"/>
    <w:rsid w:val="006D314D"/>
    <w:rsid w:val="006D33DD"/>
    <w:rsid w:val="006D4580"/>
    <w:rsid w:val="006D46D9"/>
    <w:rsid w:val="006D56AD"/>
    <w:rsid w:val="006D59BC"/>
    <w:rsid w:val="006D6783"/>
    <w:rsid w:val="006D6826"/>
    <w:rsid w:val="006D7B87"/>
    <w:rsid w:val="006E00D7"/>
    <w:rsid w:val="006E00F9"/>
    <w:rsid w:val="006E080B"/>
    <w:rsid w:val="006E12DD"/>
    <w:rsid w:val="006E1653"/>
    <w:rsid w:val="006E22FF"/>
    <w:rsid w:val="006E3286"/>
    <w:rsid w:val="006E5A94"/>
    <w:rsid w:val="006E7751"/>
    <w:rsid w:val="006E792A"/>
    <w:rsid w:val="006E7CCA"/>
    <w:rsid w:val="006E7D61"/>
    <w:rsid w:val="006F067E"/>
    <w:rsid w:val="006F125E"/>
    <w:rsid w:val="006F35D7"/>
    <w:rsid w:val="006F4695"/>
    <w:rsid w:val="006F4830"/>
    <w:rsid w:val="006F4A07"/>
    <w:rsid w:val="006F6730"/>
    <w:rsid w:val="006F6901"/>
    <w:rsid w:val="006F69DE"/>
    <w:rsid w:val="006F709B"/>
    <w:rsid w:val="006F7D15"/>
    <w:rsid w:val="007015D5"/>
    <w:rsid w:val="007028C1"/>
    <w:rsid w:val="0070381A"/>
    <w:rsid w:val="00703D27"/>
    <w:rsid w:val="00704D3A"/>
    <w:rsid w:val="0070516E"/>
    <w:rsid w:val="007055D7"/>
    <w:rsid w:val="007063C1"/>
    <w:rsid w:val="00706AE1"/>
    <w:rsid w:val="00706ECD"/>
    <w:rsid w:val="007077B8"/>
    <w:rsid w:val="00707A81"/>
    <w:rsid w:val="007100B5"/>
    <w:rsid w:val="00710FDF"/>
    <w:rsid w:val="007126A7"/>
    <w:rsid w:val="00714B26"/>
    <w:rsid w:val="0071658F"/>
    <w:rsid w:val="00716C6C"/>
    <w:rsid w:val="00716CE2"/>
    <w:rsid w:val="007203D2"/>
    <w:rsid w:val="00720C2B"/>
    <w:rsid w:val="00720C82"/>
    <w:rsid w:val="007214CA"/>
    <w:rsid w:val="00723392"/>
    <w:rsid w:val="007243B4"/>
    <w:rsid w:val="0072482D"/>
    <w:rsid w:val="00724D6D"/>
    <w:rsid w:val="007279A3"/>
    <w:rsid w:val="0073239E"/>
    <w:rsid w:val="00732A00"/>
    <w:rsid w:val="00732C97"/>
    <w:rsid w:val="00733254"/>
    <w:rsid w:val="00733CA8"/>
    <w:rsid w:val="00734E4F"/>
    <w:rsid w:val="0073533C"/>
    <w:rsid w:val="007359CD"/>
    <w:rsid w:val="00735DF6"/>
    <w:rsid w:val="00737D20"/>
    <w:rsid w:val="00741590"/>
    <w:rsid w:val="00743098"/>
    <w:rsid w:val="00743F11"/>
    <w:rsid w:val="00745789"/>
    <w:rsid w:val="00745EB0"/>
    <w:rsid w:val="00746C47"/>
    <w:rsid w:val="00747355"/>
    <w:rsid w:val="007474FF"/>
    <w:rsid w:val="0074763B"/>
    <w:rsid w:val="00747853"/>
    <w:rsid w:val="00747AFB"/>
    <w:rsid w:val="007509F0"/>
    <w:rsid w:val="00750DCA"/>
    <w:rsid w:val="00750E25"/>
    <w:rsid w:val="00751A8B"/>
    <w:rsid w:val="007524B9"/>
    <w:rsid w:val="0075289D"/>
    <w:rsid w:val="00752DF0"/>
    <w:rsid w:val="007532B8"/>
    <w:rsid w:val="0075368B"/>
    <w:rsid w:val="00754F63"/>
    <w:rsid w:val="0075542E"/>
    <w:rsid w:val="007557D7"/>
    <w:rsid w:val="00757B5D"/>
    <w:rsid w:val="00757FB7"/>
    <w:rsid w:val="00761038"/>
    <w:rsid w:val="00761B4B"/>
    <w:rsid w:val="00762BA1"/>
    <w:rsid w:val="0076394E"/>
    <w:rsid w:val="007639AB"/>
    <w:rsid w:val="0076636A"/>
    <w:rsid w:val="00766584"/>
    <w:rsid w:val="00767281"/>
    <w:rsid w:val="007707F9"/>
    <w:rsid w:val="00771794"/>
    <w:rsid w:val="00771C70"/>
    <w:rsid w:val="0077205B"/>
    <w:rsid w:val="007728D7"/>
    <w:rsid w:val="00772F9D"/>
    <w:rsid w:val="00774927"/>
    <w:rsid w:val="007759AB"/>
    <w:rsid w:val="00777140"/>
    <w:rsid w:val="00777ABC"/>
    <w:rsid w:val="00777C41"/>
    <w:rsid w:val="007802D0"/>
    <w:rsid w:val="00780763"/>
    <w:rsid w:val="00780D46"/>
    <w:rsid w:val="0078130C"/>
    <w:rsid w:val="00781F26"/>
    <w:rsid w:val="00781F80"/>
    <w:rsid w:val="0078214E"/>
    <w:rsid w:val="0078422B"/>
    <w:rsid w:val="00786203"/>
    <w:rsid w:val="0078687B"/>
    <w:rsid w:val="007874BF"/>
    <w:rsid w:val="0079024D"/>
    <w:rsid w:val="00790A2A"/>
    <w:rsid w:val="0079359A"/>
    <w:rsid w:val="00793F2F"/>
    <w:rsid w:val="0079426D"/>
    <w:rsid w:val="00796130"/>
    <w:rsid w:val="0079648D"/>
    <w:rsid w:val="007964F1"/>
    <w:rsid w:val="00796859"/>
    <w:rsid w:val="007976EF"/>
    <w:rsid w:val="007A0061"/>
    <w:rsid w:val="007A04E0"/>
    <w:rsid w:val="007A0E13"/>
    <w:rsid w:val="007A0EB3"/>
    <w:rsid w:val="007A211F"/>
    <w:rsid w:val="007A3D15"/>
    <w:rsid w:val="007A4CC6"/>
    <w:rsid w:val="007A701D"/>
    <w:rsid w:val="007A75F1"/>
    <w:rsid w:val="007B28B3"/>
    <w:rsid w:val="007B3308"/>
    <w:rsid w:val="007B4117"/>
    <w:rsid w:val="007B4AE4"/>
    <w:rsid w:val="007B5E5F"/>
    <w:rsid w:val="007B5EE5"/>
    <w:rsid w:val="007B5EEA"/>
    <w:rsid w:val="007C00B6"/>
    <w:rsid w:val="007C0174"/>
    <w:rsid w:val="007C01EE"/>
    <w:rsid w:val="007C05C8"/>
    <w:rsid w:val="007C0620"/>
    <w:rsid w:val="007C0651"/>
    <w:rsid w:val="007C0B39"/>
    <w:rsid w:val="007C0C55"/>
    <w:rsid w:val="007C12B3"/>
    <w:rsid w:val="007C2C47"/>
    <w:rsid w:val="007C3291"/>
    <w:rsid w:val="007C3436"/>
    <w:rsid w:val="007C3619"/>
    <w:rsid w:val="007C43F4"/>
    <w:rsid w:val="007C453C"/>
    <w:rsid w:val="007C4A05"/>
    <w:rsid w:val="007C556E"/>
    <w:rsid w:val="007C5E77"/>
    <w:rsid w:val="007C667E"/>
    <w:rsid w:val="007D11DA"/>
    <w:rsid w:val="007D1856"/>
    <w:rsid w:val="007D25E4"/>
    <w:rsid w:val="007D29DD"/>
    <w:rsid w:val="007D3E4D"/>
    <w:rsid w:val="007D422B"/>
    <w:rsid w:val="007D5044"/>
    <w:rsid w:val="007D6720"/>
    <w:rsid w:val="007D6E30"/>
    <w:rsid w:val="007D7475"/>
    <w:rsid w:val="007E0534"/>
    <w:rsid w:val="007E0F62"/>
    <w:rsid w:val="007E1612"/>
    <w:rsid w:val="007E27AE"/>
    <w:rsid w:val="007E2FBD"/>
    <w:rsid w:val="007E39E0"/>
    <w:rsid w:val="007E5286"/>
    <w:rsid w:val="007E5597"/>
    <w:rsid w:val="007E571D"/>
    <w:rsid w:val="007F07A4"/>
    <w:rsid w:val="007F1636"/>
    <w:rsid w:val="007F165B"/>
    <w:rsid w:val="007F2614"/>
    <w:rsid w:val="007F3037"/>
    <w:rsid w:val="007F34BE"/>
    <w:rsid w:val="007F3B38"/>
    <w:rsid w:val="007F662B"/>
    <w:rsid w:val="00800294"/>
    <w:rsid w:val="00800765"/>
    <w:rsid w:val="0080153F"/>
    <w:rsid w:val="00801A27"/>
    <w:rsid w:val="008026A9"/>
    <w:rsid w:val="00803933"/>
    <w:rsid w:val="008040A4"/>
    <w:rsid w:val="00804998"/>
    <w:rsid w:val="00804DE4"/>
    <w:rsid w:val="008052E3"/>
    <w:rsid w:val="0080690E"/>
    <w:rsid w:val="008069D3"/>
    <w:rsid w:val="00806C07"/>
    <w:rsid w:val="0081275A"/>
    <w:rsid w:val="008129B3"/>
    <w:rsid w:val="00812B27"/>
    <w:rsid w:val="00814865"/>
    <w:rsid w:val="00814E7E"/>
    <w:rsid w:val="00815195"/>
    <w:rsid w:val="008152F3"/>
    <w:rsid w:val="00815AC6"/>
    <w:rsid w:val="00815F97"/>
    <w:rsid w:val="008203A3"/>
    <w:rsid w:val="00820DED"/>
    <w:rsid w:val="008231F9"/>
    <w:rsid w:val="00823C9C"/>
    <w:rsid w:val="008240A6"/>
    <w:rsid w:val="0082464B"/>
    <w:rsid w:val="00824994"/>
    <w:rsid w:val="008256A9"/>
    <w:rsid w:val="00827E22"/>
    <w:rsid w:val="00827FEF"/>
    <w:rsid w:val="00830536"/>
    <w:rsid w:val="00830663"/>
    <w:rsid w:val="00830958"/>
    <w:rsid w:val="00830D3A"/>
    <w:rsid w:val="00830DBD"/>
    <w:rsid w:val="00831C85"/>
    <w:rsid w:val="00831FAA"/>
    <w:rsid w:val="00832D10"/>
    <w:rsid w:val="00833648"/>
    <w:rsid w:val="00834044"/>
    <w:rsid w:val="0083408F"/>
    <w:rsid w:val="00834654"/>
    <w:rsid w:val="00834DA0"/>
    <w:rsid w:val="00835E44"/>
    <w:rsid w:val="00837B47"/>
    <w:rsid w:val="008406EF"/>
    <w:rsid w:val="00840D17"/>
    <w:rsid w:val="00841BF7"/>
    <w:rsid w:val="0084280B"/>
    <w:rsid w:val="00843971"/>
    <w:rsid w:val="00845FF2"/>
    <w:rsid w:val="00846582"/>
    <w:rsid w:val="008477A7"/>
    <w:rsid w:val="00847904"/>
    <w:rsid w:val="008524FC"/>
    <w:rsid w:val="00853D10"/>
    <w:rsid w:val="0085457C"/>
    <w:rsid w:val="00854721"/>
    <w:rsid w:val="00854AE7"/>
    <w:rsid w:val="00854BDF"/>
    <w:rsid w:val="00854CC0"/>
    <w:rsid w:val="0085532B"/>
    <w:rsid w:val="00855EAA"/>
    <w:rsid w:val="00856C31"/>
    <w:rsid w:val="00856CC6"/>
    <w:rsid w:val="008573D4"/>
    <w:rsid w:val="00857604"/>
    <w:rsid w:val="00860565"/>
    <w:rsid w:val="008605F0"/>
    <w:rsid w:val="00861DCB"/>
    <w:rsid w:val="00861F06"/>
    <w:rsid w:val="0086282D"/>
    <w:rsid w:val="008629C2"/>
    <w:rsid w:val="0086387A"/>
    <w:rsid w:val="008638EB"/>
    <w:rsid w:val="00863F2B"/>
    <w:rsid w:val="00864759"/>
    <w:rsid w:val="00865509"/>
    <w:rsid w:val="00867B92"/>
    <w:rsid w:val="008702F3"/>
    <w:rsid w:val="00870496"/>
    <w:rsid w:val="00870EC0"/>
    <w:rsid w:val="00871412"/>
    <w:rsid w:val="00871F97"/>
    <w:rsid w:val="00872BE6"/>
    <w:rsid w:val="00873686"/>
    <w:rsid w:val="00873937"/>
    <w:rsid w:val="00873ADB"/>
    <w:rsid w:val="008756F2"/>
    <w:rsid w:val="008767C7"/>
    <w:rsid w:val="00880720"/>
    <w:rsid w:val="00880AB5"/>
    <w:rsid w:val="008810C7"/>
    <w:rsid w:val="008811B0"/>
    <w:rsid w:val="008826D9"/>
    <w:rsid w:val="008826F8"/>
    <w:rsid w:val="0088285F"/>
    <w:rsid w:val="00882C0C"/>
    <w:rsid w:val="00882D1E"/>
    <w:rsid w:val="00882EA1"/>
    <w:rsid w:val="0088386E"/>
    <w:rsid w:val="00883A27"/>
    <w:rsid w:val="00883C3E"/>
    <w:rsid w:val="00884971"/>
    <w:rsid w:val="00886BB6"/>
    <w:rsid w:val="0088722C"/>
    <w:rsid w:val="0089153D"/>
    <w:rsid w:val="00891904"/>
    <w:rsid w:val="00891FE7"/>
    <w:rsid w:val="0089306B"/>
    <w:rsid w:val="00893DED"/>
    <w:rsid w:val="00894B1D"/>
    <w:rsid w:val="008951C7"/>
    <w:rsid w:val="00895392"/>
    <w:rsid w:val="008958B3"/>
    <w:rsid w:val="00896F31"/>
    <w:rsid w:val="008971E5"/>
    <w:rsid w:val="008A191C"/>
    <w:rsid w:val="008A1E60"/>
    <w:rsid w:val="008A4205"/>
    <w:rsid w:val="008A5A78"/>
    <w:rsid w:val="008A75C9"/>
    <w:rsid w:val="008B0466"/>
    <w:rsid w:val="008B0E10"/>
    <w:rsid w:val="008B3673"/>
    <w:rsid w:val="008B390D"/>
    <w:rsid w:val="008B3E47"/>
    <w:rsid w:val="008B4813"/>
    <w:rsid w:val="008B4A99"/>
    <w:rsid w:val="008B4B15"/>
    <w:rsid w:val="008B4F7E"/>
    <w:rsid w:val="008B50AC"/>
    <w:rsid w:val="008B530F"/>
    <w:rsid w:val="008B6807"/>
    <w:rsid w:val="008B6F69"/>
    <w:rsid w:val="008B72E3"/>
    <w:rsid w:val="008C0B7A"/>
    <w:rsid w:val="008C2F32"/>
    <w:rsid w:val="008C3612"/>
    <w:rsid w:val="008C364C"/>
    <w:rsid w:val="008C45A8"/>
    <w:rsid w:val="008C4C6F"/>
    <w:rsid w:val="008C5537"/>
    <w:rsid w:val="008C6243"/>
    <w:rsid w:val="008C63FA"/>
    <w:rsid w:val="008C7864"/>
    <w:rsid w:val="008C79F5"/>
    <w:rsid w:val="008D0621"/>
    <w:rsid w:val="008D2A40"/>
    <w:rsid w:val="008D4C68"/>
    <w:rsid w:val="008D53FE"/>
    <w:rsid w:val="008D6A84"/>
    <w:rsid w:val="008D6F00"/>
    <w:rsid w:val="008E0386"/>
    <w:rsid w:val="008E205D"/>
    <w:rsid w:val="008E2901"/>
    <w:rsid w:val="008E2CCF"/>
    <w:rsid w:val="008E4E1B"/>
    <w:rsid w:val="008E5411"/>
    <w:rsid w:val="008E541B"/>
    <w:rsid w:val="008E64CF"/>
    <w:rsid w:val="008E6B1D"/>
    <w:rsid w:val="008E6F79"/>
    <w:rsid w:val="008E7CFD"/>
    <w:rsid w:val="008E7EF3"/>
    <w:rsid w:val="008F0638"/>
    <w:rsid w:val="008F103B"/>
    <w:rsid w:val="008F1276"/>
    <w:rsid w:val="008F17BA"/>
    <w:rsid w:val="008F181D"/>
    <w:rsid w:val="008F2CF9"/>
    <w:rsid w:val="008F4321"/>
    <w:rsid w:val="008F4587"/>
    <w:rsid w:val="008F4830"/>
    <w:rsid w:val="008F496C"/>
    <w:rsid w:val="008F54B4"/>
    <w:rsid w:val="008F5B16"/>
    <w:rsid w:val="008F652E"/>
    <w:rsid w:val="008F6611"/>
    <w:rsid w:val="008F6ED9"/>
    <w:rsid w:val="008F7F23"/>
    <w:rsid w:val="00900273"/>
    <w:rsid w:val="009005A0"/>
    <w:rsid w:val="00900C74"/>
    <w:rsid w:val="00900D5E"/>
    <w:rsid w:val="0090210D"/>
    <w:rsid w:val="00903E1F"/>
    <w:rsid w:val="009040A6"/>
    <w:rsid w:val="0090628D"/>
    <w:rsid w:val="0090646C"/>
    <w:rsid w:val="00906815"/>
    <w:rsid w:val="00906A24"/>
    <w:rsid w:val="00906E51"/>
    <w:rsid w:val="00906ECB"/>
    <w:rsid w:val="00913F6D"/>
    <w:rsid w:val="0091426C"/>
    <w:rsid w:val="0091466D"/>
    <w:rsid w:val="0091519E"/>
    <w:rsid w:val="00915E6B"/>
    <w:rsid w:val="009164DF"/>
    <w:rsid w:val="009168A5"/>
    <w:rsid w:val="009169E2"/>
    <w:rsid w:val="00920348"/>
    <w:rsid w:val="009203EB"/>
    <w:rsid w:val="009206B7"/>
    <w:rsid w:val="009211B7"/>
    <w:rsid w:val="0092162D"/>
    <w:rsid w:val="009227E9"/>
    <w:rsid w:val="009235F2"/>
    <w:rsid w:val="0092388A"/>
    <w:rsid w:val="00923A17"/>
    <w:rsid w:val="00923D15"/>
    <w:rsid w:val="00930F18"/>
    <w:rsid w:val="009310E0"/>
    <w:rsid w:val="00931765"/>
    <w:rsid w:val="00931D6E"/>
    <w:rsid w:val="009359D2"/>
    <w:rsid w:val="00935C55"/>
    <w:rsid w:val="0093623C"/>
    <w:rsid w:val="00936BA6"/>
    <w:rsid w:val="00940EF6"/>
    <w:rsid w:val="00940FEE"/>
    <w:rsid w:val="0094218E"/>
    <w:rsid w:val="00942720"/>
    <w:rsid w:val="009435AF"/>
    <w:rsid w:val="009437EC"/>
    <w:rsid w:val="0094392D"/>
    <w:rsid w:val="00943AE7"/>
    <w:rsid w:val="009442F7"/>
    <w:rsid w:val="00945700"/>
    <w:rsid w:val="00947A77"/>
    <w:rsid w:val="009507D8"/>
    <w:rsid w:val="00950FC3"/>
    <w:rsid w:val="009510DB"/>
    <w:rsid w:val="009523F5"/>
    <w:rsid w:val="009527E2"/>
    <w:rsid w:val="00952B40"/>
    <w:rsid w:val="00953462"/>
    <w:rsid w:val="009545BE"/>
    <w:rsid w:val="0095468A"/>
    <w:rsid w:val="009569E5"/>
    <w:rsid w:val="00956AD6"/>
    <w:rsid w:val="0095796C"/>
    <w:rsid w:val="00957B39"/>
    <w:rsid w:val="00957F3B"/>
    <w:rsid w:val="00960CC1"/>
    <w:rsid w:val="00960D88"/>
    <w:rsid w:val="009621B1"/>
    <w:rsid w:val="00962837"/>
    <w:rsid w:val="00964399"/>
    <w:rsid w:val="0096502C"/>
    <w:rsid w:val="009655DB"/>
    <w:rsid w:val="0096636D"/>
    <w:rsid w:val="00966520"/>
    <w:rsid w:val="009671AE"/>
    <w:rsid w:val="00967B47"/>
    <w:rsid w:val="009703BA"/>
    <w:rsid w:val="0097181C"/>
    <w:rsid w:val="009718E0"/>
    <w:rsid w:val="00971C56"/>
    <w:rsid w:val="00972A9F"/>
    <w:rsid w:val="00972F8E"/>
    <w:rsid w:val="00975501"/>
    <w:rsid w:val="009762BE"/>
    <w:rsid w:val="00977B33"/>
    <w:rsid w:val="00980521"/>
    <w:rsid w:val="009819C3"/>
    <w:rsid w:val="0098334E"/>
    <w:rsid w:val="00983A67"/>
    <w:rsid w:val="0098518B"/>
    <w:rsid w:val="00985499"/>
    <w:rsid w:val="009865A8"/>
    <w:rsid w:val="009865AB"/>
    <w:rsid w:val="0098673A"/>
    <w:rsid w:val="00987C94"/>
    <w:rsid w:val="00990A5A"/>
    <w:rsid w:val="009917FC"/>
    <w:rsid w:val="00991BAD"/>
    <w:rsid w:val="00992284"/>
    <w:rsid w:val="00992C47"/>
    <w:rsid w:val="00992FBD"/>
    <w:rsid w:val="009945A7"/>
    <w:rsid w:val="00994D82"/>
    <w:rsid w:val="00995273"/>
    <w:rsid w:val="0099597A"/>
    <w:rsid w:val="00995E9D"/>
    <w:rsid w:val="009A1A6C"/>
    <w:rsid w:val="009A22E2"/>
    <w:rsid w:val="009A2594"/>
    <w:rsid w:val="009A2639"/>
    <w:rsid w:val="009A30A4"/>
    <w:rsid w:val="009A403F"/>
    <w:rsid w:val="009A40B0"/>
    <w:rsid w:val="009A422E"/>
    <w:rsid w:val="009A5209"/>
    <w:rsid w:val="009A5A19"/>
    <w:rsid w:val="009A5EDA"/>
    <w:rsid w:val="009A6474"/>
    <w:rsid w:val="009A7680"/>
    <w:rsid w:val="009B0D17"/>
    <w:rsid w:val="009B1492"/>
    <w:rsid w:val="009B2F1F"/>
    <w:rsid w:val="009B3523"/>
    <w:rsid w:val="009B37BD"/>
    <w:rsid w:val="009B6627"/>
    <w:rsid w:val="009B7C90"/>
    <w:rsid w:val="009C0903"/>
    <w:rsid w:val="009C0B5E"/>
    <w:rsid w:val="009C162F"/>
    <w:rsid w:val="009C2E67"/>
    <w:rsid w:val="009C2F96"/>
    <w:rsid w:val="009C4BA3"/>
    <w:rsid w:val="009C5CA5"/>
    <w:rsid w:val="009C5F97"/>
    <w:rsid w:val="009D0AC7"/>
    <w:rsid w:val="009D0E55"/>
    <w:rsid w:val="009D1BA4"/>
    <w:rsid w:val="009D230C"/>
    <w:rsid w:val="009D2D37"/>
    <w:rsid w:val="009D3458"/>
    <w:rsid w:val="009D5F13"/>
    <w:rsid w:val="009D632C"/>
    <w:rsid w:val="009D6497"/>
    <w:rsid w:val="009D77C5"/>
    <w:rsid w:val="009D7CAD"/>
    <w:rsid w:val="009E0447"/>
    <w:rsid w:val="009E0685"/>
    <w:rsid w:val="009E0B6F"/>
    <w:rsid w:val="009E0C26"/>
    <w:rsid w:val="009E126B"/>
    <w:rsid w:val="009E2DA4"/>
    <w:rsid w:val="009E398D"/>
    <w:rsid w:val="009E4836"/>
    <w:rsid w:val="009E5177"/>
    <w:rsid w:val="009E58D3"/>
    <w:rsid w:val="009E6A84"/>
    <w:rsid w:val="009F1C13"/>
    <w:rsid w:val="009F2195"/>
    <w:rsid w:val="009F3A57"/>
    <w:rsid w:val="009F543D"/>
    <w:rsid w:val="009F60A5"/>
    <w:rsid w:val="009F65B3"/>
    <w:rsid w:val="009F720D"/>
    <w:rsid w:val="00A002A9"/>
    <w:rsid w:val="00A01915"/>
    <w:rsid w:val="00A022C2"/>
    <w:rsid w:val="00A023D7"/>
    <w:rsid w:val="00A02572"/>
    <w:rsid w:val="00A02C61"/>
    <w:rsid w:val="00A033F5"/>
    <w:rsid w:val="00A03782"/>
    <w:rsid w:val="00A05B24"/>
    <w:rsid w:val="00A05DD0"/>
    <w:rsid w:val="00A0685C"/>
    <w:rsid w:val="00A06A16"/>
    <w:rsid w:val="00A0735A"/>
    <w:rsid w:val="00A0795A"/>
    <w:rsid w:val="00A07BDC"/>
    <w:rsid w:val="00A10D53"/>
    <w:rsid w:val="00A11EE5"/>
    <w:rsid w:val="00A12473"/>
    <w:rsid w:val="00A12D0F"/>
    <w:rsid w:val="00A14263"/>
    <w:rsid w:val="00A14522"/>
    <w:rsid w:val="00A15D76"/>
    <w:rsid w:val="00A161FE"/>
    <w:rsid w:val="00A16204"/>
    <w:rsid w:val="00A16249"/>
    <w:rsid w:val="00A163C9"/>
    <w:rsid w:val="00A16ECD"/>
    <w:rsid w:val="00A16F27"/>
    <w:rsid w:val="00A206BF"/>
    <w:rsid w:val="00A21524"/>
    <w:rsid w:val="00A21638"/>
    <w:rsid w:val="00A218C6"/>
    <w:rsid w:val="00A2194F"/>
    <w:rsid w:val="00A224CC"/>
    <w:rsid w:val="00A2266B"/>
    <w:rsid w:val="00A22FB9"/>
    <w:rsid w:val="00A2315E"/>
    <w:rsid w:val="00A237AB"/>
    <w:rsid w:val="00A238AD"/>
    <w:rsid w:val="00A24ABC"/>
    <w:rsid w:val="00A25454"/>
    <w:rsid w:val="00A25E32"/>
    <w:rsid w:val="00A2620A"/>
    <w:rsid w:val="00A26581"/>
    <w:rsid w:val="00A27733"/>
    <w:rsid w:val="00A2774C"/>
    <w:rsid w:val="00A3141E"/>
    <w:rsid w:val="00A33025"/>
    <w:rsid w:val="00A3373E"/>
    <w:rsid w:val="00A33EB8"/>
    <w:rsid w:val="00A344F8"/>
    <w:rsid w:val="00A352CC"/>
    <w:rsid w:val="00A362A4"/>
    <w:rsid w:val="00A36658"/>
    <w:rsid w:val="00A3691D"/>
    <w:rsid w:val="00A37E4A"/>
    <w:rsid w:val="00A40F39"/>
    <w:rsid w:val="00A41BAF"/>
    <w:rsid w:val="00A42D55"/>
    <w:rsid w:val="00A43BC1"/>
    <w:rsid w:val="00A44416"/>
    <w:rsid w:val="00A444B4"/>
    <w:rsid w:val="00A44527"/>
    <w:rsid w:val="00A448EF"/>
    <w:rsid w:val="00A44D1A"/>
    <w:rsid w:val="00A468E6"/>
    <w:rsid w:val="00A46FEF"/>
    <w:rsid w:val="00A478D3"/>
    <w:rsid w:val="00A50BC3"/>
    <w:rsid w:val="00A513A0"/>
    <w:rsid w:val="00A52411"/>
    <w:rsid w:val="00A53EA1"/>
    <w:rsid w:val="00A54275"/>
    <w:rsid w:val="00A546EF"/>
    <w:rsid w:val="00A54A09"/>
    <w:rsid w:val="00A54FFC"/>
    <w:rsid w:val="00A550DE"/>
    <w:rsid w:val="00A56415"/>
    <w:rsid w:val="00A574C4"/>
    <w:rsid w:val="00A57B28"/>
    <w:rsid w:val="00A57E3D"/>
    <w:rsid w:val="00A57EE8"/>
    <w:rsid w:val="00A60D12"/>
    <w:rsid w:val="00A617CC"/>
    <w:rsid w:val="00A618F7"/>
    <w:rsid w:val="00A624C5"/>
    <w:rsid w:val="00A62F40"/>
    <w:rsid w:val="00A631D4"/>
    <w:rsid w:val="00A63923"/>
    <w:rsid w:val="00A6446A"/>
    <w:rsid w:val="00A66472"/>
    <w:rsid w:val="00A6672B"/>
    <w:rsid w:val="00A713BB"/>
    <w:rsid w:val="00A71AB6"/>
    <w:rsid w:val="00A71EB1"/>
    <w:rsid w:val="00A7224B"/>
    <w:rsid w:val="00A7272F"/>
    <w:rsid w:val="00A752F6"/>
    <w:rsid w:val="00A757AC"/>
    <w:rsid w:val="00A7631D"/>
    <w:rsid w:val="00A76E54"/>
    <w:rsid w:val="00A77517"/>
    <w:rsid w:val="00A778D1"/>
    <w:rsid w:val="00A809A5"/>
    <w:rsid w:val="00A80F23"/>
    <w:rsid w:val="00A8284E"/>
    <w:rsid w:val="00A83CAF"/>
    <w:rsid w:val="00A83DF3"/>
    <w:rsid w:val="00A84251"/>
    <w:rsid w:val="00A8679C"/>
    <w:rsid w:val="00A87485"/>
    <w:rsid w:val="00A87A2D"/>
    <w:rsid w:val="00A87BA4"/>
    <w:rsid w:val="00A87D81"/>
    <w:rsid w:val="00A90621"/>
    <w:rsid w:val="00A9160D"/>
    <w:rsid w:val="00A922FE"/>
    <w:rsid w:val="00A946A3"/>
    <w:rsid w:val="00A946A5"/>
    <w:rsid w:val="00A968BA"/>
    <w:rsid w:val="00A9698A"/>
    <w:rsid w:val="00A976D4"/>
    <w:rsid w:val="00AA093E"/>
    <w:rsid w:val="00AA39F2"/>
    <w:rsid w:val="00AA3DBD"/>
    <w:rsid w:val="00AA434D"/>
    <w:rsid w:val="00AA4539"/>
    <w:rsid w:val="00AA45C0"/>
    <w:rsid w:val="00AA53FC"/>
    <w:rsid w:val="00AA6750"/>
    <w:rsid w:val="00AA6E4B"/>
    <w:rsid w:val="00AA70E6"/>
    <w:rsid w:val="00AA78E5"/>
    <w:rsid w:val="00AB0201"/>
    <w:rsid w:val="00AB0924"/>
    <w:rsid w:val="00AB1FFF"/>
    <w:rsid w:val="00AB2507"/>
    <w:rsid w:val="00AB2A24"/>
    <w:rsid w:val="00AB3127"/>
    <w:rsid w:val="00AB3618"/>
    <w:rsid w:val="00AB36BE"/>
    <w:rsid w:val="00AB3C83"/>
    <w:rsid w:val="00AB430A"/>
    <w:rsid w:val="00AB4D9C"/>
    <w:rsid w:val="00AB4EDE"/>
    <w:rsid w:val="00AB58D3"/>
    <w:rsid w:val="00AB59D5"/>
    <w:rsid w:val="00AB7B49"/>
    <w:rsid w:val="00AC1713"/>
    <w:rsid w:val="00AC1B70"/>
    <w:rsid w:val="00AC287C"/>
    <w:rsid w:val="00AC39F0"/>
    <w:rsid w:val="00AC3F76"/>
    <w:rsid w:val="00AC6E49"/>
    <w:rsid w:val="00AC6F07"/>
    <w:rsid w:val="00AD0444"/>
    <w:rsid w:val="00AD045C"/>
    <w:rsid w:val="00AD04B9"/>
    <w:rsid w:val="00AD0532"/>
    <w:rsid w:val="00AD26B6"/>
    <w:rsid w:val="00AD2AAE"/>
    <w:rsid w:val="00AD3B06"/>
    <w:rsid w:val="00AD634B"/>
    <w:rsid w:val="00AD6788"/>
    <w:rsid w:val="00AE08B0"/>
    <w:rsid w:val="00AE0E1C"/>
    <w:rsid w:val="00AE1190"/>
    <w:rsid w:val="00AE18B2"/>
    <w:rsid w:val="00AE2EA3"/>
    <w:rsid w:val="00AE4304"/>
    <w:rsid w:val="00AE50C8"/>
    <w:rsid w:val="00AE577E"/>
    <w:rsid w:val="00AE596D"/>
    <w:rsid w:val="00AE614F"/>
    <w:rsid w:val="00AE7167"/>
    <w:rsid w:val="00AE7630"/>
    <w:rsid w:val="00AE7A5B"/>
    <w:rsid w:val="00AF03FA"/>
    <w:rsid w:val="00AF05B8"/>
    <w:rsid w:val="00AF0658"/>
    <w:rsid w:val="00AF0B09"/>
    <w:rsid w:val="00AF2287"/>
    <w:rsid w:val="00AF2434"/>
    <w:rsid w:val="00AF26C4"/>
    <w:rsid w:val="00AF278C"/>
    <w:rsid w:val="00AF2BDB"/>
    <w:rsid w:val="00AF3129"/>
    <w:rsid w:val="00AF3428"/>
    <w:rsid w:val="00AF3BA0"/>
    <w:rsid w:val="00AF3E17"/>
    <w:rsid w:val="00AF51A1"/>
    <w:rsid w:val="00AF5996"/>
    <w:rsid w:val="00AF5A0D"/>
    <w:rsid w:val="00B00790"/>
    <w:rsid w:val="00B00B18"/>
    <w:rsid w:val="00B0102F"/>
    <w:rsid w:val="00B01066"/>
    <w:rsid w:val="00B01610"/>
    <w:rsid w:val="00B024D2"/>
    <w:rsid w:val="00B028BC"/>
    <w:rsid w:val="00B02EC7"/>
    <w:rsid w:val="00B036EE"/>
    <w:rsid w:val="00B03CAD"/>
    <w:rsid w:val="00B0492D"/>
    <w:rsid w:val="00B058FB"/>
    <w:rsid w:val="00B065D0"/>
    <w:rsid w:val="00B07E5D"/>
    <w:rsid w:val="00B10BC1"/>
    <w:rsid w:val="00B116FF"/>
    <w:rsid w:val="00B11B3C"/>
    <w:rsid w:val="00B1251D"/>
    <w:rsid w:val="00B12E0B"/>
    <w:rsid w:val="00B12E4C"/>
    <w:rsid w:val="00B14D43"/>
    <w:rsid w:val="00B16465"/>
    <w:rsid w:val="00B167EF"/>
    <w:rsid w:val="00B167FE"/>
    <w:rsid w:val="00B16BD4"/>
    <w:rsid w:val="00B17365"/>
    <w:rsid w:val="00B20F9D"/>
    <w:rsid w:val="00B21B0C"/>
    <w:rsid w:val="00B23AD4"/>
    <w:rsid w:val="00B23B8B"/>
    <w:rsid w:val="00B23F38"/>
    <w:rsid w:val="00B24A5E"/>
    <w:rsid w:val="00B26018"/>
    <w:rsid w:val="00B27FE1"/>
    <w:rsid w:val="00B30D6B"/>
    <w:rsid w:val="00B30DD8"/>
    <w:rsid w:val="00B30E50"/>
    <w:rsid w:val="00B3365E"/>
    <w:rsid w:val="00B33E99"/>
    <w:rsid w:val="00B35396"/>
    <w:rsid w:val="00B37775"/>
    <w:rsid w:val="00B42A74"/>
    <w:rsid w:val="00B43615"/>
    <w:rsid w:val="00B447A6"/>
    <w:rsid w:val="00B47FAF"/>
    <w:rsid w:val="00B50DDE"/>
    <w:rsid w:val="00B50F3E"/>
    <w:rsid w:val="00B52F37"/>
    <w:rsid w:val="00B5506B"/>
    <w:rsid w:val="00B56DAB"/>
    <w:rsid w:val="00B579D8"/>
    <w:rsid w:val="00B60146"/>
    <w:rsid w:val="00B60EAC"/>
    <w:rsid w:val="00B6162C"/>
    <w:rsid w:val="00B61BE4"/>
    <w:rsid w:val="00B61CC3"/>
    <w:rsid w:val="00B62678"/>
    <w:rsid w:val="00B62A1F"/>
    <w:rsid w:val="00B62DDE"/>
    <w:rsid w:val="00B67340"/>
    <w:rsid w:val="00B70246"/>
    <w:rsid w:val="00B7084A"/>
    <w:rsid w:val="00B7174D"/>
    <w:rsid w:val="00B72ABF"/>
    <w:rsid w:val="00B73F59"/>
    <w:rsid w:val="00B75E64"/>
    <w:rsid w:val="00B764B7"/>
    <w:rsid w:val="00B77BBE"/>
    <w:rsid w:val="00B77C65"/>
    <w:rsid w:val="00B80748"/>
    <w:rsid w:val="00B80D85"/>
    <w:rsid w:val="00B80E30"/>
    <w:rsid w:val="00B835BC"/>
    <w:rsid w:val="00B848FE"/>
    <w:rsid w:val="00B8785B"/>
    <w:rsid w:val="00B903A7"/>
    <w:rsid w:val="00B90AE0"/>
    <w:rsid w:val="00B9163D"/>
    <w:rsid w:val="00B92286"/>
    <w:rsid w:val="00B924F1"/>
    <w:rsid w:val="00B9392D"/>
    <w:rsid w:val="00B9470D"/>
    <w:rsid w:val="00B97635"/>
    <w:rsid w:val="00B978D7"/>
    <w:rsid w:val="00B97A65"/>
    <w:rsid w:val="00B97B9A"/>
    <w:rsid w:val="00B97FDF"/>
    <w:rsid w:val="00BA1617"/>
    <w:rsid w:val="00BA1A51"/>
    <w:rsid w:val="00BA23B2"/>
    <w:rsid w:val="00BA3145"/>
    <w:rsid w:val="00BA4722"/>
    <w:rsid w:val="00BA4867"/>
    <w:rsid w:val="00BA4EE2"/>
    <w:rsid w:val="00BA51F6"/>
    <w:rsid w:val="00BA57EE"/>
    <w:rsid w:val="00BA5CFD"/>
    <w:rsid w:val="00BA711F"/>
    <w:rsid w:val="00BA771F"/>
    <w:rsid w:val="00BA79A2"/>
    <w:rsid w:val="00BB15DD"/>
    <w:rsid w:val="00BB1956"/>
    <w:rsid w:val="00BB1BED"/>
    <w:rsid w:val="00BB2B77"/>
    <w:rsid w:val="00BB2EE4"/>
    <w:rsid w:val="00BB50CD"/>
    <w:rsid w:val="00BB51EF"/>
    <w:rsid w:val="00BB5AB5"/>
    <w:rsid w:val="00BB5DBC"/>
    <w:rsid w:val="00BB640C"/>
    <w:rsid w:val="00BB77F0"/>
    <w:rsid w:val="00BB7899"/>
    <w:rsid w:val="00BB7907"/>
    <w:rsid w:val="00BB7B04"/>
    <w:rsid w:val="00BB7F61"/>
    <w:rsid w:val="00BC05B8"/>
    <w:rsid w:val="00BC0B52"/>
    <w:rsid w:val="00BC1698"/>
    <w:rsid w:val="00BC1930"/>
    <w:rsid w:val="00BC1D07"/>
    <w:rsid w:val="00BC2950"/>
    <w:rsid w:val="00BC2A42"/>
    <w:rsid w:val="00BC333E"/>
    <w:rsid w:val="00BC4232"/>
    <w:rsid w:val="00BC5D29"/>
    <w:rsid w:val="00BC69AC"/>
    <w:rsid w:val="00BC7204"/>
    <w:rsid w:val="00BC7935"/>
    <w:rsid w:val="00BC7B29"/>
    <w:rsid w:val="00BD003D"/>
    <w:rsid w:val="00BD009E"/>
    <w:rsid w:val="00BD0A42"/>
    <w:rsid w:val="00BD0F0C"/>
    <w:rsid w:val="00BD19A9"/>
    <w:rsid w:val="00BD1C2A"/>
    <w:rsid w:val="00BD2C8E"/>
    <w:rsid w:val="00BD3E28"/>
    <w:rsid w:val="00BD461B"/>
    <w:rsid w:val="00BD4D15"/>
    <w:rsid w:val="00BD63EB"/>
    <w:rsid w:val="00BD6AD6"/>
    <w:rsid w:val="00BD7930"/>
    <w:rsid w:val="00BE068B"/>
    <w:rsid w:val="00BE13A7"/>
    <w:rsid w:val="00BE2356"/>
    <w:rsid w:val="00BE299F"/>
    <w:rsid w:val="00BE3A0A"/>
    <w:rsid w:val="00BE3E20"/>
    <w:rsid w:val="00BE5C69"/>
    <w:rsid w:val="00BE6331"/>
    <w:rsid w:val="00BE6988"/>
    <w:rsid w:val="00BF0D5F"/>
    <w:rsid w:val="00BF1A45"/>
    <w:rsid w:val="00BF1CE0"/>
    <w:rsid w:val="00BF34BC"/>
    <w:rsid w:val="00BF3A0B"/>
    <w:rsid w:val="00BF4AD2"/>
    <w:rsid w:val="00BF4ECB"/>
    <w:rsid w:val="00BF5E64"/>
    <w:rsid w:val="00BF6414"/>
    <w:rsid w:val="00BF7188"/>
    <w:rsid w:val="00BF746C"/>
    <w:rsid w:val="00BF7BF4"/>
    <w:rsid w:val="00C005E8"/>
    <w:rsid w:val="00C00674"/>
    <w:rsid w:val="00C0166D"/>
    <w:rsid w:val="00C01F6F"/>
    <w:rsid w:val="00C0284D"/>
    <w:rsid w:val="00C02EBC"/>
    <w:rsid w:val="00C050A9"/>
    <w:rsid w:val="00C0792C"/>
    <w:rsid w:val="00C12089"/>
    <w:rsid w:val="00C142F2"/>
    <w:rsid w:val="00C15314"/>
    <w:rsid w:val="00C15648"/>
    <w:rsid w:val="00C15859"/>
    <w:rsid w:val="00C15C3F"/>
    <w:rsid w:val="00C1689E"/>
    <w:rsid w:val="00C16E3A"/>
    <w:rsid w:val="00C16E5A"/>
    <w:rsid w:val="00C17740"/>
    <w:rsid w:val="00C17E74"/>
    <w:rsid w:val="00C204EA"/>
    <w:rsid w:val="00C2124A"/>
    <w:rsid w:val="00C21FE5"/>
    <w:rsid w:val="00C2206B"/>
    <w:rsid w:val="00C23B6B"/>
    <w:rsid w:val="00C24509"/>
    <w:rsid w:val="00C26060"/>
    <w:rsid w:val="00C26DF8"/>
    <w:rsid w:val="00C27D9C"/>
    <w:rsid w:val="00C3119A"/>
    <w:rsid w:val="00C311B0"/>
    <w:rsid w:val="00C34FE4"/>
    <w:rsid w:val="00C3601B"/>
    <w:rsid w:val="00C36F70"/>
    <w:rsid w:val="00C40A19"/>
    <w:rsid w:val="00C40EE7"/>
    <w:rsid w:val="00C429F7"/>
    <w:rsid w:val="00C447DD"/>
    <w:rsid w:val="00C4552C"/>
    <w:rsid w:val="00C46211"/>
    <w:rsid w:val="00C468ED"/>
    <w:rsid w:val="00C510CE"/>
    <w:rsid w:val="00C52EDC"/>
    <w:rsid w:val="00C53A63"/>
    <w:rsid w:val="00C544AE"/>
    <w:rsid w:val="00C54503"/>
    <w:rsid w:val="00C54814"/>
    <w:rsid w:val="00C55A34"/>
    <w:rsid w:val="00C5696F"/>
    <w:rsid w:val="00C6270E"/>
    <w:rsid w:val="00C62C13"/>
    <w:rsid w:val="00C62DF3"/>
    <w:rsid w:val="00C62E0B"/>
    <w:rsid w:val="00C63C65"/>
    <w:rsid w:val="00C64FEA"/>
    <w:rsid w:val="00C6711C"/>
    <w:rsid w:val="00C67485"/>
    <w:rsid w:val="00C67CD1"/>
    <w:rsid w:val="00C70B82"/>
    <w:rsid w:val="00C728B9"/>
    <w:rsid w:val="00C72C4C"/>
    <w:rsid w:val="00C74618"/>
    <w:rsid w:val="00C74FAB"/>
    <w:rsid w:val="00C7605D"/>
    <w:rsid w:val="00C76BF1"/>
    <w:rsid w:val="00C772EC"/>
    <w:rsid w:val="00C773B5"/>
    <w:rsid w:val="00C77CB5"/>
    <w:rsid w:val="00C807A1"/>
    <w:rsid w:val="00C81439"/>
    <w:rsid w:val="00C82AFD"/>
    <w:rsid w:val="00C834DD"/>
    <w:rsid w:val="00C835E1"/>
    <w:rsid w:val="00C83D52"/>
    <w:rsid w:val="00C83F17"/>
    <w:rsid w:val="00C84358"/>
    <w:rsid w:val="00C850DD"/>
    <w:rsid w:val="00C856CF"/>
    <w:rsid w:val="00C8586E"/>
    <w:rsid w:val="00C86823"/>
    <w:rsid w:val="00C87FC1"/>
    <w:rsid w:val="00C906D4"/>
    <w:rsid w:val="00C91D2C"/>
    <w:rsid w:val="00C92406"/>
    <w:rsid w:val="00C93EF7"/>
    <w:rsid w:val="00C943D4"/>
    <w:rsid w:val="00C945A3"/>
    <w:rsid w:val="00C94DA2"/>
    <w:rsid w:val="00C9585B"/>
    <w:rsid w:val="00C967CD"/>
    <w:rsid w:val="00C97E4E"/>
    <w:rsid w:val="00CA03F0"/>
    <w:rsid w:val="00CA09FE"/>
    <w:rsid w:val="00CA0F3B"/>
    <w:rsid w:val="00CA12D9"/>
    <w:rsid w:val="00CA196A"/>
    <w:rsid w:val="00CA23E0"/>
    <w:rsid w:val="00CA29E6"/>
    <w:rsid w:val="00CA2CC2"/>
    <w:rsid w:val="00CA33AA"/>
    <w:rsid w:val="00CA3F1B"/>
    <w:rsid w:val="00CA45D7"/>
    <w:rsid w:val="00CA49FE"/>
    <w:rsid w:val="00CA58BD"/>
    <w:rsid w:val="00CA6CE8"/>
    <w:rsid w:val="00CB0693"/>
    <w:rsid w:val="00CB14A7"/>
    <w:rsid w:val="00CB4C25"/>
    <w:rsid w:val="00CB5941"/>
    <w:rsid w:val="00CB69E5"/>
    <w:rsid w:val="00CB7065"/>
    <w:rsid w:val="00CC05BB"/>
    <w:rsid w:val="00CC2ECE"/>
    <w:rsid w:val="00CC331D"/>
    <w:rsid w:val="00CC3B0F"/>
    <w:rsid w:val="00CC3EC8"/>
    <w:rsid w:val="00CC4EFC"/>
    <w:rsid w:val="00CC52C8"/>
    <w:rsid w:val="00CC53AB"/>
    <w:rsid w:val="00CC546B"/>
    <w:rsid w:val="00CC5C28"/>
    <w:rsid w:val="00CD15AB"/>
    <w:rsid w:val="00CD1C10"/>
    <w:rsid w:val="00CD28BC"/>
    <w:rsid w:val="00CD30FC"/>
    <w:rsid w:val="00CD3A4D"/>
    <w:rsid w:val="00CD4366"/>
    <w:rsid w:val="00CD5CFE"/>
    <w:rsid w:val="00CD5EDF"/>
    <w:rsid w:val="00CD7485"/>
    <w:rsid w:val="00CE187D"/>
    <w:rsid w:val="00CE340A"/>
    <w:rsid w:val="00CE3B76"/>
    <w:rsid w:val="00CE4688"/>
    <w:rsid w:val="00CE5F4C"/>
    <w:rsid w:val="00CE682E"/>
    <w:rsid w:val="00CE6AAE"/>
    <w:rsid w:val="00CF13AC"/>
    <w:rsid w:val="00CF152F"/>
    <w:rsid w:val="00CF1673"/>
    <w:rsid w:val="00CF191D"/>
    <w:rsid w:val="00CF1A7A"/>
    <w:rsid w:val="00CF1E1C"/>
    <w:rsid w:val="00CF29F9"/>
    <w:rsid w:val="00CF32CA"/>
    <w:rsid w:val="00CF3482"/>
    <w:rsid w:val="00CF38D4"/>
    <w:rsid w:val="00CF5DE3"/>
    <w:rsid w:val="00CF705D"/>
    <w:rsid w:val="00CF737B"/>
    <w:rsid w:val="00CF7EA7"/>
    <w:rsid w:val="00D0107A"/>
    <w:rsid w:val="00D015E7"/>
    <w:rsid w:val="00D01B34"/>
    <w:rsid w:val="00D02A26"/>
    <w:rsid w:val="00D03201"/>
    <w:rsid w:val="00D03C22"/>
    <w:rsid w:val="00D03F0F"/>
    <w:rsid w:val="00D0672B"/>
    <w:rsid w:val="00D0779E"/>
    <w:rsid w:val="00D07A0E"/>
    <w:rsid w:val="00D07EAA"/>
    <w:rsid w:val="00D13867"/>
    <w:rsid w:val="00D1421E"/>
    <w:rsid w:val="00D1422D"/>
    <w:rsid w:val="00D14D06"/>
    <w:rsid w:val="00D151D0"/>
    <w:rsid w:val="00D1743B"/>
    <w:rsid w:val="00D20594"/>
    <w:rsid w:val="00D2064B"/>
    <w:rsid w:val="00D217DA"/>
    <w:rsid w:val="00D21C0C"/>
    <w:rsid w:val="00D21E34"/>
    <w:rsid w:val="00D23D80"/>
    <w:rsid w:val="00D23E4E"/>
    <w:rsid w:val="00D2464C"/>
    <w:rsid w:val="00D24FA9"/>
    <w:rsid w:val="00D2590E"/>
    <w:rsid w:val="00D25A19"/>
    <w:rsid w:val="00D26962"/>
    <w:rsid w:val="00D30356"/>
    <w:rsid w:val="00D30E1D"/>
    <w:rsid w:val="00D313F0"/>
    <w:rsid w:val="00D32672"/>
    <w:rsid w:val="00D3301D"/>
    <w:rsid w:val="00D33081"/>
    <w:rsid w:val="00D34CA7"/>
    <w:rsid w:val="00D35F1F"/>
    <w:rsid w:val="00D35F99"/>
    <w:rsid w:val="00D374D9"/>
    <w:rsid w:val="00D3773E"/>
    <w:rsid w:val="00D377C6"/>
    <w:rsid w:val="00D37B7D"/>
    <w:rsid w:val="00D4086A"/>
    <w:rsid w:val="00D41373"/>
    <w:rsid w:val="00D4352E"/>
    <w:rsid w:val="00D44D54"/>
    <w:rsid w:val="00D453F8"/>
    <w:rsid w:val="00D46176"/>
    <w:rsid w:val="00D46FE4"/>
    <w:rsid w:val="00D4735B"/>
    <w:rsid w:val="00D47F83"/>
    <w:rsid w:val="00D51241"/>
    <w:rsid w:val="00D51A9B"/>
    <w:rsid w:val="00D51BCF"/>
    <w:rsid w:val="00D52394"/>
    <w:rsid w:val="00D52C71"/>
    <w:rsid w:val="00D5393F"/>
    <w:rsid w:val="00D53AAC"/>
    <w:rsid w:val="00D54135"/>
    <w:rsid w:val="00D54223"/>
    <w:rsid w:val="00D544B6"/>
    <w:rsid w:val="00D54F11"/>
    <w:rsid w:val="00D55BD9"/>
    <w:rsid w:val="00D55CBD"/>
    <w:rsid w:val="00D5737A"/>
    <w:rsid w:val="00D57745"/>
    <w:rsid w:val="00D60309"/>
    <w:rsid w:val="00D611CA"/>
    <w:rsid w:val="00D6313E"/>
    <w:rsid w:val="00D6449C"/>
    <w:rsid w:val="00D64941"/>
    <w:rsid w:val="00D65EF9"/>
    <w:rsid w:val="00D7041B"/>
    <w:rsid w:val="00D706BA"/>
    <w:rsid w:val="00D71488"/>
    <w:rsid w:val="00D72849"/>
    <w:rsid w:val="00D72979"/>
    <w:rsid w:val="00D733DF"/>
    <w:rsid w:val="00D74132"/>
    <w:rsid w:val="00D74796"/>
    <w:rsid w:val="00D74E21"/>
    <w:rsid w:val="00D75519"/>
    <w:rsid w:val="00D777DE"/>
    <w:rsid w:val="00D7797E"/>
    <w:rsid w:val="00D80D2C"/>
    <w:rsid w:val="00D81169"/>
    <w:rsid w:val="00D8168C"/>
    <w:rsid w:val="00D818AC"/>
    <w:rsid w:val="00D81DBD"/>
    <w:rsid w:val="00D825E5"/>
    <w:rsid w:val="00D82935"/>
    <w:rsid w:val="00D836CF"/>
    <w:rsid w:val="00D838AE"/>
    <w:rsid w:val="00D841EF"/>
    <w:rsid w:val="00D8570A"/>
    <w:rsid w:val="00D86C36"/>
    <w:rsid w:val="00D87370"/>
    <w:rsid w:val="00D87373"/>
    <w:rsid w:val="00D879AE"/>
    <w:rsid w:val="00D9086C"/>
    <w:rsid w:val="00D90FFD"/>
    <w:rsid w:val="00D92AD3"/>
    <w:rsid w:val="00D9309C"/>
    <w:rsid w:val="00D93838"/>
    <w:rsid w:val="00D93986"/>
    <w:rsid w:val="00D9442E"/>
    <w:rsid w:val="00D94459"/>
    <w:rsid w:val="00D96BF7"/>
    <w:rsid w:val="00D96D39"/>
    <w:rsid w:val="00DA03F1"/>
    <w:rsid w:val="00DA0946"/>
    <w:rsid w:val="00DA16E8"/>
    <w:rsid w:val="00DA29A4"/>
    <w:rsid w:val="00DA4659"/>
    <w:rsid w:val="00DA4F7D"/>
    <w:rsid w:val="00DA5750"/>
    <w:rsid w:val="00DA5BED"/>
    <w:rsid w:val="00DA5ED7"/>
    <w:rsid w:val="00DA5F0F"/>
    <w:rsid w:val="00DB0036"/>
    <w:rsid w:val="00DB00E6"/>
    <w:rsid w:val="00DB12C1"/>
    <w:rsid w:val="00DB1EF6"/>
    <w:rsid w:val="00DB2770"/>
    <w:rsid w:val="00DB2F95"/>
    <w:rsid w:val="00DB4DB9"/>
    <w:rsid w:val="00DB568C"/>
    <w:rsid w:val="00DB5C58"/>
    <w:rsid w:val="00DB5E59"/>
    <w:rsid w:val="00DB6DCE"/>
    <w:rsid w:val="00DB730E"/>
    <w:rsid w:val="00DB7CCD"/>
    <w:rsid w:val="00DC0156"/>
    <w:rsid w:val="00DC0E34"/>
    <w:rsid w:val="00DC10AD"/>
    <w:rsid w:val="00DC1B4F"/>
    <w:rsid w:val="00DC2418"/>
    <w:rsid w:val="00DC2F34"/>
    <w:rsid w:val="00DC31A1"/>
    <w:rsid w:val="00DC32AB"/>
    <w:rsid w:val="00DC4086"/>
    <w:rsid w:val="00DC499A"/>
    <w:rsid w:val="00DC5721"/>
    <w:rsid w:val="00DC6118"/>
    <w:rsid w:val="00DC6D07"/>
    <w:rsid w:val="00DC7000"/>
    <w:rsid w:val="00DC7CD0"/>
    <w:rsid w:val="00DD0523"/>
    <w:rsid w:val="00DD0B91"/>
    <w:rsid w:val="00DD27FB"/>
    <w:rsid w:val="00DD2E51"/>
    <w:rsid w:val="00DD3565"/>
    <w:rsid w:val="00DD36B7"/>
    <w:rsid w:val="00DD4C7F"/>
    <w:rsid w:val="00DD521D"/>
    <w:rsid w:val="00DD6EB0"/>
    <w:rsid w:val="00DE1662"/>
    <w:rsid w:val="00DE189A"/>
    <w:rsid w:val="00DE2793"/>
    <w:rsid w:val="00DE289F"/>
    <w:rsid w:val="00DE2973"/>
    <w:rsid w:val="00DE2C5F"/>
    <w:rsid w:val="00DE2D06"/>
    <w:rsid w:val="00DE3CEA"/>
    <w:rsid w:val="00DE4CAB"/>
    <w:rsid w:val="00DE5DBD"/>
    <w:rsid w:val="00DE734D"/>
    <w:rsid w:val="00DE7DB0"/>
    <w:rsid w:val="00DF0B91"/>
    <w:rsid w:val="00DF286F"/>
    <w:rsid w:val="00DF2964"/>
    <w:rsid w:val="00DF35F2"/>
    <w:rsid w:val="00DF3873"/>
    <w:rsid w:val="00DF39E2"/>
    <w:rsid w:val="00DF4025"/>
    <w:rsid w:val="00DF4821"/>
    <w:rsid w:val="00DF5F92"/>
    <w:rsid w:val="00DF6430"/>
    <w:rsid w:val="00DF6471"/>
    <w:rsid w:val="00DF6BB8"/>
    <w:rsid w:val="00DF7A09"/>
    <w:rsid w:val="00E00245"/>
    <w:rsid w:val="00E00606"/>
    <w:rsid w:val="00E00C1D"/>
    <w:rsid w:val="00E01083"/>
    <w:rsid w:val="00E024CE"/>
    <w:rsid w:val="00E024F5"/>
    <w:rsid w:val="00E027D8"/>
    <w:rsid w:val="00E0378A"/>
    <w:rsid w:val="00E0418B"/>
    <w:rsid w:val="00E0472C"/>
    <w:rsid w:val="00E05886"/>
    <w:rsid w:val="00E0648B"/>
    <w:rsid w:val="00E06694"/>
    <w:rsid w:val="00E06B03"/>
    <w:rsid w:val="00E114EA"/>
    <w:rsid w:val="00E116BD"/>
    <w:rsid w:val="00E117A0"/>
    <w:rsid w:val="00E12E94"/>
    <w:rsid w:val="00E135E0"/>
    <w:rsid w:val="00E15844"/>
    <w:rsid w:val="00E164DD"/>
    <w:rsid w:val="00E16840"/>
    <w:rsid w:val="00E17254"/>
    <w:rsid w:val="00E1777C"/>
    <w:rsid w:val="00E206C3"/>
    <w:rsid w:val="00E20892"/>
    <w:rsid w:val="00E211BE"/>
    <w:rsid w:val="00E22608"/>
    <w:rsid w:val="00E22972"/>
    <w:rsid w:val="00E22D18"/>
    <w:rsid w:val="00E2329B"/>
    <w:rsid w:val="00E23B6C"/>
    <w:rsid w:val="00E23F0F"/>
    <w:rsid w:val="00E24B17"/>
    <w:rsid w:val="00E24C90"/>
    <w:rsid w:val="00E318A3"/>
    <w:rsid w:val="00E3193B"/>
    <w:rsid w:val="00E32F18"/>
    <w:rsid w:val="00E35321"/>
    <w:rsid w:val="00E35E81"/>
    <w:rsid w:val="00E36049"/>
    <w:rsid w:val="00E36876"/>
    <w:rsid w:val="00E36AE0"/>
    <w:rsid w:val="00E372F3"/>
    <w:rsid w:val="00E37450"/>
    <w:rsid w:val="00E403EA"/>
    <w:rsid w:val="00E406D0"/>
    <w:rsid w:val="00E43A58"/>
    <w:rsid w:val="00E43B6E"/>
    <w:rsid w:val="00E45612"/>
    <w:rsid w:val="00E45A72"/>
    <w:rsid w:val="00E461C3"/>
    <w:rsid w:val="00E461F0"/>
    <w:rsid w:val="00E47571"/>
    <w:rsid w:val="00E47A3A"/>
    <w:rsid w:val="00E47B5D"/>
    <w:rsid w:val="00E53C3E"/>
    <w:rsid w:val="00E545D7"/>
    <w:rsid w:val="00E54D7E"/>
    <w:rsid w:val="00E557E3"/>
    <w:rsid w:val="00E55802"/>
    <w:rsid w:val="00E57F98"/>
    <w:rsid w:val="00E601C0"/>
    <w:rsid w:val="00E60AF9"/>
    <w:rsid w:val="00E643C6"/>
    <w:rsid w:val="00E64702"/>
    <w:rsid w:val="00E65C09"/>
    <w:rsid w:val="00E6662F"/>
    <w:rsid w:val="00E667CC"/>
    <w:rsid w:val="00E6721E"/>
    <w:rsid w:val="00E67CB4"/>
    <w:rsid w:val="00E67D10"/>
    <w:rsid w:val="00E70A62"/>
    <w:rsid w:val="00E718D7"/>
    <w:rsid w:val="00E718E5"/>
    <w:rsid w:val="00E7244D"/>
    <w:rsid w:val="00E727EA"/>
    <w:rsid w:val="00E727F0"/>
    <w:rsid w:val="00E736EA"/>
    <w:rsid w:val="00E7380D"/>
    <w:rsid w:val="00E74EBE"/>
    <w:rsid w:val="00E755DF"/>
    <w:rsid w:val="00E75FC6"/>
    <w:rsid w:val="00E76691"/>
    <w:rsid w:val="00E768CF"/>
    <w:rsid w:val="00E76FBE"/>
    <w:rsid w:val="00E8084D"/>
    <w:rsid w:val="00E81236"/>
    <w:rsid w:val="00E816D5"/>
    <w:rsid w:val="00E81E4D"/>
    <w:rsid w:val="00E822BC"/>
    <w:rsid w:val="00E839F5"/>
    <w:rsid w:val="00E83BAB"/>
    <w:rsid w:val="00E840C3"/>
    <w:rsid w:val="00E8445D"/>
    <w:rsid w:val="00E85A56"/>
    <w:rsid w:val="00E86365"/>
    <w:rsid w:val="00E869AF"/>
    <w:rsid w:val="00E87916"/>
    <w:rsid w:val="00E87A7D"/>
    <w:rsid w:val="00E90B11"/>
    <w:rsid w:val="00E91287"/>
    <w:rsid w:val="00E915D3"/>
    <w:rsid w:val="00E91681"/>
    <w:rsid w:val="00E91903"/>
    <w:rsid w:val="00E92319"/>
    <w:rsid w:val="00E927BF"/>
    <w:rsid w:val="00E927C9"/>
    <w:rsid w:val="00E9410A"/>
    <w:rsid w:val="00E95037"/>
    <w:rsid w:val="00E9514A"/>
    <w:rsid w:val="00E956A1"/>
    <w:rsid w:val="00E969DA"/>
    <w:rsid w:val="00E96FF3"/>
    <w:rsid w:val="00E974D8"/>
    <w:rsid w:val="00EA083C"/>
    <w:rsid w:val="00EA218E"/>
    <w:rsid w:val="00EA21E6"/>
    <w:rsid w:val="00EA299B"/>
    <w:rsid w:val="00EA3A94"/>
    <w:rsid w:val="00EA3D3A"/>
    <w:rsid w:val="00EA5077"/>
    <w:rsid w:val="00EA6450"/>
    <w:rsid w:val="00EA68FF"/>
    <w:rsid w:val="00EA744E"/>
    <w:rsid w:val="00EA76E3"/>
    <w:rsid w:val="00EA7748"/>
    <w:rsid w:val="00EA7C8A"/>
    <w:rsid w:val="00EB0C1A"/>
    <w:rsid w:val="00EB0EE0"/>
    <w:rsid w:val="00EB0FC3"/>
    <w:rsid w:val="00EB1208"/>
    <w:rsid w:val="00EB25C2"/>
    <w:rsid w:val="00EB29E9"/>
    <w:rsid w:val="00EB33FC"/>
    <w:rsid w:val="00EB4C8D"/>
    <w:rsid w:val="00EB58A9"/>
    <w:rsid w:val="00EB5DF7"/>
    <w:rsid w:val="00EB7394"/>
    <w:rsid w:val="00EB74CB"/>
    <w:rsid w:val="00EC01C4"/>
    <w:rsid w:val="00EC0353"/>
    <w:rsid w:val="00EC0603"/>
    <w:rsid w:val="00EC1388"/>
    <w:rsid w:val="00EC138A"/>
    <w:rsid w:val="00EC1652"/>
    <w:rsid w:val="00EC2D0F"/>
    <w:rsid w:val="00EC2DB0"/>
    <w:rsid w:val="00EC482C"/>
    <w:rsid w:val="00EC52BA"/>
    <w:rsid w:val="00EC6E09"/>
    <w:rsid w:val="00EC79FF"/>
    <w:rsid w:val="00ED06E0"/>
    <w:rsid w:val="00ED17B5"/>
    <w:rsid w:val="00ED1EB0"/>
    <w:rsid w:val="00ED2103"/>
    <w:rsid w:val="00ED2968"/>
    <w:rsid w:val="00ED2D07"/>
    <w:rsid w:val="00ED4FA3"/>
    <w:rsid w:val="00ED5FF5"/>
    <w:rsid w:val="00ED6872"/>
    <w:rsid w:val="00ED6BAF"/>
    <w:rsid w:val="00ED6D26"/>
    <w:rsid w:val="00ED6F21"/>
    <w:rsid w:val="00ED700C"/>
    <w:rsid w:val="00EE26E1"/>
    <w:rsid w:val="00EE2C67"/>
    <w:rsid w:val="00EE2E61"/>
    <w:rsid w:val="00EE484D"/>
    <w:rsid w:val="00EE552A"/>
    <w:rsid w:val="00EE6599"/>
    <w:rsid w:val="00EE670D"/>
    <w:rsid w:val="00EE70DF"/>
    <w:rsid w:val="00EE7758"/>
    <w:rsid w:val="00EE798B"/>
    <w:rsid w:val="00EE7C75"/>
    <w:rsid w:val="00EF1355"/>
    <w:rsid w:val="00EF1DD1"/>
    <w:rsid w:val="00EF2059"/>
    <w:rsid w:val="00EF2EA6"/>
    <w:rsid w:val="00EF3347"/>
    <w:rsid w:val="00EF35C0"/>
    <w:rsid w:val="00EF46B2"/>
    <w:rsid w:val="00EF4C14"/>
    <w:rsid w:val="00EF66D1"/>
    <w:rsid w:val="00EF7D2C"/>
    <w:rsid w:val="00EF7E84"/>
    <w:rsid w:val="00F00B22"/>
    <w:rsid w:val="00F00BBE"/>
    <w:rsid w:val="00F00FAC"/>
    <w:rsid w:val="00F0196A"/>
    <w:rsid w:val="00F01DC8"/>
    <w:rsid w:val="00F020F2"/>
    <w:rsid w:val="00F0293C"/>
    <w:rsid w:val="00F03A62"/>
    <w:rsid w:val="00F04E7A"/>
    <w:rsid w:val="00F05FBC"/>
    <w:rsid w:val="00F06EAF"/>
    <w:rsid w:val="00F07C0B"/>
    <w:rsid w:val="00F11B03"/>
    <w:rsid w:val="00F11BE0"/>
    <w:rsid w:val="00F11FD2"/>
    <w:rsid w:val="00F12593"/>
    <w:rsid w:val="00F12940"/>
    <w:rsid w:val="00F14F2E"/>
    <w:rsid w:val="00F15A52"/>
    <w:rsid w:val="00F15CD1"/>
    <w:rsid w:val="00F165FA"/>
    <w:rsid w:val="00F173FD"/>
    <w:rsid w:val="00F2021B"/>
    <w:rsid w:val="00F20778"/>
    <w:rsid w:val="00F20B64"/>
    <w:rsid w:val="00F20BAE"/>
    <w:rsid w:val="00F20C0E"/>
    <w:rsid w:val="00F21C30"/>
    <w:rsid w:val="00F221C3"/>
    <w:rsid w:val="00F22773"/>
    <w:rsid w:val="00F22A4E"/>
    <w:rsid w:val="00F23103"/>
    <w:rsid w:val="00F233E8"/>
    <w:rsid w:val="00F239BB"/>
    <w:rsid w:val="00F246F2"/>
    <w:rsid w:val="00F2475E"/>
    <w:rsid w:val="00F24F11"/>
    <w:rsid w:val="00F275B0"/>
    <w:rsid w:val="00F275FE"/>
    <w:rsid w:val="00F31AF0"/>
    <w:rsid w:val="00F31C1A"/>
    <w:rsid w:val="00F31FEA"/>
    <w:rsid w:val="00F33792"/>
    <w:rsid w:val="00F343AB"/>
    <w:rsid w:val="00F34FBC"/>
    <w:rsid w:val="00F35853"/>
    <w:rsid w:val="00F37C9E"/>
    <w:rsid w:val="00F40449"/>
    <w:rsid w:val="00F405A4"/>
    <w:rsid w:val="00F41632"/>
    <w:rsid w:val="00F41695"/>
    <w:rsid w:val="00F41B5E"/>
    <w:rsid w:val="00F4273C"/>
    <w:rsid w:val="00F44E37"/>
    <w:rsid w:val="00F453A1"/>
    <w:rsid w:val="00F45812"/>
    <w:rsid w:val="00F45C56"/>
    <w:rsid w:val="00F463A2"/>
    <w:rsid w:val="00F503C2"/>
    <w:rsid w:val="00F5058B"/>
    <w:rsid w:val="00F50D29"/>
    <w:rsid w:val="00F51010"/>
    <w:rsid w:val="00F51C1B"/>
    <w:rsid w:val="00F51C4C"/>
    <w:rsid w:val="00F5256B"/>
    <w:rsid w:val="00F52ED3"/>
    <w:rsid w:val="00F532C5"/>
    <w:rsid w:val="00F53308"/>
    <w:rsid w:val="00F53355"/>
    <w:rsid w:val="00F53C7F"/>
    <w:rsid w:val="00F5550F"/>
    <w:rsid w:val="00F55648"/>
    <w:rsid w:val="00F565FF"/>
    <w:rsid w:val="00F57FE5"/>
    <w:rsid w:val="00F611CA"/>
    <w:rsid w:val="00F61611"/>
    <w:rsid w:val="00F6169B"/>
    <w:rsid w:val="00F61E1C"/>
    <w:rsid w:val="00F623AE"/>
    <w:rsid w:val="00F62636"/>
    <w:rsid w:val="00F6266D"/>
    <w:rsid w:val="00F63116"/>
    <w:rsid w:val="00F6318E"/>
    <w:rsid w:val="00F64147"/>
    <w:rsid w:val="00F64472"/>
    <w:rsid w:val="00F64DF6"/>
    <w:rsid w:val="00F65B63"/>
    <w:rsid w:val="00F66F6D"/>
    <w:rsid w:val="00F67119"/>
    <w:rsid w:val="00F67424"/>
    <w:rsid w:val="00F67A0F"/>
    <w:rsid w:val="00F7037C"/>
    <w:rsid w:val="00F711F0"/>
    <w:rsid w:val="00F71262"/>
    <w:rsid w:val="00F71B97"/>
    <w:rsid w:val="00F72297"/>
    <w:rsid w:val="00F72FAA"/>
    <w:rsid w:val="00F74003"/>
    <w:rsid w:val="00F7423D"/>
    <w:rsid w:val="00F74305"/>
    <w:rsid w:val="00F74AA5"/>
    <w:rsid w:val="00F756C4"/>
    <w:rsid w:val="00F75C5E"/>
    <w:rsid w:val="00F75DF0"/>
    <w:rsid w:val="00F77959"/>
    <w:rsid w:val="00F80F49"/>
    <w:rsid w:val="00F81589"/>
    <w:rsid w:val="00F81771"/>
    <w:rsid w:val="00F824AE"/>
    <w:rsid w:val="00F82A68"/>
    <w:rsid w:val="00F83589"/>
    <w:rsid w:val="00F8476E"/>
    <w:rsid w:val="00F84916"/>
    <w:rsid w:val="00F84D34"/>
    <w:rsid w:val="00F84F66"/>
    <w:rsid w:val="00F8510C"/>
    <w:rsid w:val="00F86B98"/>
    <w:rsid w:val="00F87034"/>
    <w:rsid w:val="00F91FC8"/>
    <w:rsid w:val="00F94C42"/>
    <w:rsid w:val="00F961E7"/>
    <w:rsid w:val="00F973E1"/>
    <w:rsid w:val="00FA032D"/>
    <w:rsid w:val="00FA1D66"/>
    <w:rsid w:val="00FA208C"/>
    <w:rsid w:val="00FA37EC"/>
    <w:rsid w:val="00FA3F4B"/>
    <w:rsid w:val="00FA435C"/>
    <w:rsid w:val="00FA4F10"/>
    <w:rsid w:val="00FA5174"/>
    <w:rsid w:val="00FA696A"/>
    <w:rsid w:val="00FA6CEB"/>
    <w:rsid w:val="00FB0AC7"/>
    <w:rsid w:val="00FB114E"/>
    <w:rsid w:val="00FB2A5A"/>
    <w:rsid w:val="00FB2D01"/>
    <w:rsid w:val="00FB3B8C"/>
    <w:rsid w:val="00FB4D8C"/>
    <w:rsid w:val="00FB4EA8"/>
    <w:rsid w:val="00FB5B51"/>
    <w:rsid w:val="00FB70B4"/>
    <w:rsid w:val="00FB7A17"/>
    <w:rsid w:val="00FC016A"/>
    <w:rsid w:val="00FC07D7"/>
    <w:rsid w:val="00FC0E3F"/>
    <w:rsid w:val="00FC103B"/>
    <w:rsid w:val="00FC2BEA"/>
    <w:rsid w:val="00FC2DF1"/>
    <w:rsid w:val="00FC3A3F"/>
    <w:rsid w:val="00FC43A6"/>
    <w:rsid w:val="00FC57E9"/>
    <w:rsid w:val="00FC6229"/>
    <w:rsid w:val="00FC66C5"/>
    <w:rsid w:val="00FC67DB"/>
    <w:rsid w:val="00FD031C"/>
    <w:rsid w:val="00FD1FFF"/>
    <w:rsid w:val="00FD2A6C"/>
    <w:rsid w:val="00FD3D2E"/>
    <w:rsid w:val="00FD3F92"/>
    <w:rsid w:val="00FD461A"/>
    <w:rsid w:val="00FD5C97"/>
    <w:rsid w:val="00FD6A72"/>
    <w:rsid w:val="00FD6F18"/>
    <w:rsid w:val="00FD783F"/>
    <w:rsid w:val="00FE016F"/>
    <w:rsid w:val="00FE01F7"/>
    <w:rsid w:val="00FE0B75"/>
    <w:rsid w:val="00FE0E90"/>
    <w:rsid w:val="00FE3697"/>
    <w:rsid w:val="00FE46E0"/>
    <w:rsid w:val="00FE7024"/>
    <w:rsid w:val="00FE71FD"/>
    <w:rsid w:val="00FE7C59"/>
    <w:rsid w:val="00FF0A30"/>
    <w:rsid w:val="00FF24A2"/>
    <w:rsid w:val="00FF251D"/>
    <w:rsid w:val="00FF3280"/>
    <w:rsid w:val="00FF3AB9"/>
    <w:rsid w:val="00FF412E"/>
    <w:rsid w:val="00FF656E"/>
    <w:rsid w:val="00FF69B3"/>
    <w:rsid w:val="00FF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C2234"/>
  <w15:docId w15:val="{89A0746F-FEEC-4D2A-9C8C-76B9B4D96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C3F62"/>
    <w:pPr>
      <w:keepNext/>
      <w:keepLines/>
      <w:spacing w:before="240" w:after="0"/>
      <w:outlineLvl w:val="0"/>
    </w:pPr>
    <w:rPr>
      <w:rFonts w:ascii="Palatino Linotype" w:eastAsiaTheme="majorEastAsia" w:hAnsi="Palatino Linotype" w:cstheme="majorBidi"/>
      <w:b/>
      <w:sz w:val="32"/>
      <w:szCs w:val="32"/>
    </w:rPr>
  </w:style>
  <w:style w:type="paragraph" w:styleId="2">
    <w:name w:val="heading 2"/>
    <w:basedOn w:val="a"/>
    <w:next w:val="a"/>
    <w:link w:val="20"/>
    <w:uiPriority w:val="9"/>
    <w:unhideWhenUsed/>
    <w:qFormat/>
    <w:rsid w:val="001C3F62"/>
    <w:pPr>
      <w:keepNext/>
      <w:keepLines/>
      <w:spacing w:before="40" w:after="0"/>
      <w:outlineLvl w:val="1"/>
    </w:pPr>
    <w:rPr>
      <w:rFonts w:ascii="Palatino Linotype" w:eastAsiaTheme="majorEastAsia" w:hAnsi="Palatino Linotype" w:cstheme="majorBidi"/>
      <w:b/>
      <w:sz w:val="26"/>
      <w:szCs w:val="26"/>
    </w:rPr>
  </w:style>
  <w:style w:type="paragraph" w:styleId="3">
    <w:name w:val="heading 3"/>
    <w:basedOn w:val="a"/>
    <w:next w:val="a"/>
    <w:link w:val="30"/>
    <w:uiPriority w:val="9"/>
    <w:unhideWhenUsed/>
    <w:qFormat/>
    <w:rsid w:val="001C3F62"/>
    <w:pPr>
      <w:keepNext/>
      <w:keepLines/>
      <w:spacing w:before="40" w:after="0"/>
      <w:outlineLvl w:val="2"/>
    </w:pPr>
    <w:rPr>
      <w:rFonts w:ascii="Palatino Linotype" w:eastAsiaTheme="majorEastAsia" w:hAnsi="Palatino Linotype" w:cstheme="majorBidi"/>
      <w:b/>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F11BE0"/>
    <w:pPr>
      <w:spacing w:after="0" w:line="240" w:lineRule="auto"/>
    </w:pPr>
    <w:rPr>
      <w:rFonts w:eastAsiaTheme="minorEastAsia"/>
    </w:rPr>
  </w:style>
  <w:style w:type="character" w:customStyle="1" w:styleId="a4">
    <w:name w:val="Без интервала Знак"/>
    <w:basedOn w:val="a0"/>
    <w:link w:val="a3"/>
    <w:rsid w:val="00F11BE0"/>
    <w:rPr>
      <w:rFonts w:eastAsiaTheme="minorEastAsia"/>
    </w:rPr>
  </w:style>
  <w:style w:type="paragraph" w:customStyle="1" w:styleId="Documentname">
    <w:name w:val="Document name"/>
    <w:next w:val="a5"/>
    <w:link w:val="DocumentnameChar"/>
    <w:rsid w:val="00F11BE0"/>
    <w:pPr>
      <w:spacing w:after="0" w:line="420" w:lineRule="exact"/>
    </w:pPr>
    <w:rPr>
      <w:rFonts w:eastAsia="Arial" w:cs="Times New Roman"/>
      <w:b/>
      <w:sz w:val="26"/>
      <w:lang w:val="en-GB" w:eastAsia="sv-SE"/>
    </w:rPr>
  </w:style>
  <w:style w:type="character" w:customStyle="1" w:styleId="DocumentnameChar">
    <w:name w:val="Document name Char"/>
    <w:link w:val="Documentname"/>
    <w:locked/>
    <w:rsid w:val="00F11BE0"/>
    <w:rPr>
      <w:rFonts w:ascii="Arial" w:eastAsia="Arial" w:hAnsi="Arial" w:cs="Times New Roman"/>
      <w:b/>
      <w:sz w:val="26"/>
      <w:szCs w:val="20"/>
      <w:lang w:val="en-GB" w:eastAsia="sv-SE"/>
    </w:rPr>
  </w:style>
  <w:style w:type="paragraph" w:styleId="a5">
    <w:name w:val="Body Text"/>
    <w:basedOn w:val="a"/>
    <w:link w:val="a6"/>
    <w:unhideWhenUsed/>
    <w:rsid w:val="00F11BE0"/>
    <w:pPr>
      <w:spacing w:after="120"/>
    </w:pPr>
  </w:style>
  <w:style w:type="character" w:customStyle="1" w:styleId="a6">
    <w:name w:val="Основной текст Знак"/>
    <w:basedOn w:val="a0"/>
    <w:link w:val="a5"/>
    <w:rsid w:val="00F11BE0"/>
  </w:style>
  <w:style w:type="paragraph" w:styleId="a7">
    <w:name w:val="header"/>
    <w:basedOn w:val="a"/>
    <w:link w:val="a8"/>
    <w:uiPriority w:val="99"/>
    <w:unhideWhenUsed/>
    <w:rsid w:val="00F11BE0"/>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F11BE0"/>
  </w:style>
  <w:style w:type="paragraph" w:styleId="a9">
    <w:name w:val="footer"/>
    <w:basedOn w:val="a"/>
    <w:link w:val="aa"/>
    <w:uiPriority w:val="99"/>
    <w:unhideWhenUsed/>
    <w:rsid w:val="00F11BE0"/>
    <w:pPr>
      <w:tabs>
        <w:tab w:val="center" w:pos="4844"/>
        <w:tab w:val="right" w:pos="9689"/>
      </w:tabs>
      <w:spacing w:after="0" w:line="240" w:lineRule="auto"/>
    </w:pPr>
  </w:style>
  <w:style w:type="character" w:customStyle="1" w:styleId="aa">
    <w:name w:val="Нижний колонтитул Знак"/>
    <w:basedOn w:val="a0"/>
    <w:link w:val="a9"/>
    <w:uiPriority w:val="99"/>
    <w:rsid w:val="00F11BE0"/>
  </w:style>
  <w:style w:type="character" w:styleId="ab">
    <w:name w:val="page number"/>
    <w:rsid w:val="00F11BE0"/>
    <w:rPr>
      <w:rFonts w:ascii="Arial" w:hAnsi="Arial" w:cs="Times New Roman"/>
      <w:sz w:val="22"/>
      <w:lang w:val="en-GB" w:eastAsia="x-none"/>
    </w:rPr>
  </w:style>
  <w:style w:type="character" w:customStyle="1" w:styleId="10">
    <w:name w:val="Заголовок 1 Знак"/>
    <w:basedOn w:val="a0"/>
    <w:link w:val="1"/>
    <w:uiPriority w:val="9"/>
    <w:rsid w:val="001C3F62"/>
    <w:rPr>
      <w:rFonts w:ascii="Palatino Linotype" w:eastAsiaTheme="majorEastAsia" w:hAnsi="Palatino Linotype" w:cstheme="majorBidi"/>
      <w:b/>
      <w:sz w:val="32"/>
      <w:szCs w:val="32"/>
    </w:rPr>
  </w:style>
  <w:style w:type="paragraph" w:styleId="ac">
    <w:name w:val="TOC Heading"/>
    <w:basedOn w:val="1"/>
    <w:next w:val="a"/>
    <w:uiPriority w:val="39"/>
    <w:unhideWhenUsed/>
    <w:qFormat/>
    <w:rsid w:val="00F11BE0"/>
    <w:pPr>
      <w:outlineLvl w:val="9"/>
    </w:pPr>
  </w:style>
  <w:style w:type="paragraph" w:customStyle="1" w:styleId="msonospacing0">
    <w:name w:val="msonospacing"/>
    <w:rsid w:val="00F11BE0"/>
    <w:pPr>
      <w:spacing w:after="0" w:line="240" w:lineRule="auto"/>
    </w:pPr>
    <w:rPr>
      <w:rFonts w:eastAsia="Arial" w:cs="Times New Roman"/>
      <w:color w:val="000000"/>
      <w:lang w:val="en-GB"/>
    </w:rPr>
  </w:style>
  <w:style w:type="paragraph" w:styleId="11">
    <w:name w:val="toc 1"/>
    <w:basedOn w:val="a"/>
    <w:next w:val="a"/>
    <w:autoRedefine/>
    <w:uiPriority w:val="39"/>
    <w:unhideWhenUsed/>
    <w:rsid w:val="00D23E4E"/>
    <w:pPr>
      <w:spacing w:after="100"/>
    </w:pPr>
    <w:rPr>
      <w:rFonts w:ascii="Cambria" w:hAnsi="Cambria"/>
    </w:rPr>
  </w:style>
  <w:style w:type="character" w:styleId="ad">
    <w:name w:val="Hyperlink"/>
    <w:basedOn w:val="a0"/>
    <w:uiPriority w:val="99"/>
    <w:unhideWhenUsed/>
    <w:rsid w:val="00F11BE0"/>
    <w:rPr>
      <w:color w:val="0563C1" w:themeColor="hyperlink"/>
      <w:u w:val="single"/>
    </w:rPr>
  </w:style>
  <w:style w:type="character" w:customStyle="1" w:styleId="20">
    <w:name w:val="Заголовок 2 Знак"/>
    <w:basedOn w:val="a0"/>
    <w:link w:val="2"/>
    <w:uiPriority w:val="9"/>
    <w:rsid w:val="001C3F62"/>
    <w:rPr>
      <w:rFonts w:ascii="Palatino Linotype" w:eastAsiaTheme="majorEastAsia" w:hAnsi="Palatino Linotype" w:cstheme="majorBidi"/>
      <w:b/>
      <w:sz w:val="26"/>
      <w:szCs w:val="26"/>
    </w:rPr>
  </w:style>
  <w:style w:type="paragraph" w:styleId="21">
    <w:name w:val="toc 2"/>
    <w:basedOn w:val="a"/>
    <w:next w:val="a"/>
    <w:autoRedefine/>
    <w:uiPriority w:val="39"/>
    <w:unhideWhenUsed/>
    <w:rsid w:val="00F756C4"/>
    <w:pPr>
      <w:spacing w:after="100"/>
      <w:ind w:left="220"/>
    </w:pPr>
  </w:style>
  <w:style w:type="paragraph" w:styleId="ae">
    <w:name w:val="Normal (Web)"/>
    <w:basedOn w:val="a"/>
    <w:uiPriority w:val="99"/>
    <w:rsid w:val="00486F68"/>
    <w:pPr>
      <w:spacing w:after="0" w:line="240" w:lineRule="auto"/>
    </w:pPr>
    <w:rPr>
      <w:rFonts w:ascii="Times New Roman" w:eastAsia="Times New Roman" w:hAnsi="Times New Roman" w:cs="Times New Roman"/>
      <w:color w:val="000000"/>
      <w:szCs w:val="24"/>
      <w:lang w:val="en-GB"/>
    </w:rPr>
  </w:style>
  <w:style w:type="paragraph" w:customStyle="1" w:styleId="msolistparagraph0">
    <w:name w:val="msolistparagraph"/>
    <w:basedOn w:val="a"/>
    <w:rsid w:val="00486F68"/>
    <w:pPr>
      <w:spacing w:after="0" w:line="240" w:lineRule="auto"/>
      <w:ind w:left="720"/>
      <w:contextualSpacing/>
    </w:pPr>
    <w:rPr>
      <w:rFonts w:eastAsia="Arial" w:cs="Times New Roman"/>
      <w:color w:val="000000"/>
      <w:lang w:val="en-GB"/>
    </w:rPr>
  </w:style>
  <w:style w:type="table" w:styleId="af">
    <w:name w:val="Table Grid"/>
    <w:basedOn w:val="a1"/>
    <w:uiPriority w:val="39"/>
    <w:rsid w:val="00801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uiPriority w:val="35"/>
    <w:unhideWhenUsed/>
    <w:qFormat/>
    <w:rsid w:val="006B5547"/>
    <w:pPr>
      <w:spacing w:after="200" w:line="240" w:lineRule="auto"/>
    </w:pPr>
    <w:rPr>
      <w:i/>
      <w:iCs/>
      <w:color w:val="44546A" w:themeColor="text2"/>
      <w:sz w:val="18"/>
      <w:szCs w:val="18"/>
    </w:rPr>
  </w:style>
  <w:style w:type="paragraph" w:styleId="af1">
    <w:name w:val="List Paragraph"/>
    <w:basedOn w:val="a"/>
    <w:uiPriority w:val="34"/>
    <w:qFormat/>
    <w:rsid w:val="00D47F83"/>
    <w:pPr>
      <w:ind w:left="720"/>
      <w:contextualSpacing/>
    </w:pPr>
  </w:style>
  <w:style w:type="character" w:customStyle="1" w:styleId="30">
    <w:name w:val="Заголовок 3 Знак"/>
    <w:basedOn w:val="a0"/>
    <w:link w:val="3"/>
    <w:uiPriority w:val="9"/>
    <w:rsid w:val="001C3F62"/>
    <w:rPr>
      <w:rFonts w:ascii="Palatino Linotype" w:eastAsiaTheme="majorEastAsia" w:hAnsi="Palatino Linotype" w:cstheme="majorBidi"/>
      <w:b/>
      <w:sz w:val="24"/>
      <w:szCs w:val="24"/>
    </w:rPr>
  </w:style>
  <w:style w:type="numbering" w:customStyle="1" w:styleId="NumberedHeadings">
    <w:name w:val="NumberedHeadings"/>
    <w:rsid w:val="003426AA"/>
    <w:pPr>
      <w:numPr>
        <w:numId w:val="3"/>
      </w:numPr>
    </w:pPr>
  </w:style>
  <w:style w:type="paragraph" w:styleId="31">
    <w:name w:val="toc 3"/>
    <w:basedOn w:val="a"/>
    <w:next w:val="a"/>
    <w:autoRedefine/>
    <w:uiPriority w:val="39"/>
    <w:unhideWhenUsed/>
    <w:rsid w:val="00226435"/>
    <w:pPr>
      <w:spacing w:after="100"/>
      <w:ind w:left="440"/>
    </w:pPr>
  </w:style>
  <w:style w:type="paragraph" w:customStyle="1" w:styleId="mecelle">
    <w:name w:val="mecelle"/>
    <w:basedOn w:val="a"/>
    <w:rsid w:val="00270DE3"/>
    <w:pPr>
      <w:spacing w:before="100" w:beforeAutospacing="1" w:after="100" w:afterAutospacing="1" w:line="240" w:lineRule="auto"/>
    </w:pPr>
    <w:rPr>
      <w:rFonts w:ascii="Times New Roman" w:eastAsia="Times New Roman" w:hAnsi="Times New Roman" w:cs="Times New Roman"/>
      <w:szCs w:val="24"/>
    </w:rPr>
  </w:style>
  <w:style w:type="character" w:customStyle="1" w:styleId="maddechar">
    <w:name w:val="maddechar"/>
    <w:basedOn w:val="a0"/>
    <w:rsid w:val="00781F80"/>
  </w:style>
  <w:style w:type="character" w:styleId="af2">
    <w:name w:val="endnote reference"/>
    <w:basedOn w:val="a0"/>
    <w:unhideWhenUsed/>
    <w:rsid w:val="00781F80"/>
  </w:style>
  <w:style w:type="paragraph" w:customStyle="1" w:styleId="lar1">
    <w:name w:val="lar1"/>
    <w:basedOn w:val="a"/>
    <w:rsid w:val="002A72A1"/>
    <w:pPr>
      <w:spacing w:before="100" w:beforeAutospacing="1" w:after="100" w:afterAutospacing="1" w:line="240" w:lineRule="auto"/>
    </w:pPr>
    <w:rPr>
      <w:rFonts w:ascii="Times New Roman" w:eastAsia="Times New Roman" w:hAnsi="Times New Roman" w:cs="Times New Roman"/>
      <w:szCs w:val="24"/>
    </w:rPr>
  </w:style>
  <w:style w:type="paragraph" w:customStyle="1" w:styleId="madde">
    <w:name w:val="madde"/>
    <w:basedOn w:val="a"/>
    <w:rsid w:val="00A11EE5"/>
    <w:pPr>
      <w:spacing w:before="100" w:beforeAutospacing="1" w:after="100" w:afterAutospacing="1" w:line="240" w:lineRule="auto"/>
    </w:pPr>
    <w:rPr>
      <w:rFonts w:ascii="Times New Roman" w:eastAsia="Times New Roman" w:hAnsi="Times New Roman" w:cs="Times New Roman"/>
      <w:szCs w:val="24"/>
    </w:rPr>
  </w:style>
  <w:style w:type="character" w:styleId="af3">
    <w:name w:val="annotation reference"/>
    <w:basedOn w:val="a0"/>
    <w:semiHidden/>
    <w:unhideWhenUsed/>
    <w:rsid w:val="002B1619"/>
    <w:rPr>
      <w:sz w:val="16"/>
      <w:szCs w:val="16"/>
    </w:rPr>
  </w:style>
  <w:style w:type="paragraph" w:styleId="af4">
    <w:name w:val="annotation text"/>
    <w:basedOn w:val="a"/>
    <w:link w:val="af5"/>
    <w:uiPriority w:val="99"/>
    <w:unhideWhenUsed/>
    <w:rsid w:val="002B1619"/>
    <w:pPr>
      <w:spacing w:line="240" w:lineRule="auto"/>
    </w:pPr>
    <w:rPr>
      <w:sz w:val="20"/>
    </w:rPr>
  </w:style>
  <w:style w:type="character" w:customStyle="1" w:styleId="af5">
    <w:name w:val="Текст примечания Знак"/>
    <w:basedOn w:val="a0"/>
    <w:link w:val="af4"/>
    <w:uiPriority w:val="99"/>
    <w:rsid w:val="002B1619"/>
    <w:rPr>
      <w:sz w:val="20"/>
      <w:szCs w:val="20"/>
    </w:rPr>
  </w:style>
  <w:style w:type="character" w:customStyle="1" w:styleId="apple-converted-space">
    <w:name w:val="apple-converted-space"/>
    <w:basedOn w:val="a0"/>
    <w:rsid w:val="00F11B03"/>
  </w:style>
  <w:style w:type="paragraph" w:styleId="af6">
    <w:name w:val="annotation subject"/>
    <w:basedOn w:val="af4"/>
    <w:next w:val="af4"/>
    <w:link w:val="af7"/>
    <w:uiPriority w:val="99"/>
    <w:semiHidden/>
    <w:unhideWhenUsed/>
    <w:rsid w:val="00A206BF"/>
    <w:rPr>
      <w:b/>
      <w:bCs/>
    </w:rPr>
  </w:style>
  <w:style w:type="character" w:customStyle="1" w:styleId="af7">
    <w:name w:val="Тема примечания Знак"/>
    <w:basedOn w:val="af5"/>
    <w:link w:val="af6"/>
    <w:uiPriority w:val="99"/>
    <w:semiHidden/>
    <w:rsid w:val="00A206BF"/>
    <w:rPr>
      <w:b/>
      <w:bCs/>
      <w:sz w:val="20"/>
      <w:szCs w:val="20"/>
    </w:rPr>
  </w:style>
  <w:style w:type="paragraph" w:customStyle="1" w:styleId="af8">
    <w:name w:val="Основной"/>
    <w:basedOn w:val="a"/>
    <w:uiPriority w:val="99"/>
    <w:rsid w:val="001A34DB"/>
    <w:pPr>
      <w:spacing w:after="120" w:line="252" w:lineRule="auto"/>
    </w:pPr>
    <w:rPr>
      <w:rFonts w:ascii="Times New Roman" w:hAnsi="Times New Roman" w:cs="Times New Roman"/>
      <w:sz w:val="28"/>
      <w:szCs w:val="28"/>
    </w:rPr>
  </w:style>
  <w:style w:type="paragraph" w:styleId="af9">
    <w:name w:val="Balloon Text"/>
    <w:basedOn w:val="a"/>
    <w:link w:val="afa"/>
    <w:uiPriority w:val="99"/>
    <w:semiHidden/>
    <w:unhideWhenUsed/>
    <w:rsid w:val="00C12089"/>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C12089"/>
    <w:rPr>
      <w:rFonts w:ascii="Segoe UI" w:hAnsi="Segoe UI" w:cs="Segoe UI"/>
      <w:sz w:val="18"/>
      <w:szCs w:val="18"/>
    </w:rPr>
  </w:style>
  <w:style w:type="paragraph" w:styleId="afb">
    <w:name w:val="Revision"/>
    <w:hidden/>
    <w:uiPriority w:val="99"/>
    <w:semiHidden/>
    <w:rsid w:val="000E3DB5"/>
    <w:pPr>
      <w:spacing w:after="0" w:line="240" w:lineRule="auto"/>
    </w:pPr>
  </w:style>
  <w:style w:type="character" w:customStyle="1" w:styleId="cf01">
    <w:name w:val="cf01"/>
    <w:basedOn w:val="a0"/>
    <w:rsid w:val="00706ECD"/>
    <w:rPr>
      <w:rFonts w:ascii="Segoe UI" w:hAnsi="Segoe UI" w:cs="Segoe UI" w:hint="default"/>
      <w:sz w:val="18"/>
      <w:szCs w:val="18"/>
    </w:rPr>
  </w:style>
  <w:style w:type="paragraph" w:customStyle="1" w:styleId="12">
    <w:name w:val="Знак1"/>
    <w:basedOn w:val="a"/>
    <w:rsid w:val="00AF0B09"/>
    <w:pPr>
      <w:spacing w:line="240" w:lineRule="exact"/>
    </w:pPr>
    <w:rPr>
      <w:rFonts w:eastAsia="Times New Roman"/>
      <w:sz w:val="20"/>
    </w:rPr>
  </w:style>
  <w:style w:type="paragraph" w:customStyle="1" w:styleId="bottomima">
    <w:name w:val="bottomima"/>
    <w:basedOn w:val="a"/>
    <w:rsid w:val="004D5F5D"/>
    <w:pPr>
      <w:spacing w:before="100" w:beforeAutospacing="1" w:after="100" w:afterAutospacing="1" w:line="240" w:lineRule="auto"/>
    </w:pPr>
    <w:rPr>
      <w:rFonts w:ascii="Times New Roman" w:eastAsia="Times New Roman" w:hAnsi="Times New Roman" w:cs="Times New Roman"/>
      <w:szCs w:val="24"/>
      <w:lang w:val="az-Latn-AZ" w:eastAsia="az-Latn-AZ"/>
    </w:rPr>
  </w:style>
  <w:style w:type="paragraph" w:styleId="afc">
    <w:name w:val="endnote text"/>
    <w:basedOn w:val="a"/>
    <w:link w:val="afd"/>
    <w:rsid w:val="00A8284E"/>
    <w:pPr>
      <w:widowControl w:val="0"/>
      <w:autoSpaceDE w:val="0"/>
      <w:autoSpaceDN w:val="0"/>
      <w:adjustRightInd w:val="0"/>
      <w:spacing w:after="0" w:line="240" w:lineRule="auto"/>
    </w:pPr>
    <w:rPr>
      <w:rFonts w:eastAsia="Times New Roman"/>
      <w:sz w:val="20"/>
      <w:lang w:val="ru-RU" w:eastAsia="az-Latn-AZ"/>
    </w:rPr>
  </w:style>
  <w:style w:type="character" w:customStyle="1" w:styleId="afd">
    <w:name w:val="Текст концевой сноски Знак"/>
    <w:basedOn w:val="a0"/>
    <w:link w:val="afc"/>
    <w:rsid w:val="00A8284E"/>
    <w:rPr>
      <w:rFonts w:ascii="Arial" w:eastAsia="Times New Roman" w:hAnsi="Arial" w:cs="Arial"/>
      <w:sz w:val="20"/>
      <w:szCs w:val="20"/>
      <w:lang w:val="ru-RU" w:eastAsia="az-Latn-AZ"/>
    </w:rPr>
  </w:style>
  <w:style w:type="paragraph" w:customStyle="1" w:styleId="Mecelle0">
    <w:name w:val="Mecelle"/>
    <w:basedOn w:val="ae"/>
    <w:link w:val="MecelleChar"/>
    <w:rsid w:val="00D8168C"/>
    <w:pPr>
      <w:tabs>
        <w:tab w:val="left" w:pos="397"/>
      </w:tabs>
      <w:ind w:firstLine="360"/>
      <w:jc w:val="both"/>
    </w:pPr>
    <w:rPr>
      <w:rFonts w:ascii="Palatino Linotype" w:hAnsi="Palatino Linotype" w:cs="Tahoma"/>
      <w:color w:val="auto"/>
      <w:sz w:val="22"/>
      <w:szCs w:val="22"/>
      <w:lang w:val="ru-RU" w:eastAsia="en-GB"/>
    </w:rPr>
  </w:style>
  <w:style w:type="character" w:customStyle="1" w:styleId="MecelleChar">
    <w:name w:val="Mecelle Char"/>
    <w:link w:val="Mecelle0"/>
    <w:rsid w:val="00D8168C"/>
    <w:rPr>
      <w:rFonts w:ascii="Palatino Linotype" w:eastAsia="Times New Roman" w:hAnsi="Palatino Linotype" w:cs="Tahoma"/>
      <w:lang w:val="ru-RU" w:eastAsia="en-GB"/>
    </w:rPr>
  </w:style>
  <w:style w:type="character" w:styleId="afe">
    <w:name w:val="Strong"/>
    <w:basedOn w:val="a0"/>
    <w:uiPriority w:val="22"/>
    <w:qFormat/>
    <w:rsid w:val="00CE18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20189">
      <w:bodyDiv w:val="1"/>
      <w:marLeft w:val="0"/>
      <w:marRight w:val="0"/>
      <w:marTop w:val="0"/>
      <w:marBottom w:val="0"/>
      <w:divBdr>
        <w:top w:val="none" w:sz="0" w:space="0" w:color="auto"/>
        <w:left w:val="none" w:sz="0" w:space="0" w:color="auto"/>
        <w:bottom w:val="none" w:sz="0" w:space="0" w:color="auto"/>
        <w:right w:val="none" w:sz="0" w:space="0" w:color="auto"/>
      </w:divBdr>
    </w:div>
    <w:div w:id="206383281">
      <w:bodyDiv w:val="1"/>
      <w:marLeft w:val="0"/>
      <w:marRight w:val="0"/>
      <w:marTop w:val="0"/>
      <w:marBottom w:val="0"/>
      <w:divBdr>
        <w:top w:val="none" w:sz="0" w:space="0" w:color="auto"/>
        <w:left w:val="none" w:sz="0" w:space="0" w:color="auto"/>
        <w:bottom w:val="none" w:sz="0" w:space="0" w:color="auto"/>
        <w:right w:val="none" w:sz="0" w:space="0" w:color="auto"/>
      </w:divBdr>
    </w:div>
    <w:div w:id="219484606">
      <w:bodyDiv w:val="1"/>
      <w:marLeft w:val="0"/>
      <w:marRight w:val="0"/>
      <w:marTop w:val="0"/>
      <w:marBottom w:val="0"/>
      <w:divBdr>
        <w:top w:val="none" w:sz="0" w:space="0" w:color="auto"/>
        <w:left w:val="none" w:sz="0" w:space="0" w:color="auto"/>
        <w:bottom w:val="none" w:sz="0" w:space="0" w:color="auto"/>
        <w:right w:val="none" w:sz="0" w:space="0" w:color="auto"/>
      </w:divBdr>
    </w:div>
    <w:div w:id="328093743">
      <w:bodyDiv w:val="1"/>
      <w:marLeft w:val="0"/>
      <w:marRight w:val="0"/>
      <w:marTop w:val="0"/>
      <w:marBottom w:val="0"/>
      <w:divBdr>
        <w:top w:val="none" w:sz="0" w:space="0" w:color="auto"/>
        <w:left w:val="none" w:sz="0" w:space="0" w:color="auto"/>
        <w:bottom w:val="none" w:sz="0" w:space="0" w:color="auto"/>
        <w:right w:val="none" w:sz="0" w:space="0" w:color="auto"/>
      </w:divBdr>
    </w:div>
    <w:div w:id="351230777">
      <w:bodyDiv w:val="1"/>
      <w:marLeft w:val="0"/>
      <w:marRight w:val="0"/>
      <w:marTop w:val="0"/>
      <w:marBottom w:val="0"/>
      <w:divBdr>
        <w:top w:val="none" w:sz="0" w:space="0" w:color="auto"/>
        <w:left w:val="none" w:sz="0" w:space="0" w:color="auto"/>
        <w:bottom w:val="none" w:sz="0" w:space="0" w:color="auto"/>
        <w:right w:val="none" w:sz="0" w:space="0" w:color="auto"/>
      </w:divBdr>
    </w:div>
    <w:div w:id="385878710">
      <w:bodyDiv w:val="1"/>
      <w:marLeft w:val="0"/>
      <w:marRight w:val="0"/>
      <w:marTop w:val="0"/>
      <w:marBottom w:val="0"/>
      <w:divBdr>
        <w:top w:val="none" w:sz="0" w:space="0" w:color="auto"/>
        <w:left w:val="none" w:sz="0" w:space="0" w:color="auto"/>
        <w:bottom w:val="none" w:sz="0" w:space="0" w:color="auto"/>
        <w:right w:val="none" w:sz="0" w:space="0" w:color="auto"/>
      </w:divBdr>
    </w:div>
    <w:div w:id="485124634">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8157613">
      <w:bodyDiv w:val="1"/>
      <w:marLeft w:val="0"/>
      <w:marRight w:val="0"/>
      <w:marTop w:val="0"/>
      <w:marBottom w:val="0"/>
      <w:divBdr>
        <w:top w:val="none" w:sz="0" w:space="0" w:color="auto"/>
        <w:left w:val="none" w:sz="0" w:space="0" w:color="auto"/>
        <w:bottom w:val="none" w:sz="0" w:space="0" w:color="auto"/>
        <w:right w:val="none" w:sz="0" w:space="0" w:color="auto"/>
      </w:divBdr>
    </w:div>
    <w:div w:id="657460785">
      <w:bodyDiv w:val="1"/>
      <w:marLeft w:val="0"/>
      <w:marRight w:val="0"/>
      <w:marTop w:val="0"/>
      <w:marBottom w:val="0"/>
      <w:divBdr>
        <w:top w:val="none" w:sz="0" w:space="0" w:color="auto"/>
        <w:left w:val="none" w:sz="0" w:space="0" w:color="auto"/>
        <w:bottom w:val="none" w:sz="0" w:space="0" w:color="auto"/>
        <w:right w:val="none" w:sz="0" w:space="0" w:color="auto"/>
      </w:divBdr>
    </w:div>
    <w:div w:id="876546330">
      <w:bodyDiv w:val="1"/>
      <w:marLeft w:val="0"/>
      <w:marRight w:val="0"/>
      <w:marTop w:val="0"/>
      <w:marBottom w:val="0"/>
      <w:divBdr>
        <w:top w:val="none" w:sz="0" w:space="0" w:color="auto"/>
        <w:left w:val="none" w:sz="0" w:space="0" w:color="auto"/>
        <w:bottom w:val="none" w:sz="0" w:space="0" w:color="auto"/>
        <w:right w:val="none" w:sz="0" w:space="0" w:color="auto"/>
      </w:divBdr>
    </w:div>
    <w:div w:id="1035231829">
      <w:bodyDiv w:val="1"/>
      <w:marLeft w:val="0"/>
      <w:marRight w:val="0"/>
      <w:marTop w:val="0"/>
      <w:marBottom w:val="0"/>
      <w:divBdr>
        <w:top w:val="none" w:sz="0" w:space="0" w:color="auto"/>
        <w:left w:val="none" w:sz="0" w:space="0" w:color="auto"/>
        <w:bottom w:val="none" w:sz="0" w:space="0" w:color="auto"/>
        <w:right w:val="none" w:sz="0" w:space="0" w:color="auto"/>
      </w:divBdr>
    </w:div>
    <w:div w:id="1035499059">
      <w:bodyDiv w:val="1"/>
      <w:marLeft w:val="0"/>
      <w:marRight w:val="0"/>
      <w:marTop w:val="0"/>
      <w:marBottom w:val="0"/>
      <w:divBdr>
        <w:top w:val="none" w:sz="0" w:space="0" w:color="auto"/>
        <w:left w:val="none" w:sz="0" w:space="0" w:color="auto"/>
        <w:bottom w:val="none" w:sz="0" w:space="0" w:color="auto"/>
        <w:right w:val="none" w:sz="0" w:space="0" w:color="auto"/>
      </w:divBdr>
    </w:div>
    <w:div w:id="1054041886">
      <w:bodyDiv w:val="1"/>
      <w:marLeft w:val="0"/>
      <w:marRight w:val="0"/>
      <w:marTop w:val="0"/>
      <w:marBottom w:val="0"/>
      <w:divBdr>
        <w:top w:val="none" w:sz="0" w:space="0" w:color="auto"/>
        <w:left w:val="none" w:sz="0" w:space="0" w:color="auto"/>
        <w:bottom w:val="none" w:sz="0" w:space="0" w:color="auto"/>
        <w:right w:val="none" w:sz="0" w:space="0" w:color="auto"/>
      </w:divBdr>
    </w:div>
    <w:div w:id="1113593851">
      <w:bodyDiv w:val="1"/>
      <w:marLeft w:val="0"/>
      <w:marRight w:val="0"/>
      <w:marTop w:val="0"/>
      <w:marBottom w:val="0"/>
      <w:divBdr>
        <w:top w:val="none" w:sz="0" w:space="0" w:color="auto"/>
        <w:left w:val="none" w:sz="0" w:space="0" w:color="auto"/>
        <w:bottom w:val="none" w:sz="0" w:space="0" w:color="auto"/>
        <w:right w:val="none" w:sz="0" w:space="0" w:color="auto"/>
      </w:divBdr>
    </w:div>
    <w:div w:id="1130127576">
      <w:bodyDiv w:val="1"/>
      <w:marLeft w:val="0"/>
      <w:marRight w:val="0"/>
      <w:marTop w:val="0"/>
      <w:marBottom w:val="0"/>
      <w:divBdr>
        <w:top w:val="none" w:sz="0" w:space="0" w:color="auto"/>
        <w:left w:val="none" w:sz="0" w:space="0" w:color="auto"/>
        <w:bottom w:val="none" w:sz="0" w:space="0" w:color="auto"/>
        <w:right w:val="none" w:sz="0" w:space="0" w:color="auto"/>
      </w:divBdr>
    </w:div>
    <w:div w:id="1193687990">
      <w:bodyDiv w:val="1"/>
      <w:marLeft w:val="0"/>
      <w:marRight w:val="0"/>
      <w:marTop w:val="0"/>
      <w:marBottom w:val="0"/>
      <w:divBdr>
        <w:top w:val="none" w:sz="0" w:space="0" w:color="auto"/>
        <w:left w:val="none" w:sz="0" w:space="0" w:color="auto"/>
        <w:bottom w:val="none" w:sz="0" w:space="0" w:color="auto"/>
        <w:right w:val="none" w:sz="0" w:space="0" w:color="auto"/>
      </w:divBdr>
    </w:div>
    <w:div w:id="1233810257">
      <w:bodyDiv w:val="1"/>
      <w:marLeft w:val="0"/>
      <w:marRight w:val="0"/>
      <w:marTop w:val="0"/>
      <w:marBottom w:val="0"/>
      <w:divBdr>
        <w:top w:val="none" w:sz="0" w:space="0" w:color="auto"/>
        <w:left w:val="none" w:sz="0" w:space="0" w:color="auto"/>
        <w:bottom w:val="none" w:sz="0" w:space="0" w:color="auto"/>
        <w:right w:val="none" w:sz="0" w:space="0" w:color="auto"/>
      </w:divBdr>
    </w:div>
    <w:div w:id="1333025740">
      <w:bodyDiv w:val="1"/>
      <w:marLeft w:val="0"/>
      <w:marRight w:val="0"/>
      <w:marTop w:val="0"/>
      <w:marBottom w:val="0"/>
      <w:divBdr>
        <w:top w:val="none" w:sz="0" w:space="0" w:color="auto"/>
        <w:left w:val="none" w:sz="0" w:space="0" w:color="auto"/>
        <w:bottom w:val="none" w:sz="0" w:space="0" w:color="auto"/>
        <w:right w:val="none" w:sz="0" w:space="0" w:color="auto"/>
      </w:divBdr>
    </w:div>
    <w:div w:id="1389692530">
      <w:bodyDiv w:val="1"/>
      <w:marLeft w:val="0"/>
      <w:marRight w:val="0"/>
      <w:marTop w:val="0"/>
      <w:marBottom w:val="0"/>
      <w:divBdr>
        <w:top w:val="none" w:sz="0" w:space="0" w:color="auto"/>
        <w:left w:val="none" w:sz="0" w:space="0" w:color="auto"/>
        <w:bottom w:val="none" w:sz="0" w:space="0" w:color="auto"/>
        <w:right w:val="none" w:sz="0" w:space="0" w:color="auto"/>
      </w:divBdr>
    </w:div>
    <w:div w:id="1584610211">
      <w:bodyDiv w:val="1"/>
      <w:marLeft w:val="0"/>
      <w:marRight w:val="0"/>
      <w:marTop w:val="0"/>
      <w:marBottom w:val="0"/>
      <w:divBdr>
        <w:top w:val="none" w:sz="0" w:space="0" w:color="auto"/>
        <w:left w:val="none" w:sz="0" w:space="0" w:color="auto"/>
        <w:bottom w:val="none" w:sz="0" w:space="0" w:color="auto"/>
        <w:right w:val="none" w:sz="0" w:space="0" w:color="auto"/>
      </w:divBdr>
    </w:div>
    <w:div w:id="1648975852">
      <w:bodyDiv w:val="1"/>
      <w:marLeft w:val="0"/>
      <w:marRight w:val="0"/>
      <w:marTop w:val="0"/>
      <w:marBottom w:val="0"/>
      <w:divBdr>
        <w:top w:val="none" w:sz="0" w:space="0" w:color="auto"/>
        <w:left w:val="none" w:sz="0" w:space="0" w:color="auto"/>
        <w:bottom w:val="none" w:sz="0" w:space="0" w:color="auto"/>
        <w:right w:val="none" w:sz="0" w:space="0" w:color="auto"/>
      </w:divBdr>
    </w:div>
    <w:div w:id="1715229330">
      <w:bodyDiv w:val="1"/>
      <w:marLeft w:val="0"/>
      <w:marRight w:val="0"/>
      <w:marTop w:val="0"/>
      <w:marBottom w:val="0"/>
      <w:divBdr>
        <w:top w:val="none" w:sz="0" w:space="0" w:color="auto"/>
        <w:left w:val="none" w:sz="0" w:space="0" w:color="auto"/>
        <w:bottom w:val="none" w:sz="0" w:space="0" w:color="auto"/>
        <w:right w:val="none" w:sz="0" w:space="0" w:color="auto"/>
      </w:divBdr>
    </w:div>
    <w:div w:id="1800368580">
      <w:bodyDiv w:val="1"/>
      <w:marLeft w:val="0"/>
      <w:marRight w:val="0"/>
      <w:marTop w:val="0"/>
      <w:marBottom w:val="0"/>
      <w:divBdr>
        <w:top w:val="none" w:sz="0" w:space="0" w:color="auto"/>
        <w:left w:val="none" w:sz="0" w:space="0" w:color="auto"/>
        <w:bottom w:val="none" w:sz="0" w:space="0" w:color="auto"/>
        <w:right w:val="none" w:sz="0" w:space="0" w:color="auto"/>
      </w:divBdr>
    </w:div>
    <w:div w:id="1837841952">
      <w:bodyDiv w:val="1"/>
      <w:marLeft w:val="0"/>
      <w:marRight w:val="0"/>
      <w:marTop w:val="0"/>
      <w:marBottom w:val="0"/>
      <w:divBdr>
        <w:top w:val="none" w:sz="0" w:space="0" w:color="auto"/>
        <w:left w:val="none" w:sz="0" w:space="0" w:color="auto"/>
        <w:bottom w:val="none" w:sz="0" w:space="0" w:color="auto"/>
        <w:right w:val="none" w:sz="0" w:space="0" w:color="auto"/>
      </w:divBdr>
    </w:div>
    <w:div w:id="1903635859">
      <w:bodyDiv w:val="1"/>
      <w:marLeft w:val="0"/>
      <w:marRight w:val="0"/>
      <w:marTop w:val="0"/>
      <w:marBottom w:val="0"/>
      <w:divBdr>
        <w:top w:val="none" w:sz="0" w:space="0" w:color="auto"/>
        <w:left w:val="none" w:sz="0" w:space="0" w:color="auto"/>
        <w:bottom w:val="none" w:sz="0" w:space="0" w:color="auto"/>
        <w:right w:val="none" w:sz="0" w:space="0" w:color="auto"/>
      </w:divBdr>
    </w:div>
    <w:div w:id="1949969932">
      <w:bodyDiv w:val="1"/>
      <w:marLeft w:val="0"/>
      <w:marRight w:val="0"/>
      <w:marTop w:val="0"/>
      <w:marBottom w:val="0"/>
      <w:divBdr>
        <w:top w:val="none" w:sz="0" w:space="0" w:color="auto"/>
        <w:left w:val="none" w:sz="0" w:space="0" w:color="auto"/>
        <w:bottom w:val="none" w:sz="0" w:space="0" w:color="auto"/>
        <w:right w:val="none" w:sz="0" w:space="0" w:color="auto"/>
      </w:divBdr>
    </w:div>
    <w:div w:id="2011786059">
      <w:bodyDiv w:val="1"/>
      <w:marLeft w:val="0"/>
      <w:marRight w:val="0"/>
      <w:marTop w:val="0"/>
      <w:marBottom w:val="0"/>
      <w:divBdr>
        <w:top w:val="none" w:sz="0" w:space="0" w:color="auto"/>
        <w:left w:val="none" w:sz="0" w:space="0" w:color="auto"/>
        <w:bottom w:val="none" w:sz="0" w:space="0" w:color="auto"/>
        <w:right w:val="none" w:sz="0" w:space="0" w:color="auto"/>
      </w:divBdr>
    </w:div>
    <w:div w:id="2039381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67944-91D0-4813-812A-7246C609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16</Pages>
  <Words>29843</Words>
  <Characters>17011</Characters>
  <Application>Microsoft Office Word</Application>
  <DocSecurity>0</DocSecurity>
  <Lines>141</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Hesenov (SCM)</dc:creator>
  <cp:keywords/>
  <dc:description/>
  <cp:lastModifiedBy>Arif Alakbar</cp:lastModifiedBy>
  <cp:revision>10</cp:revision>
  <cp:lastPrinted>2024-10-30T12:28:00Z</cp:lastPrinted>
  <dcterms:created xsi:type="dcterms:W3CDTF">2024-11-04T11:48:00Z</dcterms:created>
  <dcterms:modified xsi:type="dcterms:W3CDTF">2025-01-09T06:05:00Z</dcterms:modified>
</cp:coreProperties>
</file>